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FEE" w:rsidRPr="00F432D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 xml:space="preserve">от </w:t>
      </w:r>
      <w:r w:rsidR="00D94AC0" w:rsidRPr="00A052C7">
        <w:rPr>
          <w:rFonts w:ascii="GHEA Grapalat" w:hAnsi="GHEA Grapalat"/>
          <w:i/>
        </w:rPr>
        <w:t>1</w:t>
      </w:r>
      <w:r w:rsidR="005664F1" w:rsidRPr="00A052C7">
        <w:rPr>
          <w:rFonts w:ascii="GHEA Grapalat" w:hAnsi="GHEA Grapalat"/>
          <w:i/>
        </w:rPr>
        <w:t xml:space="preserve">-ого </w:t>
      </w:r>
      <w:r w:rsidR="00D94AC0" w:rsidRPr="00A052C7">
        <w:rPr>
          <w:rFonts w:ascii="GHEA Grapalat" w:hAnsi="GHEA Grapalat"/>
          <w:i/>
        </w:rPr>
        <w:t>марта</w:t>
      </w:r>
      <w:r w:rsidR="005664F1" w:rsidRPr="00A052C7">
        <w:rPr>
          <w:rFonts w:ascii="GHEA Grapalat" w:hAnsi="GHEA Grapalat"/>
          <w:i/>
        </w:rPr>
        <w:t xml:space="preserve"> </w:t>
      </w:r>
      <w:r w:rsidR="00F432DC" w:rsidRPr="00A052C7">
        <w:rPr>
          <w:rFonts w:ascii="GHEA Grapalat" w:hAnsi="GHEA Grapalat"/>
          <w:i/>
        </w:rPr>
        <w:t>202</w:t>
      </w:r>
      <w:r w:rsidR="00D94AC0" w:rsidRPr="00A052C7">
        <w:rPr>
          <w:rFonts w:ascii="GHEA Grapalat" w:hAnsi="GHEA Grapalat"/>
          <w:i/>
        </w:rPr>
        <w:t>3</w:t>
      </w:r>
      <w:r w:rsidR="00F432DC" w:rsidRPr="00A052C7">
        <w:rPr>
          <w:rFonts w:ascii="GHEA Grapalat" w:hAnsi="GHEA Grapalat"/>
          <w:i/>
        </w:rPr>
        <w:t xml:space="preserve"> года № </w:t>
      </w:r>
      <w:r w:rsidR="00730B41" w:rsidRPr="00A052C7">
        <w:rPr>
          <w:rFonts w:ascii="GHEA Grapalat" w:hAnsi="GHEA Grapalat"/>
          <w:i/>
          <w:lang w:val="hy-AM"/>
        </w:rPr>
        <w:t>87-</w:t>
      </w:r>
      <w:r w:rsidR="00F432DC" w:rsidRPr="00A052C7">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BE2BB1"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rPr>
        <w:t>О ЗАПРОСЕ КОТИРОВОК</w:t>
      </w:r>
      <w:r w:rsidRPr="009044F1" w:rsidDel="00BE2BB1">
        <w:rPr>
          <w:rFonts w:ascii="GHEA Grapalat" w:hAnsi="GHEA Grapalat"/>
          <w:i w:val="0"/>
          <w:sz w:val="24"/>
          <w:szCs w:val="24"/>
        </w:rPr>
        <w:t xml:space="preserve"> </w:t>
      </w:r>
      <w:r w:rsidR="00BA7128">
        <w:rPr>
          <w:rStyle w:val="FootnoteReference"/>
          <w:rFonts w:ascii="GHEA Grapalat" w:hAnsi="GHEA Grapalat"/>
          <w:i w:val="0"/>
          <w:sz w:val="24"/>
          <w:szCs w:val="24"/>
        </w:rPr>
        <w:footnoteReference w:customMarkFollows="1" w:id="1"/>
        <w:t>*</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3013ED" w:rsidRDefault="00BE2BB1" w:rsidP="00BE2BB1">
      <w:pPr>
        <w:pStyle w:val="BodyTextIndent"/>
        <w:widowControl w:val="0"/>
        <w:spacing w:after="160" w:line="240" w:lineRule="auto"/>
        <w:ind w:firstLine="0"/>
        <w:jc w:val="center"/>
        <w:rPr>
          <w:ins w:id="0" w:author="User" w:date="2024-06-14T08:37:00Z"/>
          <w:rFonts w:ascii="GHEA Grapalat" w:hAnsi="GHEA Grapalat"/>
          <w:i w:val="0"/>
          <w:sz w:val="24"/>
          <w:szCs w:val="24"/>
          <w:lang w:val="hy-AM"/>
        </w:rPr>
      </w:pPr>
      <w:r w:rsidRPr="00FF7EF2">
        <w:rPr>
          <w:rFonts w:ascii="GHEA Grapalat" w:hAnsi="GHEA Grapalat"/>
          <w:i w:val="0"/>
          <w:sz w:val="24"/>
          <w:szCs w:val="24"/>
        </w:rPr>
        <w:t xml:space="preserve">Настоящий текст объявления утвержден Решением Оценочной Комиссии </w:t>
      </w:r>
      <w:ins w:id="1" w:author="User" w:date="2024-06-14T08:37:00Z">
        <w:r w:rsidR="003013ED">
          <w:rPr>
            <w:rFonts w:ascii="GHEA Grapalat" w:hAnsi="GHEA Grapalat"/>
            <w:i w:val="0"/>
            <w:sz w:val="24"/>
            <w:szCs w:val="24"/>
            <w:lang w:val="hy-AM"/>
          </w:rPr>
          <w:t xml:space="preserve">  </w:t>
        </w:r>
      </w:ins>
    </w:p>
    <w:p w:rsidR="00BE2BB1" w:rsidRPr="006E1420" w:rsidRDefault="00BE2BB1" w:rsidP="00BE2BB1">
      <w:pPr>
        <w:pStyle w:val="BodyTextIndent"/>
        <w:widowControl w:val="0"/>
        <w:spacing w:after="160" w:line="240" w:lineRule="auto"/>
        <w:ind w:firstLine="0"/>
        <w:jc w:val="center"/>
        <w:rPr>
          <w:rFonts w:ascii="GHEA Grapalat" w:hAnsi="GHEA Grapalat"/>
          <w:i w:val="0"/>
          <w:sz w:val="24"/>
          <w:szCs w:val="24"/>
        </w:rPr>
      </w:pPr>
      <w:r w:rsidRPr="00FF7EF2">
        <w:rPr>
          <w:rFonts w:ascii="GHEA Grapalat" w:hAnsi="GHEA Grapalat"/>
          <w:i w:val="0"/>
          <w:sz w:val="24"/>
          <w:szCs w:val="24"/>
        </w:rPr>
        <w:t xml:space="preserve">от </w:t>
      </w:r>
      <w:del w:id="2" w:author="User" w:date="2024-12-05T10:00:00Z">
        <w:r w:rsidRPr="004B20EC" w:rsidDel="00073A54">
          <w:rPr>
            <w:rFonts w:ascii="GHEA Grapalat" w:hAnsi="GHEA Grapalat"/>
            <w:i w:val="0"/>
            <w:sz w:val="24"/>
            <w:szCs w:val="24"/>
          </w:rPr>
          <w:delText>1</w:delText>
        </w:r>
        <w:r w:rsidRPr="00BE2BB1" w:rsidDel="00073A54">
          <w:rPr>
            <w:rFonts w:ascii="GHEA Grapalat" w:hAnsi="GHEA Grapalat"/>
            <w:i w:val="0"/>
            <w:sz w:val="24"/>
            <w:szCs w:val="24"/>
          </w:rPr>
          <w:delText>7</w:delText>
        </w:r>
        <w:r w:rsidRPr="00FF7EF2" w:rsidDel="00073A54">
          <w:rPr>
            <w:rFonts w:ascii="GHEA Grapalat" w:hAnsi="GHEA Grapalat"/>
            <w:i w:val="0"/>
            <w:sz w:val="24"/>
            <w:szCs w:val="24"/>
          </w:rPr>
          <w:delText xml:space="preserve"> </w:delText>
        </w:r>
        <w:r w:rsidDel="00073A54">
          <w:rPr>
            <w:rFonts w:ascii="GHEA Grapalat" w:hAnsi="GHEA Grapalat"/>
            <w:i w:val="0"/>
            <w:sz w:val="24"/>
            <w:szCs w:val="24"/>
          </w:rPr>
          <w:delText>июн</w:delText>
        </w:r>
      </w:del>
      <w:ins w:id="3" w:author="User" w:date="2024-12-05T10:00:00Z">
        <w:r w:rsidR="00073A54">
          <w:rPr>
            <w:rFonts w:ascii="GHEA Grapalat" w:hAnsi="GHEA Grapalat"/>
            <w:i w:val="0"/>
            <w:sz w:val="24"/>
            <w:szCs w:val="24"/>
          </w:rPr>
          <w:t>05 декабр</w:t>
        </w:r>
      </w:ins>
      <w:r>
        <w:rPr>
          <w:rFonts w:ascii="GHEA Grapalat" w:hAnsi="GHEA Grapalat"/>
          <w:i w:val="0"/>
          <w:sz w:val="24"/>
          <w:szCs w:val="24"/>
        </w:rPr>
        <w:t>я</w:t>
      </w:r>
      <w:r w:rsidRPr="00FF7EF2">
        <w:rPr>
          <w:rFonts w:ascii="GHEA Grapalat" w:hAnsi="GHEA Grapalat"/>
          <w:i w:val="0"/>
          <w:sz w:val="24"/>
          <w:szCs w:val="24"/>
        </w:rPr>
        <w:t xml:space="preserve"> 202</w:t>
      </w:r>
      <w:r w:rsidRPr="00BE2BB1">
        <w:rPr>
          <w:rFonts w:ascii="GHEA Grapalat" w:hAnsi="GHEA Grapalat"/>
          <w:i w:val="0"/>
          <w:sz w:val="24"/>
          <w:szCs w:val="24"/>
        </w:rPr>
        <w:t>4</w:t>
      </w:r>
      <w:r w:rsidRPr="00FF7EF2">
        <w:rPr>
          <w:rFonts w:ascii="GHEA Grapalat" w:hAnsi="GHEA Grapalat"/>
          <w:i w:val="0"/>
          <w:sz w:val="24"/>
          <w:szCs w:val="24"/>
        </w:rPr>
        <w:t xml:space="preserve"> года </w:t>
      </w:r>
      <w:r>
        <w:rPr>
          <w:rFonts w:ascii="GHEA Grapalat" w:hAnsi="GHEA Grapalat"/>
          <w:i w:val="0"/>
          <w:sz w:val="24"/>
          <w:szCs w:val="24"/>
          <w:lang w:val="en-US"/>
        </w:rPr>
        <w:t>N</w:t>
      </w:r>
      <w:r w:rsidRPr="00401D82">
        <w:rPr>
          <w:rFonts w:ascii="GHEA Grapalat" w:hAnsi="GHEA Grapalat"/>
          <w:i w:val="0"/>
          <w:sz w:val="24"/>
          <w:szCs w:val="24"/>
        </w:rPr>
        <w:t xml:space="preserve"> </w:t>
      </w:r>
      <w:r w:rsidRPr="00FF7EF2">
        <w:rPr>
          <w:rFonts w:ascii="GHEA Grapalat" w:hAnsi="GHEA Grapalat"/>
          <w:i w:val="0"/>
          <w:sz w:val="24"/>
          <w:szCs w:val="24"/>
        </w:rPr>
        <w:t>01</w:t>
      </w:r>
      <w:r w:rsidRPr="006E1420">
        <w:rPr>
          <w:rFonts w:ascii="GHEA Grapalat" w:hAnsi="GHEA Grapalat"/>
          <w:i w:val="0"/>
          <w:sz w:val="24"/>
          <w:szCs w:val="24"/>
        </w:rPr>
        <w:t xml:space="preserve"> </w:t>
      </w:r>
    </w:p>
    <w:p w:rsidR="00BE2BB1" w:rsidRPr="002B5D0D" w:rsidRDefault="00BE2BB1" w:rsidP="00BE2BB1">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Pr>
          <w:rFonts w:ascii="GHEA Grapalat" w:hAnsi="GHEA Grapalat" w:cs="Sylfaen"/>
          <w:lang w:val="es-ES"/>
        </w:rPr>
        <w:t>M1HD-GHAPDzB-</w:t>
      </w:r>
      <w:del w:id="4" w:author="User" w:date="2024-12-05T09:57:00Z">
        <w:r w:rsidDel="004A27C0">
          <w:rPr>
            <w:rFonts w:ascii="GHEA Grapalat" w:hAnsi="GHEA Grapalat" w:cs="Sylfaen"/>
            <w:lang w:val="es-ES"/>
          </w:rPr>
          <w:delText>24/0</w:delText>
        </w:r>
        <w:r w:rsidDel="004A27C0">
          <w:rPr>
            <w:rFonts w:ascii="GHEA Grapalat" w:hAnsi="GHEA Grapalat" w:cs="Sylfaen"/>
          </w:rPr>
          <w:delText>2</w:delText>
        </w:r>
      </w:del>
      <w:ins w:id="5" w:author="User" w:date="2024-12-05T09:57:00Z">
        <w:r w:rsidR="004A27C0">
          <w:rPr>
            <w:rFonts w:ascii="GHEA Grapalat" w:hAnsi="GHEA Grapalat" w:cs="Sylfaen"/>
            <w:lang w:val="es-ES"/>
          </w:rPr>
          <w:t>25/01</w:t>
        </w:r>
      </w:ins>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073A54" w:rsidRDefault="00073A54" w:rsidP="00073A54">
      <w:pPr>
        <w:ind w:firstLine="567"/>
        <w:jc w:val="both"/>
        <w:rPr>
          <w:ins w:id="6" w:author="User" w:date="2024-12-05T10:00:00Z"/>
          <w:rFonts w:ascii="GHEA Grapalat" w:hAnsi="GHEA Grapalat"/>
          <w:spacing w:val="-6"/>
        </w:rPr>
      </w:pPr>
      <w:ins w:id="7" w:author="User" w:date="2024-12-05T10:00:00Z">
        <w:r>
          <w:rPr>
            <w:rFonts w:ascii="GHEA Grapalat" w:hAnsi="GHEA Grapalat"/>
            <w:i/>
            <w:sz w:val="22"/>
            <w:szCs w:val="22"/>
          </w:rPr>
          <w:t xml:space="preserve">Заказчик </w:t>
        </w:r>
        <w:r>
          <w:rPr>
            <w:rFonts w:ascii="Sylfaen" w:hAnsi="Sylfaen"/>
            <w:i/>
            <w:sz w:val="22"/>
            <w:szCs w:val="22"/>
            <w:lang w:val="af-ZA"/>
          </w:rPr>
          <w:t xml:space="preserve">«ОШ N 1 им. М. Маштоца г. Масиса Араратской области РА» </w:t>
        </w:r>
        <w:r>
          <w:rPr>
            <w:rFonts w:ascii="Sylfaen" w:hAnsi="Sylfaen" w:cs="Arial"/>
            <w:i/>
            <w:sz w:val="22"/>
            <w:szCs w:val="22"/>
            <w:lang w:val="af-ZA"/>
          </w:rPr>
          <w:t>ГНО</w:t>
        </w:r>
        <w:r>
          <w:rPr>
            <w:rFonts w:ascii="GHEA Grapalat" w:hAnsi="GHEA Grapalat"/>
            <w:i/>
            <w:sz w:val="22"/>
            <w:szCs w:val="22"/>
          </w:rPr>
          <w:t xml:space="preserve">, находящийся по адресу: РА Араратский область г. Масис Ереванян 58  объявляет </w:t>
        </w:r>
        <w:r>
          <w:rPr>
            <w:rFonts w:ascii="GHEA Grapalat" w:hAnsi="GHEA Grapalat"/>
            <w:spacing w:val="-6"/>
          </w:rPr>
          <w:t>запрос  котировок</w:t>
        </w:r>
        <w:r w:rsidRPr="00465C92">
          <w:rPr>
            <w:rFonts w:ascii="GHEA Grapalat" w:hAnsi="GHEA Grapalat"/>
            <w:spacing w:val="-6"/>
          </w:rPr>
          <w:t xml:space="preserve">  </w:t>
        </w:r>
        <w:r w:rsidRPr="005B7163">
          <w:rPr>
            <w:rFonts w:ascii="GHEA Grapalat" w:hAnsi="GHEA Grapalat"/>
            <w:color w:val="FF0000"/>
            <w:spacing w:val="-6"/>
          </w:rPr>
          <w:t xml:space="preserve">на основании части 6 статьи 15 Закона " </w:t>
        </w:r>
        <w:r w:rsidRPr="00465C92">
          <w:rPr>
            <w:rFonts w:ascii="GHEA Grapalat" w:hAnsi="GHEA Grapalat"/>
            <w:spacing w:val="-6"/>
          </w:rPr>
          <w:t>О закупках</w:t>
        </w:r>
        <w:r>
          <w:rPr>
            <w:rFonts w:ascii="GHEA Grapalat" w:hAnsi="GHEA Grapalat"/>
            <w:i/>
            <w:sz w:val="22"/>
            <w:szCs w:val="22"/>
          </w:rPr>
          <w:t>, который проводится одним этапом.</w:t>
        </w:r>
      </w:ins>
    </w:p>
    <w:p w:rsidR="00642EFE" w:rsidRPr="009044F1" w:rsidDel="00073A54" w:rsidRDefault="00642EFE" w:rsidP="00F12901">
      <w:pPr>
        <w:pStyle w:val="BodyTextIndent"/>
        <w:widowControl w:val="0"/>
        <w:spacing w:line="240" w:lineRule="auto"/>
        <w:ind w:firstLine="709"/>
        <w:jc w:val="left"/>
        <w:rPr>
          <w:del w:id="8" w:author="User" w:date="2024-12-05T10:00:00Z"/>
          <w:rFonts w:ascii="GHEA Grapalat" w:hAnsi="GHEA Grapalat"/>
          <w:i w:val="0"/>
          <w:sz w:val="24"/>
          <w:szCs w:val="24"/>
        </w:rPr>
      </w:pPr>
      <w:del w:id="9" w:author="User" w:date="2024-12-05T10:00:00Z">
        <w:r w:rsidRPr="009044F1" w:rsidDel="00073A54">
          <w:rPr>
            <w:rFonts w:ascii="GHEA Grapalat" w:hAnsi="GHEA Grapalat"/>
            <w:i w:val="0"/>
            <w:sz w:val="24"/>
            <w:szCs w:val="24"/>
          </w:rPr>
          <w:delText xml:space="preserve">Заказчик </w:delText>
        </w:r>
        <w:r w:rsidR="00BE2BB1" w:rsidRPr="005156DE" w:rsidDel="00073A54">
          <w:rPr>
            <w:rFonts w:ascii="GHEA Grapalat" w:hAnsi="GHEA Grapalat"/>
            <w:i w:val="0"/>
            <w:sz w:val="24"/>
            <w:szCs w:val="24"/>
          </w:rPr>
          <w:delText>«ОШ N 1 им. М. Маштоца г. Масиса Араратской области РА» ГНО</w:delText>
        </w:r>
        <w:r w:rsidR="00BE2BB1" w:rsidRPr="009044F1" w:rsidDel="00073A54">
          <w:rPr>
            <w:rFonts w:ascii="GHEA Grapalat" w:hAnsi="GHEA Grapalat"/>
            <w:i w:val="0"/>
            <w:sz w:val="24"/>
            <w:szCs w:val="24"/>
          </w:rPr>
          <w:delText xml:space="preserve"> </w:delText>
        </w:r>
        <w:r w:rsidRPr="009044F1" w:rsidDel="00073A54">
          <w:rPr>
            <w:rFonts w:ascii="GHEA Grapalat" w:hAnsi="GHEA Grapalat"/>
            <w:i w:val="0"/>
            <w:sz w:val="24"/>
            <w:szCs w:val="24"/>
          </w:rPr>
          <w:delText>, находящийся по адресу:</w:delText>
        </w:r>
        <w:r w:rsidR="00F12901" w:rsidRPr="005156DE" w:rsidDel="00073A54">
          <w:rPr>
            <w:rFonts w:ascii="GHEA Grapalat" w:hAnsi="GHEA Grapalat"/>
            <w:i w:val="0"/>
            <w:sz w:val="24"/>
            <w:szCs w:val="24"/>
          </w:rPr>
          <w:delText xml:space="preserve"> РА Араратский область г. Масис Ереванян 58  объявляет запрос  котировок</w:delText>
        </w:r>
        <w:r w:rsidRPr="008030B6" w:rsidDel="00073A54">
          <w:rPr>
            <w:rFonts w:ascii="GHEA Grapalat" w:hAnsi="GHEA Grapalat"/>
            <w:i w:val="0"/>
            <w:sz w:val="24"/>
            <w:szCs w:val="24"/>
          </w:rPr>
          <w:delText>,</w:delText>
        </w:r>
        <w:r w:rsidRPr="009044F1" w:rsidDel="00073A54">
          <w:rPr>
            <w:rFonts w:ascii="GHEA Grapalat" w:hAnsi="GHEA Grapalat"/>
            <w:i w:val="0"/>
            <w:sz w:val="24"/>
            <w:szCs w:val="24"/>
          </w:rPr>
          <w:delText xml:space="preserve"> который проводится одним этапом</w:delText>
        </w:r>
        <w:r w:rsidR="0050550F" w:rsidDel="00073A54">
          <w:rPr>
            <w:rFonts w:ascii="GHEA Grapalat" w:hAnsi="GHEA Grapalat"/>
            <w:i w:val="0"/>
            <w:sz w:val="24"/>
            <w:szCs w:val="24"/>
          </w:rPr>
          <w:delText>.</w:delText>
        </w:r>
      </w:del>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F12901" w:rsidP="00B46D58">
      <w:pPr>
        <w:pStyle w:val="BodyTextIndent"/>
        <w:widowControl w:val="0"/>
        <w:spacing w:line="240" w:lineRule="auto"/>
        <w:ind w:firstLine="0"/>
        <w:rPr>
          <w:rFonts w:ascii="GHEA Grapalat" w:hAnsi="GHEA Grapalat"/>
          <w:i w:val="0"/>
          <w:sz w:val="24"/>
          <w:szCs w:val="24"/>
        </w:rPr>
      </w:pPr>
      <w:r w:rsidRPr="005156DE">
        <w:rPr>
          <w:rFonts w:ascii="GHEA Grapalat" w:hAnsi="GHEA Grapalat"/>
          <w:b/>
          <w:u w:val="single"/>
        </w:rPr>
        <w:t>Пищевых продуктов</w:t>
      </w:r>
      <w:r>
        <w:rPr>
          <w:rFonts w:ascii="GHEA Grapalat" w:hAnsi="GHEA Grapalat"/>
          <w:i w:val="0"/>
          <w:sz w:val="24"/>
          <w:szCs w:val="24"/>
        </w:rPr>
        <w:t xml:space="preserve"> </w:t>
      </w:r>
      <w:r w:rsidR="00782D60">
        <w:rPr>
          <w:rFonts w:ascii="GHEA Grapalat" w:hAnsi="GHEA Grapalat"/>
          <w:i w:val="0"/>
          <w:sz w:val="24"/>
          <w:szCs w:val="24"/>
        </w:rPr>
        <w:t>(далее — договор).</w:t>
      </w:r>
    </w:p>
    <w:p w:rsidR="00311076" w:rsidRPr="003A1EBB" w:rsidRDefault="00782D60" w:rsidP="005156DE">
      <w:pPr>
        <w:pStyle w:val="BodyTextIndent"/>
        <w:widowControl w:val="0"/>
        <w:spacing w:after="160" w:line="240" w:lineRule="auto"/>
        <w:ind w:left="142" w:firstLine="0"/>
        <w:jc w:val="left"/>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w:t>
      </w:r>
      <w:r w:rsidRPr="003F762C">
        <w:rPr>
          <w:rFonts w:ascii="GHEA Grapalat" w:hAnsi="GHEA Grapalat"/>
          <w:i w:val="0"/>
          <w:sz w:val="24"/>
          <w:szCs w:val="24"/>
        </w:rPr>
        <w:lastRenderedPageBreak/>
        <w:t xml:space="preserve">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F12901">
      <w:pPr>
        <w:pStyle w:val="BodyTextIndent"/>
        <w:widowControl w:val="0"/>
        <w:spacing w:after="160"/>
        <w:ind w:firstLine="0"/>
        <w:rPr>
          <w:rFonts w:ascii="GHEA Grapalat" w:hAnsi="GHEA Grapalat"/>
          <w:i w:val="0"/>
          <w:sz w:val="24"/>
          <w:szCs w:val="24"/>
        </w:rPr>
      </w:pPr>
      <w:r w:rsidRPr="000F11E5">
        <w:rPr>
          <w:rFonts w:ascii="GHEA Grapalat" w:hAnsi="GHEA Grapalat"/>
          <w:i w:val="0"/>
          <w:sz w:val="24"/>
          <w:szCs w:val="24"/>
        </w:rPr>
        <w:t xml:space="preserve">Заявки на </w:t>
      </w:r>
      <w:del w:id="10" w:author="User" w:date="2024-06-14T08:37:00Z">
        <w:r w:rsidDel="003013ED">
          <w:rPr>
            <w:rFonts w:ascii="GHEA Grapalat" w:hAnsi="GHEA Grapalat"/>
            <w:i w:val="0"/>
            <w:sz w:val="24"/>
            <w:szCs w:val="24"/>
          </w:rPr>
          <w:delText>на открытый конкурс</w:delText>
        </w:r>
      </w:del>
      <w:ins w:id="11" w:author="User" w:date="2024-06-14T08:37:00Z">
        <w:r w:rsidR="003013ED">
          <w:rPr>
            <w:rFonts w:ascii="GHEA Grapalat" w:hAnsi="GHEA Grapalat"/>
            <w:i w:val="0"/>
            <w:sz w:val="24"/>
            <w:szCs w:val="24"/>
          </w:rPr>
          <w:t>запрос котировок</w:t>
        </w:r>
      </w:ins>
      <w:r w:rsidRPr="000F11E5">
        <w:rPr>
          <w:rFonts w:ascii="GHEA Grapalat" w:hAnsi="GHEA Grapalat"/>
          <w:i w:val="0"/>
          <w:sz w:val="24"/>
          <w:szCs w:val="24"/>
        </w:rPr>
        <w:t xml:space="preserve"> необходимо подавать по адресу</w:t>
      </w:r>
      <w:r w:rsidR="002B5D6D">
        <w:rPr>
          <w:rFonts w:ascii="GHEA Grapalat" w:hAnsi="GHEA Grapalat"/>
          <w:i w:val="0"/>
          <w:spacing w:val="6"/>
          <w:sz w:val="24"/>
          <w:szCs w:val="24"/>
        </w:rPr>
        <w:t xml:space="preserve"> </w:t>
      </w:r>
      <w:r w:rsidR="00F12901" w:rsidRPr="00C56E56">
        <w:rPr>
          <w:rFonts w:ascii="GHEA Grapalat" w:hAnsi="GHEA Grapalat"/>
          <w:i w:val="0"/>
          <w:sz w:val="24"/>
          <w:szCs w:val="24"/>
        </w:rPr>
        <w:t>РА Араратский область г. Масис Ереванян 58 в документарной форме, до 11</w:t>
      </w:r>
      <w:r w:rsidR="00F12901" w:rsidRPr="005156DE">
        <w:rPr>
          <w:rFonts w:ascii="GHEA Grapalat" w:hAnsi="GHEA Grapalat"/>
          <w:i w:val="0"/>
          <w:sz w:val="24"/>
          <w:szCs w:val="24"/>
          <w:vertAlign w:val="superscript"/>
        </w:rPr>
        <w:t>00</w:t>
      </w:r>
      <w:r w:rsidR="00F12901" w:rsidRPr="00C56E56">
        <w:rPr>
          <w:rFonts w:ascii="GHEA Grapalat" w:hAnsi="GHEA Grapalat"/>
          <w:i w:val="0"/>
          <w:sz w:val="24"/>
          <w:szCs w:val="24"/>
        </w:rPr>
        <w:t xml:space="preserve">  часов 7-го   дня со дня опубликования настоящего объявления.</w:t>
      </w:r>
      <w:r w:rsidR="00F12901">
        <w:rPr>
          <w:rFonts w:ascii="GHEA Grapalat" w:hAnsi="GHEA Grapalat"/>
          <w:i w:val="0"/>
          <w:sz w:val="24"/>
          <w:szCs w:val="24"/>
        </w:rPr>
        <w:t xml:space="preserve"> </w:t>
      </w:r>
      <w:r w:rsidRPr="000F0CA8">
        <w:rPr>
          <w:rFonts w:ascii="GHEA Grapalat" w:hAnsi="GHEA Grapalat"/>
          <w:i w:val="0"/>
          <w:sz w:val="24"/>
          <w:szCs w:val="24"/>
        </w:rPr>
        <w:t>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F12901">
        <w:rPr>
          <w:rFonts w:ascii="GHEA Grapalat" w:hAnsi="GHEA Grapalat"/>
          <w:sz w:val="22"/>
          <w:szCs w:val="22"/>
        </w:rPr>
        <w:t>РА Араратский область г. Масис Ереванян 58</w:t>
      </w:r>
      <w:r w:rsidRPr="000F0CA8">
        <w:rPr>
          <w:rFonts w:ascii="GHEA Grapalat" w:hAnsi="GHEA Grapalat"/>
          <w:i w:val="0"/>
          <w:sz w:val="24"/>
          <w:szCs w:val="24"/>
        </w:rPr>
        <w:t xml:space="preserve">, в </w:t>
      </w:r>
      <w:r w:rsidR="00F12901">
        <w:rPr>
          <w:rFonts w:ascii="GHEA Grapalat" w:hAnsi="GHEA Grapalat"/>
          <w:i w:val="0"/>
          <w:sz w:val="24"/>
          <w:szCs w:val="24"/>
        </w:rPr>
        <w:t xml:space="preserve">11 </w:t>
      </w:r>
      <w:r w:rsidR="00F12901" w:rsidRPr="00F12901">
        <w:rPr>
          <w:rFonts w:ascii="GHEA Grapalat" w:hAnsi="GHEA Grapalat"/>
          <w:i w:val="0"/>
          <w:sz w:val="24"/>
          <w:szCs w:val="24"/>
          <w:vertAlign w:val="superscript"/>
        </w:rPr>
        <w:t>00</w:t>
      </w:r>
      <w:r w:rsidR="00F12901">
        <w:rPr>
          <w:rFonts w:ascii="GHEA Grapalat" w:hAnsi="GHEA Grapalat"/>
          <w:i w:val="0"/>
          <w:sz w:val="24"/>
          <w:szCs w:val="24"/>
          <w:vertAlign w:val="superscript"/>
        </w:rPr>
        <w:t xml:space="preserve">  </w:t>
      </w:r>
      <w:r>
        <w:rPr>
          <w:rFonts w:ascii="GHEA Grapalat" w:hAnsi="GHEA Grapalat"/>
          <w:i w:val="0"/>
          <w:sz w:val="24"/>
          <w:szCs w:val="24"/>
        </w:rPr>
        <w:t xml:space="preserve">часов </w:t>
      </w:r>
      <w:del w:id="12" w:author="User" w:date="2024-12-05T09:59:00Z">
        <w:r w:rsidR="00F12901" w:rsidDel="000A77F4">
          <w:rPr>
            <w:rFonts w:ascii="GHEA Grapalat" w:hAnsi="GHEA Grapalat"/>
            <w:i w:val="0"/>
            <w:sz w:val="24"/>
            <w:szCs w:val="24"/>
          </w:rPr>
          <w:delText>24</w:delText>
        </w:r>
        <w:r w:rsidDel="000A77F4">
          <w:rPr>
            <w:rFonts w:ascii="GHEA Grapalat" w:hAnsi="GHEA Grapalat"/>
            <w:i w:val="0"/>
            <w:sz w:val="24"/>
            <w:szCs w:val="24"/>
          </w:rPr>
          <w:delText xml:space="preserve"> </w:delText>
        </w:r>
      </w:del>
      <w:ins w:id="13" w:author="User" w:date="2024-12-05T09:59:00Z">
        <w:r w:rsidR="000A77F4" w:rsidRPr="000A77F4">
          <w:rPr>
            <w:rFonts w:ascii="GHEA Grapalat" w:hAnsi="GHEA Grapalat"/>
            <w:i w:val="0"/>
            <w:sz w:val="24"/>
            <w:szCs w:val="24"/>
            <w:rPrChange w:id="14" w:author="User" w:date="2024-12-05T09:59:00Z">
              <w:rPr>
                <w:rFonts w:ascii="GHEA Grapalat" w:hAnsi="GHEA Grapalat"/>
                <w:i w:val="0"/>
                <w:sz w:val="24"/>
                <w:szCs w:val="24"/>
                <w:lang w:val="en-US"/>
              </w:rPr>
            </w:rPrChange>
          </w:rPr>
          <w:t>12</w:t>
        </w:r>
        <w:r w:rsidR="000A77F4">
          <w:rPr>
            <w:rFonts w:ascii="GHEA Grapalat" w:hAnsi="GHEA Grapalat"/>
            <w:i w:val="0"/>
            <w:sz w:val="24"/>
            <w:szCs w:val="24"/>
          </w:rPr>
          <w:t xml:space="preserve"> </w:t>
        </w:r>
      </w:ins>
      <w:del w:id="15" w:author="User" w:date="2024-12-05T09:59:00Z">
        <w:r w:rsidR="00F12901" w:rsidDel="000A77F4">
          <w:rPr>
            <w:rFonts w:ascii="GHEA Grapalat" w:hAnsi="GHEA Grapalat"/>
            <w:i w:val="0"/>
            <w:sz w:val="24"/>
            <w:szCs w:val="24"/>
          </w:rPr>
          <w:delText>июня</w:delText>
        </w:r>
        <w:r w:rsidDel="000A77F4">
          <w:rPr>
            <w:rFonts w:ascii="GHEA Grapalat" w:hAnsi="GHEA Grapalat"/>
            <w:i w:val="0"/>
            <w:sz w:val="24"/>
            <w:szCs w:val="24"/>
          </w:rPr>
          <w:delText xml:space="preserve"> </w:delText>
        </w:r>
      </w:del>
      <w:ins w:id="16" w:author="User" w:date="2024-12-05T09:59:00Z">
        <w:r w:rsidR="000A77F4">
          <w:rPr>
            <w:rFonts w:ascii="GHEA Grapalat" w:hAnsi="GHEA Grapalat"/>
            <w:i w:val="0"/>
            <w:sz w:val="24"/>
            <w:szCs w:val="24"/>
          </w:rPr>
          <w:t xml:space="preserve">декабря </w:t>
        </w:r>
      </w:ins>
      <w:r w:rsidR="00F12901">
        <w:rPr>
          <w:rFonts w:ascii="GHEA Grapalat" w:hAnsi="GHEA Grapalat"/>
          <w:i w:val="0"/>
          <w:sz w:val="24"/>
          <w:szCs w:val="24"/>
        </w:rPr>
        <w:t>2024 г</w:t>
      </w:r>
      <w:r>
        <w:rPr>
          <w:rFonts w:ascii="GHEA Grapalat" w:hAnsi="GHEA Grapalat"/>
          <w:i w:val="0"/>
          <w:sz w:val="24"/>
          <w:szCs w:val="24"/>
        </w:rPr>
        <w:t>.</w:t>
      </w:r>
    </w:p>
    <w:p w:rsidR="002C09AA" w:rsidRPr="001B32D9" w:rsidRDefault="002C09AA" w:rsidP="002C09AA">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2B5D6D" w:rsidRDefault="002B5D6D" w:rsidP="002B5D6D">
      <w:pPr>
        <w:pStyle w:val="BodyTextIndent"/>
        <w:widowControl w:val="0"/>
        <w:spacing w:after="160"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rsidR="002B5D6D" w:rsidRDefault="002B5D6D" w:rsidP="002B5D6D">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Асмик Ёлян.</w:t>
      </w:r>
    </w:p>
    <w:p w:rsidR="002B5D6D" w:rsidRDefault="002B5D6D" w:rsidP="002B5D6D">
      <w:pPr>
        <w:pStyle w:val="BodyTextIndent"/>
        <w:widowControl w:val="0"/>
        <w:spacing w:after="160" w:line="240" w:lineRule="auto"/>
        <w:ind w:left="1701" w:firstLine="0"/>
        <w:rPr>
          <w:rFonts w:ascii="GHEA Grapalat" w:hAnsi="GHEA Grapalat"/>
          <w:i w:val="0"/>
          <w:sz w:val="24"/>
          <w:szCs w:val="24"/>
          <w:u w:val="single"/>
        </w:rPr>
      </w:pPr>
      <w:r>
        <w:rPr>
          <w:rFonts w:ascii="GHEA Grapalat" w:hAnsi="GHEA Grapalat"/>
          <w:i w:val="0"/>
          <w:sz w:val="24"/>
          <w:szCs w:val="24"/>
        </w:rPr>
        <w:t>Телефон +</w:t>
      </w:r>
      <w:r w:rsidRPr="00812E17">
        <w:rPr>
          <w:rFonts w:ascii="GHEA Grapalat" w:hAnsi="GHEA Grapalat"/>
          <w:i w:val="0"/>
          <w:sz w:val="24"/>
          <w:szCs w:val="24"/>
        </w:rPr>
        <w:t xml:space="preserve">374 </w:t>
      </w:r>
      <w:r>
        <w:rPr>
          <w:rFonts w:ascii="GHEA Grapalat" w:hAnsi="GHEA Grapalat"/>
          <w:i w:val="0"/>
          <w:sz w:val="24"/>
          <w:szCs w:val="24"/>
        </w:rPr>
        <w:t>94014072</w:t>
      </w:r>
    </w:p>
    <w:p w:rsidR="002B5D6D" w:rsidRDefault="002B5D6D" w:rsidP="002B5D6D">
      <w:pPr>
        <w:pStyle w:val="BodyTextIndent"/>
        <w:widowControl w:val="0"/>
        <w:spacing w:after="160" w:line="240" w:lineRule="auto"/>
        <w:ind w:left="1701" w:firstLine="0"/>
        <w:rPr>
          <w:rFonts w:ascii="GHEA Grapalat" w:hAnsi="GHEA Grapalat"/>
          <w:i w:val="0"/>
          <w:sz w:val="24"/>
          <w:szCs w:val="24"/>
          <w:u w:val="single"/>
        </w:rPr>
      </w:pPr>
      <w:r>
        <w:rPr>
          <w:rFonts w:ascii="GHEA Grapalat" w:hAnsi="GHEA Grapalat"/>
          <w:i w:val="0"/>
          <w:sz w:val="24"/>
          <w:szCs w:val="24"/>
        </w:rPr>
        <w:t xml:space="preserve">Электронная почта </w:t>
      </w:r>
      <w:r>
        <w:rPr>
          <w:rFonts w:ascii="GHEA Grapalat" w:hAnsi="GHEA Grapalat"/>
          <w:i w:val="0"/>
          <w:sz w:val="24"/>
          <w:szCs w:val="24"/>
          <w:lang w:val="en-US"/>
        </w:rPr>
        <w:t>masis</w:t>
      </w:r>
      <w:r>
        <w:rPr>
          <w:rFonts w:ascii="GHEA Grapalat" w:hAnsi="GHEA Grapalat"/>
          <w:i w:val="0"/>
          <w:sz w:val="24"/>
          <w:szCs w:val="24"/>
        </w:rPr>
        <w:t>1@</w:t>
      </w:r>
      <w:r>
        <w:rPr>
          <w:rFonts w:ascii="GHEA Grapalat" w:hAnsi="GHEA Grapalat"/>
          <w:i w:val="0"/>
          <w:sz w:val="24"/>
          <w:szCs w:val="24"/>
          <w:lang w:val="en-US"/>
        </w:rPr>
        <w:t>schools</w:t>
      </w:r>
      <w:r>
        <w:rPr>
          <w:rFonts w:ascii="GHEA Grapalat" w:hAnsi="GHEA Grapalat"/>
          <w:i w:val="0"/>
          <w:sz w:val="24"/>
          <w:szCs w:val="24"/>
        </w:rPr>
        <w:t>.</w:t>
      </w:r>
      <w:r>
        <w:rPr>
          <w:rFonts w:ascii="GHEA Grapalat" w:hAnsi="GHEA Grapalat"/>
          <w:i w:val="0"/>
          <w:sz w:val="24"/>
          <w:szCs w:val="24"/>
          <w:lang w:val="en-US"/>
        </w:rPr>
        <w:t>am</w:t>
      </w:r>
    </w:p>
    <w:p w:rsidR="002B5D6D" w:rsidRDefault="002B5D6D" w:rsidP="002B5D6D">
      <w:pPr>
        <w:pStyle w:val="BodyTextIndent"/>
        <w:widowControl w:val="0"/>
        <w:spacing w:line="240" w:lineRule="auto"/>
        <w:ind w:left="1701" w:firstLine="0"/>
        <w:jc w:val="left"/>
        <w:rPr>
          <w:rFonts w:ascii="Sylfaen" w:hAnsi="Sylfaen" w:cs="Arial"/>
          <w:i w:val="0"/>
          <w:sz w:val="24"/>
          <w:szCs w:val="24"/>
          <w:lang w:val="af-ZA"/>
        </w:rPr>
      </w:pPr>
      <w:r>
        <w:rPr>
          <w:rFonts w:ascii="GHEA Grapalat" w:hAnsi="GHEA Grapalat"/>
          <w:i w:val="0"/>
          <w:sz w:val="24"/>
          <w:szCs w:val="24"/>
        </w:rPr>
        <w:t xml:space="preserve">Заказчик </w:t>
      </w:r>
      <w:r>
        <w:rPr>
          <w:rFonts w:ascii="Sylfaen" w:hAnsi="Sylfaen"/>
          <w:i w:val="0"/>
          <w:sz w:val="24"/>
          <w:szCs w:val="24"/>
          <w:lang w:val="af-ZA"/>
        </w:rPr>
        <w:t xml:space="preserve">« ОШ  N 1 им. М. Маштоца  г. Масиса Араратской области РА » </w:t>
      </w:r>
      <w:r>
        <w:rPr>
          <w:rFonts w:ascii="Sylfaen" w:hAnsi="Sylfaen" w:cs="Arial"/>
          <w:i w:val="0"/>
          <w:sz w:val="24"/>
          <w:szCs w:val="24"/>
          <w:lang w:val="af-ZA"/>
        </w:rPr>
        <w:t>ГНО</w:t>
      </w:r>
    </w:p>
    <w:p w:rsidR="002B5D6D" w:rsidRDefault="002B5D6D">
      <w:pPr>
        <w:rPr>
          <w:rFonts w:ascii="GHEA Grapalat" w:hAnsi="GHEA Grapalat"/>
        </w:rPr>
      </w:pPr>
      <w:r>
        <w:rPr>
          <w:rFonts w:ascii="GHEA Grapalat" w:hAnsi="GHEA Grapalat"/>
        </w:rPr>
        <w:br w:type="page"/>
      </w:r>
    </w:p>
    <w:p w:rsidR="002B5D6D" w:rsidRPr="009044F1" w:rsidRDefault="002B5D6D" w:rsidP="002B5D6D">
      <w:pPr>
        <w:pStyle w:val="BodyText"/>
        <w:widowControl w:val="0"/>
        <w:spacing w:after="160"/>
        <w:ind w:right="-7" w:firstLine="567"/>
        <w:jc w:val="right"/>
        <w:rPr>
          <w:rFonts w:ascii="GHEA Grapalat" w:hAnsi="GHEA Grapalat"/>
        </w:rPr>
      </w:pPr>
      <w:r>
        <w:rPr>
          <w:rFonts w:ascii="GHEA Grapalat" w:hAnsi="GHEA Grapalat"/>
        </w:rPr>
        <w:lastRenderedPageBreak/>
        <w:t xml:space="preserve">Решением Оценочной комиссии  </w:t>
      </w:r>
      <w:r>
        <w:rPr>
          <w:rFonts w:ascii="GHEA Grapalat" w:hAnsi="GHEA Grapalat"/>
          <w:spacing w:val="-6"/>
        </w:rPr>
        <w:t>запроса котировок</w:t>
      </w:r>
      <w:r>
        <w:rPr>
          <w:rFonts w:ascii="GHEA Grapalat" w:hAnsi="GHEA Grapalat" w:cs="Sylfaen"/>
          <w:i/>
        </w:rPr>
        <w:br/>
      </w:r>
      <w:r w:rsidRPr="009044F1">
        <w:rPr>
          <w:rFonts w:ascii="GHEA Grapalat" w:hAnsi="GHEA Grapalat"/>
          <w:i/>
        </w:rPr>
        <w:t xml:space="preserve"> под кодом </w:t>
      </w:r>
      <w:r>
        <w:rPr>
          <w:rFonts w:ascii="GHEA Grapalat" w:hAnsi="GHEA Grapalat" w:cs="Sylfaen"/>
          <w:sz w:val="20"/>
          <w:szCs w:val="20"/>
          <w:lang w:val="es-ES"/>
        </w:rPr>
        <w:t>M1HD-GHAPDzB-</w:t>
      </w:r>
      <w:del w:id="17" w:author="User" w:date="2024-12-05T09:57:00Z">
        <w:r w:rsidDel="004A27C0">
          <w:rPr>
            <w:rFonts w:ascii="GHEA Grapalat" w:hAnsi="GHEA Grapalat" w:cs="Sylfaen"/>
            <w:sz w:val="20"/>
            <w:szCs w:val="20"/>
            <w:lang w:val="es-ES"/>
          </w:rPr>
          <w:delText>24/0</w:delText>
        </w:r>
        <w:r w:rsidDel="004A27C0">
          <w:rPr>
            <w:rFonts w:ascii="GHEA Grapalat" w:hAnsi="GHEA Grapalat" w:cs="Sylfaen"/>
            <w:sz w:val="20"/>
            <w:szCs w:val="20"/>
          </w:rPr>
          <w:delText>2</w:delText>
        </w:r>
      </w:del>
      <w:ins w:id="18" w:author="User" w:date="2024-12-05T09:57:00Z">
        <w:r w:rsidR="004A27C0">
          <w:rPr>
            <w:rFonts w:ascii="GHEA Grapalat" w:hAnsi="GHEA Grapalat" w:cs="Sylfaen"/>
            <w:sz w:val="20"/>
            <w:szCs w:val="20"/>
            <w:lang w:val="es-ES"/>
          </w:rPr>
          <w:t>25/01</w:t>
        </w:r>
      </w:ins>
      <w:r w:rsidRPr="001B32D9">
        <w:rPr>
          <w:rFonts w:ascii="GHEA Grapalat" w:hAnsi="GHEA Grapalat" w:cs="Times Armenian"/>
          <w:i/>
        </w:rPr>
        <w:br/>
      </w:r>
      <w:r w:rsidRPr="00FF7EF2">
        <w:rPr>
          <w:rFonts w:ascii="GHEA Grapalat" w:hAnsi="GHEA Grapalat"/>
          <w:i/>
        </w:rPr>
        <w:t xml:space="preserve">№ 01 от </w:t>
      </w:r>
      <w:del w:id="19" w:author="User" w:date="2024-12-05T10:01:00Z">
        <w:r w:rsidRPr="00FF7EF2" w:rsidDel="00073A54">
          <w:rPr>
            <w:rFonts w:ascii="GHEA Grapalat" w:hAnsi="GHEA Grapalat"/>
            <w:i/>
          </w:rPr>
          <w:delText>1</w:delText>
        </w:r>
        <w:r w:rsidDel="00073A54">
          <w:rPr>
            <w:rFonts w:ascii="GHEA Grapalat" w:hAnsi="GHEA Grapalat"/>
            <w:i/>
          </w:rPr>
          <w:delText>7</w:delText>
        </w:r>
        <w:r w:rsidRPr="00FF7EF2" w:rsidDel="00073A54">
          <w:rPr>
            <w:rFonts w:ascii="GHEA Grapalat" w:hAnsi="GHEA Grapalat"/>
            <w:i/>
          </w:rPr>
          <w:delText xml:space="preserve"> </w:delText>
        </w:r>
      </w:del>
      <w:ins w:id="20" w:author="User" w:date="2024-12-05T10:01:00Z">
        <w:r w:rsidR="00073A54">
          <w:rPr>
            <w:rFonts w:ascii="GHEA Grapalat" w:hAnsi="GHEA Grapalat"/>
            <w:i/>
          </w:rPr>
          <w:t>05</w:t>
        </w:r>
        <w:r w:rsidR="00073A54" w:rsidRPr="00FF7EF2">
          <w:rPr>
            <w:rFonts w:ascii="GHEA Grapalat" w:hAnsi="GHEA Grapalat"/>
            <w:i/>
          </w:rPr>
          <w:t xml:space="preserve"> </w:t>
        </w:r>
      </w:ins>
      <w:del w:id="21" w:author="User" w:date="2024-12-05T10:01:00Z">
        <w:r w:rsidDel="00073A54">
          <w:rPr>
            <w:rFonts w:ascii="GHEA Grapalat" w:hAnsi="GHEA Grapalat"/>
            <w:i/>
          </w:rPr>
          <w:delText>Июн</w:delText>
        </w:r>
        <w:r w:rsidRPr="00FF7EF2" w:rsidDel="00073A54">
          <w:rPr>
            <w:rFonts w:ascii="GHEA Grapalat" w:hAnsi="GHEA Grapalat"/>
            <w:i/>
          </w:rPr>
          <w:delText xml:space="preserve">я </w:delText>
        </w:r>
      </w:del>
      <w:ins w:id="22" w:author="User" w:date="2024-12-05T10:01:00Z">
        <w:r w:rsidR="00073A54">
          <w:rPr>
            <w:rFonts w:ascii="GHEA Grapalat" w:hAnsi="GHEA Grapalat"/>
            <w:i/>
          </w:rPr>
          <w:t>декабр</w:t>
        </w:r>
        <w:r w:rsidR="00073A54" w:rsidRPr="00FF7EF2">
          <w:rPr>
            <w:rFonts w:ascii="GHEA Grapalat" w:hAnsi="GHEA Grapalat"/>
            <w:i/>
          </w:rPr>
          <w:t xml:space="preserve">я </w:t>
        </w:r>
      </w:ins>
      <w:r w:rsidRPr="00FF7EF2">
        <w:rPr>
          <w:rFonts w:ascii="GHEA Grapalat" w:hAnsi="GHEA Grapalat"/>
          <w:i/>
        </w:rPr>
        <w:t>202</w:t>
      </w:r>
      <w:r>
        <w:rPr>
          <w:rFonts w:ascii="GHEA Grapalat" w:hAnsi="GHEA Grapalat"/>
          <w:i/>
        </w:rPr>
        <w:t>4</w:t>
      </w:r>
      <w:r w:rsidRPr="00FF7EF2">
        <w:rPr>
          <w:rFonts w:ascii="GHEA Grapalat" w:hAnsi="GHEA Grapalat"/>
          <w:i/>
        </w:rPr>
        <w:t xml:space="preserve"> г.</w:t>
      </w:r>
    </w:p>
    <w:p w:rsidR="002B5D6D" w:rsidRPr="003A1EBB" w:rsidRDefault="002B5D6D" w:rsidP="002B5D6D">
      <w:pPr>
        <w:pStyle w:val="BodyText"/>
        <w:widowControl w:val="0"/>
        <w:spacing w:after="160"/>
        <w:ind w:right="-7" w:firstLine="567"/>
        <w:jc w:val="center"/>
        <w:rPr>
          <w:rFonts w:ascii="GHEA Grapalat" w:hAnsi="GHEA Grapalat"/>
        </w:rPr>
      </w:pPr>
    </w:p>
    <w:p w:rsidR="002B5D6D" w:rsidRPr="003A1EBB" w:rsidRDefault="002B5D6D" w:rsidP="002B5D6D">
      <w:pPr>
        <w:pStyle w:val="BodyText"/>
        <w:widowControl w:val="0"/>
        <w:spacing w:after="160"/>
        <w:ind w:right="-7" w:firstLine="567"/>
        <w:jc w:val="center"/>
        <w:rPr>
          <w:rFonts w:ascii="GHEA Grapalat" w:hAnsi="GHEA Grapalat"/>
        </w:rPr>
      </w:pPr>
    </w:p>
    <w:p w:rsidR="002B5D6D" w:rsidRPr="003A1EBB" w:rsidRDefault="002B5D6D" w:rsidP="002B5D6D">
      <w:pPr>
        <w:pStyle w:val="BodyText"/>
        <w:widowControl w:val="0"/>
        <w:spacing w:after="160"/>
        <w:ind w:right="-7" w:firstLine="567"/>
        <w:jc w:val="center"/>
        <w:rPr>
          <w:rFonts w:ascii="GHEA Grapalat" w:hAnsi="GHEA Grapalat"/>
        </w:rPr>
      </w:pPr>
      <w:r>
        <w:rPr>
          <w:rFonts w:ascii="Sylfaen" w:hAnsi="Sylfaen"/>
          <w:lang w:val="af-ZA"/>
        </w:rPr>
        <w:t xml:space="preserve">« ОШ  N 1 им. М. Маштоца  г. Масиса Араратской области РА » </w:t>
      </w:r>
      <w:r>
        <w:rPr>
          <w:rFonts w:ascii="Sylfaen" w:hAnsi="Sylfaen" w:cs="Arial"/>
          <w:lang w:val="af-ZA"/>
        </w:rPr>
        <w:t>ГНО</w:t>
      </w:r>
      <w:r w:rsidRPr="009044F1" w:rsidDel="007656FC">
        <w:rPr>
          <w:rFonts w:ascii="GHEA Grapalat" w:hAnsi="GHEA Grapalat"/>
          <w:i/>
        </w:rPr>
        <w:t xml:space="preserve"> </w:t>
      </w:r>
    </w:p>
    <w:p w:rsidR="002B5D6D" w:rsidRPr="003A1EBB" w:rsidRDefault="002B5D6D" w:rsidP="002B5D6D">
      <w:pPr>
        <w:pStyle w:val="BodyText"/>
        <w:widowControl w:val="0"/>
        <w:spacing w:after="160"/>
        <w:ind w:right="-7" w:firstLine="567"/>
        <w:jc w:val="center"/>
        <w:rPr>
          <w:rFonts w:ascii="GHEA Grapalat" w:hAnsi="GHEA Grapalat"/>
        </w:rPr>
      </w:pPr>
    </w:p>
    <w:p w:rsidR="002B5D6D" w:rsidRPr="003A1EBB" w:rsidRDefault="002B5D6D" w:rsidP="002B5D6D">
      <w:pPr>
        <w:pStyle w:val="BodyText"/>
        <w:widowControl w:val="0"/>
        <w:spacing w:after="160"/>
        <w:ind w:right="-7" w:firstLine="567"/>
        <w:jc w:val="center"/>
        <w:rPr>
          <w:rFonts w:ascii="GHEA Grapalat" w:hAnsi="GHEA Grapalat"/>
        </w:rPr>
      </w:pPr>
    </w:p>
    <w:p w:rsidR="002B5D6D" w:rsidRPr="009044F1" w:rsidRDefault="002B5D6D" w:rsidP="002B5D6D">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2B5D6D" w:rsidRPr="009044F1" w:rsidRDefault="002B5D6D" w:rsidP="002B5D6D">
      <w:pPr>
        <w:pStyle w:val="BodyText"/>
        <w:widowControl w:val="0"/>
        <w:spacing w:after="160"/>
        <w:ind w:right="-7" w:firstLine="567"/>
        <w:jc w:val="center"/>
        <w:rPr>
          <w:rFonts w:ascii="GHEA Grapalat" w:hAnsi="GHEA Grapalat" w:cs="Sylfaen"/>
        </w:rPr>
      </w:pPr>
    </w:p>
    <w:p w:rsidR="002B5D6D" w:rsidRPr="009044F1" w:rsidRDefault="002B5D6D" w:rsidP="002B5D6D">
      <w:pPr>
        <w:pStyle w:val="BodyText"/>
        <w:widowControl w:val="0"/>
        <w:spacing w:after="160"/>
        <w:ind w:right="-7" w:firstLine="567"/>
        <w:jc w:val="center"/>
        <w:rPr>
          <w:rFonts w:ascii="GHEA Grapalat" w:hAnsi="GHEA Grapalat" w:cs="Sylfaen"/>
        </w:rPr>
      </w:pPr>
    </w:p>
    <w:p w:rsidR="002B5D6D" w:rsidRDefault="002B5D6D" w:rsidP="002B5D6D">
      <w:pPr>
        <w:pStyle w:val="BodyText"/>
        <w:widowControl w:val="0"/>
        <w:spacing w:after="160"/>
        <w:ind w:right="-7"/>
        <w:jc w:val="center"/>
        <w:rPr>
          <w:rFonts w:ascii="GHEA Grapalat" w:hAnsi="GHEA Grapalat"/>
          <w:b/>
        </w:rPr>
      </w:pPr>
      <w:r>
        <w:rPr>
          <w:rFonts w:ascii="GHEA Grapalat" w:hAnsi="GHEA Grapalat"/>
        </w:rPr>
        <w:t xml:space="preserve">НА ЗАПРОС КОТИРОВОК, ОБЪЯВЛЕННЫЙ С ЦЕЛЬЮ ПРИОБРЕТЕНИЯ  </w:t>
      </w:r>
      <w:r>
        <w:rPr>
          <w:rFonts w:ascii="GHEA Grapalat" w:hAnsi="GHEA Grapalat"/>
          <w:b/>
        </w:rPr>
        <w:t xml:space="preserve">Пищевых продуктов  </w:t>
      </w:r>
    </w:p>
    <w:p w:rsidR="002B5D6D" w:rsidRDefault="002B5D6D" w:rsidP="002B5D6D">
      <w:pPr>
        <w:pStyle w:val="BodyText"/>
        <w:widowControl w:val="0"/>
        <w:spacing w:after="160"/>
        <w:ind w:right="-7"/>
        <w:jc w:val="center"/>
        <w:rPr>
          <w:rFonts w:ascii="GHEA Grapalat" w:hAnsi="GHEA Grapalat"/>
        </w:rPr>
      </w:pPr>
      <w:r>
        <w:rPr>
          <w:rFonts w:ascii="GHEA Grapalat" w:hAnsi="GHEA Grapalat"/>
        </w:rPr>
        <w:t xml:space="preserve">ДЛЯ НУЖД  </w:t>
      </w:r>
      <w:r>
        <w:rPr>
          <w:rFonts w:ascii="Sylfaen" w:hAnsi="Sylfaen"/>
          <w:lang w:val="af-ZA"/>
        </w:rPr>
        <w:t xml:space="preserve">«ОШ  N 1 им. М. Маштоца  г. Масиса Араратской области РА » </w:t>
      </w:r>
      <w:r>
        <w:rPr>
          <w:rFonts w:ascii="Sylfaen" w:hAnsi="Sylfaen" w:cs="Arial"/>
          <w:lang w:val="af-ZA"/>
        </w:rPr>
        <w:t>ГНО</w:t>
      </w:r>
    </w:p>
    <w:p w:rsidR="002B5D6D" w:rsidRPr="009044F1" w:rsidRDefault="002B5D6D" w:rsidP="002B5D6D">
      <w:pPr>
        <w:pStyle w:val="BodyText"/>
        <w:widowControl w:val="0"/>
        <w:spacing w:after="160"/>
        <w:ind w:right="-7" w:firstLine="567"/>
        <w:jc w:val="center"/>
        <w:rPr>
          <w:rFonts w:ascii="GHEA Grapalat" w:hAnsi="GHEA Grapalat"/>
        </w:rPr>
      </w:pPr>
    </w:p>
    <w:p w:rsidR="002B5D6D" w:rsidRPr="009044F1" w:rsidRDefault="002B5D6D" w:rsidP="002B5D6D">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del w:id="23" w:author="User" w:date="2024-06-13T08:25:00Z">
        <w:r w:rsidRPr="009044F1" w:rsidDel="009C7298">
          <w:rPr>
            <w:rFonts w:ascii="GHEA Grapalat" w:hAnsi="GHEA Grapalat"/>
          </w:rPr>
          <w:br w:type="page"/>
        </w:r>
      </w:del>
    </w:p>
    <w:p w:rsidR="009C7298" w:rsidRPr="009044F1" w:rsidRDefault="009C7298" w:rsidP="009C7298">
      <w:pPr>
        <w:widowControl w:val="0"/>
        <w:spacing w:after="160"/>
        <w:ind w:firstLine="567"/>
        <w:jc w:val="center"/>
        <w:rPr>
          <w:rFonts w:ascii="GHEA Grapalat" w:hAnsi="GHEA Grapalat"/>
          <w:i/>
        </w:rPr>
      </w:pPr>
    </w:p>
    <w:p w:rsidR="009C7298" w:rsidRDefault="009C7298" w:rsidP="009C7298">
      <w:pPr>
        <w:widowControl w:val="0"/>
        <w:spacing w:after="160"/>
        <w:ind w:firstLine="567"/>
        <w:jc w:val="center"/>
        <w:rPr>
          <w:rFonts w:ascii="GHEA Grapalat" w:hAnsi="GHEA Grapalat"/>
        </w:rPr>
      </w:pPr>
      <w:r>
        <w:rPr>
          <w:rFonts w:ascii="GHEA Grapalat" w:hAnsi="GHEA Grapalat"/>
          <w:b/>
        </w:rPr>
        <w:t>Пищевые продукты</w:t>
      </w:r>
      <w:r w:rsidRPr="00401D82">
        <w:rPr>
          <w:rFonts w:ascii="GHEA Grapalat" w:hAnsi="GHEA Grapalat"/>
        </w:rPr>
        <w:t xml:space="preserve">  </w:t>
      </w:r>
      <w:r>
        <w:rPr>
          <w:rFonts w:ascii="GHEA Grapalat" w:hAnsi="GHEA Grapalat"/>
        </w:rPr>
        <w:t xml:space="preserve">ДЛЯ НУЖД  </w:t>
      </w:r>
      <w:r>
        <w:rPr>
          <w:rFonts w:ascii="Sylfaen" w:hAnsi="Sylfaen"/>
          <w:lang w:val="af-ZA"/>
        </w:rPr>
        <w:t xml:space="preserve">« ОШ  N 1 им. М. Маштоца  г. Масиса Араратской области РА » </w:t>
      </w:r>
      <w:r>
        <w:rPr>
          <w:rFonts w:ascii="Sylfaen" w:hAnsi="Sylfaen" w:cs="Arial"/>
          <w:lang w:val="af-ZA"/>
        </w:rPr>
        <w:t>ГНО</w:t>
      </w:r>
      <w:r w:rsidRPr="009044F1" w:rsidDel="007656FC">
        <w:rPr>
          <w:rFonts w:ascii="GHEA Grapalat" w:hAnsi="GHEA Grapalat"/>
        </w:rPr>
        <w:t xml:space="preserve"> </w:t>
      </w:r>
    </w:p>
    <w:p w:rsidR="009C7298" w:rsidRPr="003A1EBB" w:rsidRDefault="009C7298" w:rsidP="009C7298">
      <w:pPr>
        <w:widowControl w:val="0"/>
        <w:spacing w:after="160"/>
        <w:ind w:firstLine="567"/>
        <w:jc w:val="center"/>
        <w:rPr>
          <w:rFonts w:ascii="GHEA Grapalat" w:hAnsi="GHEA Grapalat"/>
        </w:rPr>
      </w:pPr>
    </w:p>
    <w:p w:rsidR="009C7298" w:rsidRPr="009044F1" w:rsidRDefault="009C7298" w:rsidP="009C7298">
      <w:pPr>
        <w:widowControl w:val="0"/>
        <w:spacing w:after="160"/>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sidDel="007656FC">
        <w:rPr>
          <w:rFonts w:ascii="GHEA Grapalat" w:hAnsi="GHEA Grapalat"/>
          <w:b/>
        </w:rPr>
        <w:t xml:space="preserve"> </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rsidR="008842CE" w:rsidRPr="00374F4A" w:rsidRDefault="008842CE" w:rsidP="00B46D58">
      <w:pPr>
        <w:widowControl w:val="0"/>
        <w:spacing w:after="160"/>
        <w:jc w:val="center"/>
        <w:rPr>
          <w:rFonts w:ascii="GHEA Grapalat" w:hAnsi="GHEA Grapalat"/>
          <w:b/>
        </w:rPr>
      </w:pPr>
    </w:p>
    <w:p w:rsidR="009C7298" w:rsidRDefault="009C7298" w:rsidP="009C7298">
      <w:pPr>
        <w:widowControl w:val="0"/>
        <w:spacing w:after="160"/>
        <w:jc w:val="center"/>
        <w:rPr>
          <w:ins w:id="24" w:author="User" w:date="2024-06-13T08:26:00Z"/>
          <w:rFonts w:ascii="GHEA Grapalat" w:hAnsi="GHEA Grapalat"/>
          <w:b/>
        </w:rPr>
      </w:pPr>
      <w:ins w:id="25" w:author="User" w:date="2024-06-13T08:26:00Z">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КОТИРОВКИ</w:t>
        </w:r>
      </w:ins>
    </w:p>
    <w:p w:rsidR="00096865" w:rsidDel="009C7298" w:rsidRDefault="00096865" w:rsidP="00B46D58">
      <w:pPr>
        <w:widowControl w:val="0"/>
        <w:spacing w:after="160"/>
        <w:jc w:val="center"/>
        <w:rPr>
          <w:del w:id="26" w:author="User" w:date="2024-06-13T08:26:00Z"/>
          <w:rFonts w:ascii="GHEA Grapalat" w:hAnsi="GHEA Grapalat"/>
          <w:b/>
        </w:rPr>
      </w:pPr>
      <w:del w:id="27" w:author="User" w:date="2024-06-13T08:26:00Z">
        <w:r w:rsidRPr="009044F1" w:rsidDel="009C7298">
          <w:rPr>
            <w:rFonts w:ascii="GHEA Grapalat" w:hAnsi="GHEA Grapalat"/>
            <w:b/>
          </w:rPr>
          <w:delText xml:space="preserve">ИНСТРУКЦИЯ ПО ПОДГОТОВКЕ ЗАЯВКИ </w:delText>
        </w:r>
        <w:r w:rsidR="00CA590C" w:rsidRPr="00CA590C" w:rsidDel="009C7298">
          <w:rPr>
            <w:rFonts w:ascii="GHEA Grapalat" w:hAnsi="GHEA Grapalat"/>
            <w:b/>
          </w:rPr>
          <w:br/>
        </w:r>
        <w:r w:rsidRPr="009044F1" w:rsidDel="009C7298">
          <w:rPr>
            <w:rFonts w:ascii="GHEA Grapalat" w:hAnsi="GHEA Grapalat"/>
            <w:b/>
          </w:rPr>
          <w:delText>НА ОТКРЫТЫЙ КОНКУРС</w:delText>
        </w:r>
      </w:del>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9C7298" w:rsidRPr="006D2DF7" w:rsidRDefault="009C7298" w:rsidP="009C7298">
      <w:pPr>
        <w:rPr>
          <w:ins w:id="28" w:author="User" w:date="2024-06-13T08:27:00Z"/>
          <w:rFonts w:ascii="GHEA Grapalat" w:hAnsi="GHEA Grapalat"/>
          <w:spacing w:val="-6"/>
        </w:rPr>
      </w:pPr>
      <w:ins w:id="29" w:author="User" w:date="2024-06-13T08:27:00Z">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w:t>
        </w:r>
        <w:r>
          <w:rPr>
            <w:rFonts w:ascii="GHEA Grapalat" w:hAnsi="GHEA Grapalat"/>
            <w:spacing w:val="-6"/>
          </w:rPr>
          <w:t>запросе котировки</w:t>
        </w:r>
        <w:r w:rsidRPr="006D2DF7">
          <w:rPr>
            <w:rFonts w:ascii="GHEA Grapalat" w:hAnsi="GHEA Grapalat"/>
            <w:spacing w:val="-6"/>
          </w:rPr>
          <w:t xml:space="preserve">, проводимом под кодом </w:t>
        </w:r>
        <w:r>
          <w:rPr>
            <w:rFonts w:ascii="GHEA Grapalat" w:hAnsi="GHEA Grapalat" w:cs="Sylfaen"/>
            <w:sz w:val="20"/>
            <w:szCs w:val="20"/>
            <w:lang w:val="es-ES"/>
          </w:rPr>
          <w:t>M1HD-GHAPDzB-</w:t>
        </w:r>
      </w:ins>
      <w:ins w:id="30" w:author="User" w:date="2024-12-05T09:57:00Z">
        <w:r w:rsidR="004A27C0">
          <w:rPr>
            <w:rFonts w:ascii="GHEA Grapalat" w:hAnsi="GHEA Grapalat" w:cs="Sylfaen"/>
            <w:sz w:val="20"/>
            <w:szCs w:val="20"/>
            <w:lang w:val="es-ES"/>
          </w:rPr>
          <w:t>25/01</w:t>
        </w:r>
      </w:ins>
      <w:ins w:id="31" w:author="User" w:date="2024-06-13T08:27:00Z">
        <w:r w:rsidRPr="006D2DF7">
          <w:rPr>
            <w:rFonts w:ascii="GHEA Grapalat" w:hAnsi="GHEA Grapalat"/>
            <w:spacing w:val="-6"/>
          </w:rPr>
          <w:t xml:space="preserve"> (далее — процедура).</w:t>
        </w:r>
      </w:ins>
    </w:p>
    <w:p w:rsidR="00096865" w:rsidRPr="006D2DF7" w:rsidDel="009C7298" w:rsidRDefault="00E17B7F" w:rsidP="00E17B7F">
      <w:pPr>
        <w:widowControl w:val="0"/>
        <w:spacing w:after="160"/>
        <w:ind w:hanging="567"/>
        <w:jc w:val="both"/>
        <w:rPr>
          <w:del w:id="32" w:author="User" w:date="2024-06-13T08:27:00Z"/>
          <w:rFonts w:ascii="GHEA Grapalat" w:hAnsi="GHEA Grapalat"/>
          <w:spacing w:val="-6"/>
        </w:rPr>
      </w:pPr>
      <w:del w:id="33" w:author="User" w:date="2024-06-13T08:27:00Z">
        <w:r w:rsidRPr="00E17B7F" w:rsidDel="009C7298">
          <w:rPr>
            <w:rFonts w:ascii="GHEA Grapalat" w:hAnsi="GHEA Grapalat"/>
            <w:spacing w:val="-6"/>
          </w:rPr>
          <w:delText xml:space="preserve">               </w:delText>
        </w:r>
        <w:r w:rsidR="00096865" w:rsidRPr="006D2DF7" w:rsidDel="009C7298">
          <w:rPr>
            <w:rFonts w:ascii="GHEA Grapalat" w:hAnsi="GHEA Grapalat"/>
            <w:spacing w:val="-6"/>
          </w:rPr>
          <w:delText>Настоящее Приглашение предоставляется в дополнение к объявлению об открытом конкурсе, проводимом под кодом ---BMAPDzB---/---</w:delText>
        </w:r>
        <w:r w:rsidR="00AA7117" w:rsidDel="009C7298">
          <w:rPr>
            <w:rFonts w:ascii="GHEA Grapalat" w:hAnsi="GHEA Grapalat"/>
            <w:spacing w:val="-6"/>
          </w:rPr>
          <w:delText xml:space="preserve"> </w:delText>
        </w:r>
        <w:r w:rsidR="00096865" w:rsidRPr="006D2DF7" w:rsidDel="009C7298">
          <w:rPr>
            <w:rFonts w:ascii="GHEA Grapalat" w:hAnsi="GHEA Grapalat"/>
            <w:spacing w:val="-6"/>
          </w:rPr>
          <w:delText>(далее — процедура).</w:delText>
        </w:r>
      </w:del>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ins w:id="34" w:author="User" w:date="2024-06-13T08:29:00Z">
        <w:r w:rsidR="009C7298">
          <w:rPr>
            <w:rFonts w:ascii="Sylfaen" w:hAnsi="Sylfaen"/>
            <w:lang w:val="af-ZA"/>
          </w:rPr>
          <w:t xml:space="preserve">« ОШ  N 1 им. М. Маштоца  г. Масиса Араратской области РА » </w:t>
        </w:r>
        <w:r w:rsidR="009C7298">
          <w:rPr>
            <w:rFonts w:ascii="Sylfaen" w:hAnsi="Sylfaen" w:cs="Arial"/>
            <w:lang w:val="af-ZA"/>
          </w:rPr>
          <w:t>ГНО</w:t>
        </w:r>
        <w:r w:rsidR="009C7298" w:rsidRPr="000B2CFA" w:rsidDel="009C7298">
          <w:rPr>
            <w:rFonts w:ascii="GHEA Grapalat" w:hAnsi="GHEA Grapalat"/>
          </w:rPr>
          <w:t xml:space="preserve"> </w:t>
        </w:r>
      </w:ins>
      <w:del w:id="35" w:author="User" w:date="2024-06-13T08:29:00Z">
        <w:r w:rsidRPr="000B2CFA" w:rsidDel="009C7298">
          <w:rPr>
            <w:rFonts w:ascii="GHEA Grapalat" w:hAnsi="GHEA Grapalat"/>
          </w:rPr>
          <w:delText xml:space="preserve">"наименование заказчика" </w:delText>
        </w:r>
      </w:del>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Del="009C7298" w:rsidRDefault="00A81DD5" w:rsidP="00B46D58">
      <w:pPr>
        <w:pStyle w:val="BodyTextIndent2"/>
        <w:widowControl w:val="0"/>
        <w:spacing w:after="160" w:line="240" w:lineRule="auto"/>
        <w:ind w:firstLine="567"/>
        <w:rPr>
          <w:del w:id="36" w:author="User" w:date="2024-06-13T08:29:00Z"/>
          <w:rFonts w:ascii="GHEA Grapalat" w:hAnsi="GHEA Grapalat"/>
          <w:sz w:val="24"/>
          <w:szCs w:val="24"/>
        </w:rPr>
      </w:pPr>
      <w:r w:rsidRPr="009044F1">
        <w:rPr>
          <w:rFonts w:ascii="GHEA Grapalat" w:hAnsi="GHEA Grapalat"/>
          <w:sz w:val="24"/>
          <w:szCs w:val="24"/>
        </w:rPr>
        <w:t xml:space="preserve">Адрес электронной почты секретаря </w:t>
      </w:r>
      <w:ins w:id="37" w:author="User" w:date="2024-06-13T08:29:00Z">
        <w:r w:rsidR="009C7298">
          <w:rPr>
            <w:rFonts w:ascii="GHEA Grapalat" w:hAnsi="GHEA Grapalat"/>
          </w:rPr>
          <w:t xml:space="preserve">оценочной комиссии </w:t>
        </w:r>
        <w:r w:rsidR="009C7298">
          <w:fldChar w:fldCharType="begin"/>
        </w:r>
        <w:r w:rsidR="009C7298">
          <w:instrText xml:space="preserve"> HYPERLINK "mailto:masis1@schools.am" </w:instrText>
        </w:r>
        <w:r w:rsidR="009C7298">
          <w:fldChar w:fldCharType="separate"/>
        </w:r>
        <w:r w:rsidR="009C7298" w:rsidRPr="00810236">
          <w:rPr>
            <w:rStyle w:val="Hyperlink"/>
            <w:rFonts w:ascii="GHEA Grapalat" w:hAnsi="GHEA Grapalat"/>
            <w:lang w:val="en-US"/>
          </w:rPr>
          <w:t>masis</w:t>
        </w:r>
        <w:r w:rsidR="009C7298" w:rsidRPr="00810236">
          <w:rPr>
            <w:rStyle w:val="Hyperlink"/>
            <w:rFonts w:ascii="GHEA Grapalat" w:hAnsi="GHEA Grapalat"/>
          </w:rPr>
          <w:t>1@</w:t>
        </w:r>
        <w:r w:rsidR="009C7298" w:rsidRPr="00810236">
          <w:rPr>
            <w:rStyle w:val="Hyperlink"/>
            <w:rFonts w:ascii="GHEA Grapalat" w:hAnsi="GHEA Grapalat"/>
            <w:lang w:val="en-US"/>
          </w:rPr>
          <w:t>schools</w:t>
        </w:r>
        <w:r w:rsidR="009C7298" w:rsidRPr="00810236">
          <w:rPr>
            <w:rStyle w:val="Hyperlink"/>
            <w:rFonts w:ascii="GHEA Grapalat" w:hAnsi="GHEA Grapalat"/>
          </w:rPr>
          <w:t>.</w:t>
        </w:r>
        <w:r w:rsidR="009C7298" w:rsidRPr="00810236">
          <w:rPr>
            <w:rStyle w:val="Hyperlink"/>
            <w:rFonts w:ascii="GHEA Grapalat" w:hAnsi="GHEA Grapalat"/>
            <w:lang w:val="en-US"/>
          </w:rPr>
          <w:t>am</w:t>
        </w:r>
        <w:r w:rsidR="009C7298">
          <w:rPr>
            <w:rStyle w:val="Hyperlink"/>
            <w:rFonts w:ascii="GHEA Grapalat" w:hAnsi="GHEA Grapalat"/>
            <w:lang w:val="en-US"/>
          </w:rPr>
          <w:fldChar w:fldCharType="end"/>
        </w:r>
        <w:r w:rsidR="009C7298" w:rsidRPr="00EA3249">
          <w:rPr>
            <w:rFonts w:ascii="GHEA Grapalat" w:hAnsi="GHEA Grapalat"/>
          </w:rPr>
          <w:t xml:space="preserve"> </w:t>
        </w:r>
        <w:r w:rsidR="009C7298" w:rsidRPr="00140812">
          <w:rPr>
            <w:rFonts w:ascii="GHEA Grapalat" w:hAnsi="GHEA Grapalat"/>
          </w:rPr>
          <w:t>.</w:t>
        </w:r>
      </w:ins>
      <w:del w:id="38" w:author="User" w:date="2024-06-13T08:29:00Z">
        <w:r w:rsidRPr="009044F1" w:rsidDel="009C7298">
          <w:rPr>
            <w:rFonts w:ascii="GHEA Grapalat" w:hAnsi="GHEA Grapalat"/>
            <w:sz w:val="24"/>
            <w:szCs w:val="24"/>
          </w:rPr>
          <w:delText>оценочной комиссии "адрес</w:delText>
        </w:r>
        <w:r w:rsidR="00A90E28" w:rsidDel="009C7298">
          <w:rPr>
            <w:rFonts w:ascii="Courier New" w:hAnsi="Courier New" w:cs="Courier New"/>
            <w:sz w:val="24"/>
            <w:szCs w:val="24"/>
            <w:lang w:val="en-US"/>
          </w:rPr>
          <w:delText> </w:delText>
        </w:r>
        <w:r w:rsidRPr="009044F1" w:rsidDel="009C7298">
          <w:rPr>
            <w:rFonts w:ascii="GHEA Grapalat" w:hAnsi="GHEA Grapalat"/>
            <w:sz w:val="24"/>
            <w:szCs w:val="24"/>
          </w:rPr>
          <w:delText>электронной почты".</w:delText>
        </w:r>
      </w:del>
    </w:p>
    <w:p w:rsidR="00096865" w:rsidRPr="009044F1" w:rsidRDefault="00F5653D" w:rsidP="009C7298">
      <w:pPr>
        <w:pStyle w:val="BodyTextIndent2"/>
        <w:widowControl w:val="0"/>
        <w:spacing w:after="160" w:line="240" w:lineRule="auto"/>
        <w:ind w:firstLine="567"/>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del w:id="39" w:author="User" w:date="2024-06-14T08:42:00Z">
        <w:r w:rsidRPr="009044F1" w:rsidDel="003013ED">
          <w:rPr>
            <w:rFonts w:ascii="GHEA Grapalat" w:hAnsi="GHEA Grapalat"/>
            <w:i w:val="0"/>
            <w:sz w:val="24"/>
            <w:szCs w:val="24"/>
          </w:rPr>
          <w:delText>"Наименование предмета закупки"</w:delText>
        </w:r>
      </w:del>
      <w:ins w:id="40" w:author="User" w:date="2024-06-14T08:42:00Z">
        <w:r w:rsidR="003013ED">
          <w:rPr>
            <w:rFonts w:ascii="GHEA Grapalat" w:hAnsi="GHEA Grapalat"/>
            <w:i w:val="0"/>
            <w:sz w:val="24"/>
            <w:szCs w:val="24"/>
          </w:rPr>
          <w:t>Пище</w:t>
        </w:r>
      </w:ins>
      <w:ins w:id="41" w:author="User" w:date="2024-06-14T08:43:00Z">
        <w:r w:rsidR="003013ED">
          <w:rPr>
            <w:rFonts w:ascii="GHEA Grapalat" w:hAnsi="GHEA Grapalat"/>
            <w:i w:val="0"/>
            <w:sz w:val="24"/>
            <w:szCs w:val="24"/>
          </w:rPr>
          <w:t>вых продуктов</w:t>
        </w:r>
      </w:ins>
      <w:r w:rsidRPr="009044F1">
        <w:rPr>
          <w:rFonts w:ascii="GHEA Grapalat" w:hAnsi="GHEA Grapalat"/>
          <w:i w:val="0"/>
          <w:sz w:val="24"/>
          <w:szCs w:val="24"/>
        </w:rPr>
        <w:t xml:space="preserve"> (далее — также товар) для нужд </w:t>
      </w:r>
      <w:ins w:id="42" w:author="User" w:date="2024-06-14T08:43:00Z">
        <w:r w:rsidR="00BF0E66">
          <w:rPr>
            <w:rFonts w:ascii="GHEA Grapalat" w:hAnsi="GHEA Grapalat"/>
            <w:i w:val="0"/>
            <w:sz w:val="24"/>
            <w:szCs w:val="24"/>
          </w:rPr>
          <w:t>«</w:t>
        </w:r>
        <w:r w:rsidR="003013ED" w:rsidRPr="003013ED">
          <w:rPr>
            <w:rFonts w:ascii="GHEA Grapalat" w:hAnsi="GHEA Grapalat"/>
            <w:i w:val="0"/>
            <w:sz w:val="24"/>
            <w:szCs w:val="24"/>
            <w:rPrChange w:id="43" w:author="User" w:date="2024-06-14T08:44:00Z">
              <w:rPr>
                <w:rFonts w:ascii="Sylfaen" w:hAnsi="Sylfaen"/>
                <w:lang w:val="af-ZA"/>
              </w:rPr>
            </w:rPrChange>
          </w:rPr>
          <w:t xml:space="preserve">ОШ  N 1 им. М. Маштоца  г. Масиса Араратской области РА » </w:t>
        </w:r>
        <w:r w:rsidR="003013ED" w:rsidRPr="003013ED">
          <w:rPr>
            <w:rFonts w:ascii="GHEA Grapalat" w:hAnsi="GHEA Grapalat"/>
            <w:i w:val="0"/>
            <w:sz w:val="24"/>
            <w:szCs w:val="24"/>
            <w:rPrChange w:id="44" w:author="User" w:date="2024-06-14T08:44:00Z">
              <w:rPr>
                <w:rFonts w:ascii="Sylfaen" w:hAnsi="Sylfaen" w:cs="Arial"/>
                <w:lang w:val="af-ZA"/>
              </w:rPr>
            </w:rPrChange>
          </w:rPr>
          <w:t>ГНО</w:t>
        </w:r>
      </w:ins>
      <w:del w:id="45" w:author="User" w:date="2024-06-14T08:43:00Z">
        <w:r w:rsidRPr="009044F1" w:rsidDel="003013ED">
          <w:rPr>
            <w:rFonts w:ascii="GHEA Grapalat" w:hAnsi="GHEA Grapalat"/>
            <w:i w:val="0"/>
            <w:sz w:val="24"/>
            <w:szCs w:val="24"/>
          </w:rPr>
          <w:delText>"Наименование заказчика"</w:delText>
        </w:r>
      </w:del>
      <w:r w:rsidRPr="009044F1">
        <w:rPr>
          <w:rFonts w:ascii="GHEA Grapalat" w:hAnsi="GHEA Grapalat"/>
          <w:i w:val="0"/>
          <w:sz w:val="24"/>
          <w:szCs w:val="24"/>
        </w:rPr>
        <w:t xml:space="preserve">, которые сгруппированы в лоты </w:t>
      </w:r>
      <w:del w:id="46" w:author="User" w:date="2024-06-14T08:43:00Z">
        <w:r w:rsidRPr="009044F1" w:rsidDel="003013ED">
          <w:rPr>
            <w:rFonts w:ascii="GHEA Grapalat" w:hAnsi="GHEA Grapalat"/>
            <w:i w:val="0"/>
            <w:sz w:val="24"/>
            <w:szCs w:val="24"/>
          </w:rPr>
          <w:delText>"Количество лотов"</w:delText>
        </w:r>
      </w:del>
      <w:ins w:id="47" w:author="User" w:date="2024-06-14T08:43:00Z">
        <w:r w:rsidR="003013ED">
          <w:rPr>
            <w:rFonts w:ascii="GHEA Grapalat" w:hAnsi="GHEA Grapalat"/>
            <w:i w:val="0"/>
            <w:sz w:val="24"/>
            <w:szCs w:val="24"/>
          </w:rPr>
          <w:t>2</w:t>
        </w:r>
      </w:ins>
      <w:ins w:id="48" w:author="User" w:date="2024-12-05T10:02:00Z">
        <w:r w:rsidR="00073A54">
          <w:rPr>
            <w:rFonts w:ascii="GHEA Grapalat" w:hAnsi="GHEA Grapalat"/>
            <w:i w:val="0"/>
            <w:sz w:val="24"/>
            <w:szCs w:val="24"/>
          </w:rPr>
          <w:t>2</w:t>
        </w:r>
      </w:ins>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Change w:id="49">
          <w:tblGrid>
            <w:gridCol w:w="1530"/>
            <w:gridCol w:w="1246"/>
            <w:gridCol w:w="6458"/>
          </w:tblGrid>
        </w:tblGridChange>
      </w:tblGrid>
      <w:tr w:rsidR="00AD432A" w:rsidRPr="009044F1" w:rsidTr="00AD432A">
        <w:trPr>
          <w:jc w:val="center"/>
        </w:trPr>
        <w:tc>
          <w:tcPr>
            <w:tcW w:w="2776" w:type="dxa"/>
            <w:gridSpan w:val="2"/>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073A54" w:rsidRPr="009044F1" w:rsidTr="00AD432A">
        <w:trPr>
          <w:jc w:val="center"/>
        </w:trPr>
        <w:tc>
          <w:tcPr>
            <w:tcW w:w="1530" w:type="dxa"/>
            <w:vAlign w:val="center"/>
          </w:tcPr>
          <w:p w:rsidR="00073A54" w:rsidRPr="00996DA1" w:rsidRDefault="00073A54" w:rsidP="00073A54">
            <w:pPr>
              <w:pStyle w:val="BodyTextIndent2"/>
              <w:widowControl w:val="0"/>
              <w:spacing w:after="120" w:line="240" w:lineRule="auto"/>
              <w:ind w:firstLine="0"/>
              <w:jc w:val="center"/>
              <w:rPr>
                <w:rFonts w:ascii="GHEA Grapalat" w:hAnsi="GHEA Grapalat" w:cs="Calibri"/>
                <w:color w:val="000000"/>
                <w:sz w:val="16"/>
                <w:szCs w:val="16"/>
                <w:rPrChange w:id="50" w:author="User" w:date="2024-06-13T08:33:00Z">
                  <w:rPr>
                    <w:rFonts w:ascii="GHEA Grapalat" w:hAnsi="GHEA Grapalat"/>
                    <w:sz w:val="24"/>
                    <w:szCs w:val="24"/>
                  </w:rPr>
                </w:rPrChange>
              </w:rPr>
            </w:pPr>
            <w:r w:rsidRPr="00996DA1">
              <w:rPr>
                <w:rFonts w:ascii="GHEA Grapalat" w:hAnsi="GHEA Grapalat" w:cs="Calibri"/>
                <w:color w:val="000000"/>
                <w:sz w:val="16"/>
                <w:szCs w:val="16"/>
                <w:rPrChange w:id="51" w:author="User" w:date="2024-06-13T08:33:00Z">
                  <w:rPr>
                    <w:rFonts w:ascii="GHEA Grapalat" w:hAnsi="GHEA Grapalat"/>
                    <w:sz w:val="24"/>
                    <w:szCs w:val="24"/>
                  </w:rPr>
                </w:rPrChange>
              </w:rPr>
              <w:t>1</w:t>
            </w:r>
          </w:p>
        </w:tc>
        <w:tc>
          <w:tcPr>
            <w:tcW w:w="1246" w:type="dxa"/>
            <w:vAlign w:val="center"/>
          </w:tcPr>
          <w:p w:rsidR="00073A54" w:rsidRPr="00996DA1" w:rsidRDefault="00073A54" w:rsidP="00073A54">
            <w:pPr>
              <w:pStyle w:val="BodyTextIndent2"/>
              <w:widowControl w:val="0"/>
              <w:spacing w:after="120" w:line="240" w:lineRule="auto"/>
              <w:ind w:firstLine="0"/>
              <w:jc w:val="center"/>
              <w:rPr>
                <w:rFonts w:ascii="GHEA Grapalat" w:hAnsi="GHEA Grapalat" w:cs="Calibri"/>
                <w:color w:val="000000"/>
                <w:sz w:val="16"/>
                <w:szCs w:val="16"/>
                <w:rPrChange w:id="52" w:author="User" w:date="2024-06-13T08:33:00Z">
                  <w:rPr>
                    <w:rFonts w:ascii="GHEA Grapalat" w:hAnsi="GHEA Grapalat"/>
                    <w:sz w:val="24"/>
                    <w:szCs w:val="24"/>
                  </w:rPr>
                </w:rPrChange>
              </w:rPr>
            </w:pPr>
            <w:ins w:id="53" w:author="User" w:date="2024-12-05T10:02:00Z">
              <w:r>
                <w:rPr>
                  <w:rFonts w:ascii="GHEA Grapalat" w:hAnsi="GHEA Grapalat"/>
                  <w:sz w:val="16"/>
                  <w:lang w:val="hy-AM"/>
                </w:rPr>
                <w:t>10620</w:t>
              </w:r>
            </w:ins>
          </w:p>
        </w:tc>
        <w:tc>
          <w:tcPr>
            <w:tcW w:w="6458" w:type="dxa"/>
            <w:vAlign w:val="center"/>
          </w:tcPr>
          <w:p w:rsidR="00073A54" w:rsidRPr="00996DA1" w:rsidRDefault="00073A54" w:rsidP="00073A54">
            <w:pPr>
              <w:pStyle w:val="BodyTextIndent2"/>
              <w:widowControl w:val="0"/>
              <w:spacing w:after="120" w:line="240" w:lineRule="auto"/>
              <w:ind w:firstLine="0"/>
              <w:rPr>
                <w:rFonts w:ascii="GHEA Grapalat" w:hAnsi="GHEA Grapalat" w:cs="Calibri"/>
                <w:color w:val="000000"/>
                <w:sz w:val="16"/>
                <w:szCs w:val="16"/>
                <w:rPrChange w:id="54" w:author="User" w:date="2024-06-13T08:33:00Z">
                  <w:rPr>
                    <w:rFonts w:ascii="GHEA Grapalat" w:hAnsi="GHEA Grapalat"/>
                    <w:sz w:val="24"/>
                    <w:szCs w:val="24"/>
                    <w:u w:val="single"/>
                    <w:vertAlign w:val="subscript"/>
                  </w:rPr>
                </w:rPrChange>
              </w:rPr>
            </w:pPr>
            <w:ins w:id="55" w:author="User" w:date="2024-06-13T08:31:00Z">
              <w:r>
                <w:rPr>
                  <w:rFonts w:ascii="GHEA Grapalat" w:hAnsi="GHEA Grapalat" w:cs="Calibri"/>
                  <w:color w:val="000000"/>
                  <w:sz w:val="16"/>
                  <w:szCs w:val="16"/>
                </w:rPr>
                <w:t>Поваренная соль</w:t>
              </w:r>
            </w:ins>
            <w:del w:id="56" w:author="User" w:date="2024-06-13T08:30:00Z">
              <w:r w:rsidRPr="00996DA1" w:rsidDel="007F20A9">
                <w:rPr>
                  <w:rFonts w:ascii="GHEA Grapalat" w:hAnsi="GHEA Grapalat" w:cs="Calibri"/>
                  <w:color w:val="000000"/>
                  <w:sz w:val="16"/>
                  <w:szCs w:val="16"/>
                  <w:rPrChange w:id="57" w:author="User" w:date="2024-06-13T08:33:00Z">
                    <w:rPr>
                      <w:rFonts w:ascii="GHEA Grapalat" w:hAnsi="GHEA Grapalat"/>
                      <w:sz w:val="24"/>
                      <w:szCs w:val="24"/>
                      <w:u w:val="single"/>
                    </w:rPr>
                  </w:rPrChange>
                </w:rPr>
                <w:delText>"Наименование лота предмета закупки № 1"</w:delText>
              </w:r>
            </w:del>
          </w:p>
        </w:tc>
      </w:tr>
      <w:tr w:rsidR="00073A54" w:rsidRPr="009044F1" w:rsidTr="003C4F35">
        <w:tblPrEx>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58" w:author="User" w:date="2024-06-13T08:34:00Z">
            <w:tblPrEx>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59" w:author="User" w:date="2024-06-13T08:34:00Z">
            <w:trPr>
              <w:jc w:val="center"/>
            </w:trPr>
          </w:trPrChange>
        </w:trPr>
        <w:tc>
          <w:tcPr>
            <w:tcW w:w="1530" w:type="dxa"/>
            <w:vAlign w:val="center"/>
            <w:tcPrChange w:id="60" w:author="User" w:date="2024-06-13T08:34:00Z">
              <w:tcPr>
                <w:tcW w:w="1530" w:type="dxa"/>
                <w:vAlign w:val="center"/>
              </w:tcPr>
            </w:tcPrChange>
          </w:tcPr>
          <w:p w:rsidR="00073A54" w:rsidRPr="00996DA1" w:rsidRDefault="00073A54" w:rsidP="00073A54">
            <w:pPr>
              <w:pStyle w:val="BodyTextIndent2"/>
              <w:widowControl w:val="0"/>
              <w:spacing w:after="120" w:line="240" w:lineRule="auto"/>
              <w:ind w:firstLine="0"/>
              <w:jc w:val="center"/>
              <w:rPr>
                <w:rFonts w:ascii="GHEA Grapalat" w:hAnsi="GHEA Grapalat" w:cs="Calibri"/>
                <w:color w:val="000000"/>
                <w:sz w:val="16"/>
                <w:szCs w:val="16"/>
                <w:rPrChange w:id="61" w:author="User" w:date="2024-06-13T08:33:00Z">
                  <w:rPr>
                    <w:rFonts w:ascii="GHEA Grapalat" w:hAnsi="GHEA Grapalat"/>
                    <w:sz w:val="24"/>
                    <w:szCs w:val="24"/>
                  </w:rPr>
                </w:rPrChange>
              </w:rPr>
            </w:pPr>
            <w:r w:rsidRPr="00996DA1">
              <w:rPr>
                <w:rFonts w:ascii="GHEA Grapalat" w:hAnsi="GHEA Grapalat" w:cs="Calibri"/>
                <w:color w:val="000000"/>
                <w:sz w:val="16"/>
                <w:szCs w:val="16"/>
                <w:rPrChange w:id="62" w:author="User" w:date="2024-06-13T08:33:00Z">
                  <w:rPr>
                    <w:rFonts w:ascii="GHEA Grapalat" w:hAnsi="GHEA Grapalat"/>
                    <w:sz w:val="24"/>
                    <w:szCs w:val="24"/>
                  </w:rPr>
                </w:rPrChange>
              </w:rPr>
              <w:t>2</w:t>
            </w:r>
          </w:p>
        </w:tc>
        <w:tc>
          <w:tcPr>
            <w:tcW w:w="1246" w:type="dxa"/>
            <w:tcPrChange w:id="63" w:author="User" w:date="2024-06-13T08:34:00Z">
              <w:tcPr>
                <w:tcW w:w="1246" w:type="dxa"/>
                <w:vAlign w:val="center"/>
              </w:tcPr>
            </w:tcPrChange>
          </w:tcPr>
          <w:p w:rsidR="00073A54" w:rsidRPr="00996DA1" w:rsidRDefault="00073A54" w:rsidP="00073A54">
            <w:pPr>
              <w:pStyle w:val="BodyTextIndent2"/>
              <w:widowControl w:val="0"/>
              <w:spacing w:after="120" w:line="240" w:lineRule="auto"/>
              <w:ind w:firstLine="0"/>
              <w:jc w:val="center"/>
              <w:rPr>
                <w:rFonts w:ascii="GHEA Grapalat" w:hAnsi="GHEA Grapalat" w:cs="Calibri"/>
                <w:color w:val="000000"/>
                <w:sz w:val="16"/>
                <w:szCs w:val="16"/>
                <w:rPrChange w:id="64" w:author="User" w:date="2024-06-13T08:33:00Z">
                  <w:rPr>
                    <w:rFonts w:ascii="GHEA Grapalat" w:hAnsi="GHEA Grapalat"/>
                    <w:sz w:val="24"/>
                    <w:szCs w:val="24"/>
                  </w:rPr>
                </w:rPrChange>
              </w:rPr>
            </w:pPr>
            <w:ins w:id="65" w:author="User" w:date="2024-12-05T10:02:00Z">
              <w:r>
                <w:rPr>
                  <w:rFonts w:ascii="GHEA Grapalat" w:hAnsi="GHEA Grapalat"/>
                  <w:sz w:val="16"/>
                  <w:lang w:val="hy-AM"/>
                </w:rPr>
                <w:t>212800</w:t>
              </w:r>
            </w:ins>
          </w:p>
        </w:tc>
        <w:tc>
          <w:tcPr>
            <w:tcW w:w="6458" w:type="dxa"/>
            <w:tcPrChange w:id="66" w:author="User" w:date="2024-06-13T08:34:00Z">
              <w:tcPr>
                <w:tcW w:w="6458" w:type="dxa"/>
                <w:vAlign w:val="center"/>
              </w:tcPr>
            </w:tcPrChange>
          </w:tcPr>
          <w:p w:rsidR="00073A54" w:rsidRPr="00996DA1" w:rsidRDefault="00073A54" w:rsidP="00073A54">
            <w:pPr>
              <w:pStyle w:val="BodyTextIndent2"/>
              <w:widowControl w:val="0"/>
              <w:spacing w:after="120" w:line="240" w:lineRule="auto"/>
              <w:ind w:firstLine="0"/>
              <w:rPr>
                <w:rFonts w:ascii="GHEA Grapalat" w:hAnsi="GHEA Grapalat" w:cs="Calibri"/>
                <w:color w:val="000000"/>
                <w:sz w:val="16"/>
                <w:szCs w:val="16"/>
                <w:rPrChange w:id="67" w:author="User" w:date="2024-06-13T08:33:00Z">
                  <w:rPr>
                    <w:rFonts w:ascii="GHEA Grapalat" w:hAnsi="GHEA Grapalat"/>
                    <w:sz w:val="24"/>
                    <w:szCs w:val="24"/>
                  </w:rPr>
                </w:rPrChange>
              </w:rPr>
            </w:pPr>
            <w:ins w:id="68" w:author="User" w:date="2024-06-13T08:31:00Z">
              <w:r>
                <w:rPr>
                  <w:rFonts w:ascii="GHEA Grapalat" w:hAnsi="GHEA Grapalat" w:cs="Calibri"/>
                  <w:color w:val="000000"/>
                  <w:sz w:val="16"/>
                  <w:szCs w:val="16"/>
                </w:rPr>
                <w:t>Подсолнечное масло рафинированное</w:t>
              </w:r>
            </w:ins>
            <w:del w:id="69" w:author="User" w:date="2024-06-13T08:30:00Z">
              <w:r w:rsidRPr="00996DA1" w:rsidDel="007F20A9">
                <w:rPr>
                  <w:rFonts w:ascii="GHEA Grapalat" w:hAnsi="GHEA Grapalat" w:cs="Calibri"/>
                  <w:color w:val="000000"/>
                  <w:sz w:val="16"/>
                  <w:szCs w:val="16"/>
                  <w:rPrChange w:id="70" w:author="User" w:date="2024-06-13T08:33:00Z">
                    <w:rPr>
                      <w:rFonts w:ascii="GHEA Grapalat" w:hAnsi="GHEA Grapalat"/>
                      <w:sz w:val="24"/>
                      <w:szCs w:val="24"/>
                      <w:u w:val="single"/>
                    </w:rPr>
                  </w:rPrChange>
                </w:rPr>
                <w:delText xml:space="preserve">"Наименование лота предмета закупки № </w:delText>
              </w:r>
              <w:r w:rsidRPr="00996DA1" w:rsidDel="007F20A9">
                <w:rPr>
                  <w:rFonts w:ascii="GHEA Grapalat" w:hAnsi="GHEA Grapalat" w:cs="Calibri"/>
                  <w:color w:val="000000"/>
                  <w:sz w:val="16"/>
                  <w:szCs w:val="16"/>
                  <w:rPrChange w:id="71" w:author="User" w:date="2024-06-13T08:33:00Z">
                    <w:rPr>
                      <w:rFonts w:ascii="GHEA Grapalat" w:hAnsi="GHEA Grapalat"/>
                      <w:sz w:val="24"/>
                      <w:szCs w:val="24"/>
                      <w:u w:val="single"/>
                      <w:lang w:val="en-US"/>
                    </w:rPr>
                  </w:rPrChange>
                </w:rPr>
                <w:delText>2</w:delText>
              </w:r>
              <w:r w:rsidRPr="00996DA1" w:rsidDel="007F20A9">
                <w:rPr>
                  <w:rFonts w:ascii="GHEA Grapalat" w:hAnsi="GHEA Grapalat" w:cs="Calibri"/>
                  <w:color w:val="000000"/>
                  <w:sz w:val="16"/>
                  <w:szCs w:val="16"/>
                  <w:rPrChange w:id="72" w:author="User" w:date="2024-06-13T08:33:00Z">
                    <w:rPr>
                      <w:rFonts w:ascii="GHEA Grapalat" w:hAnsi="GHEA Grapalat"/>
                      <w:sz w:val="24"/>
                      <w:szCs w:val="24"/>
                      <w:u w:val="single"/>
                    </w:rPr>
                  </w:rPrChange>
                </w:rPr>
                <w:delText>"</w:delText>
              </w:r>
            </w:del>
          </w:p>
        </w:tc>
      </w:tr>
      <w:tr w:rsidR="00073A54" w:rsidRPr="009044F1" w:rsidTr="00AD432A">
        <w:trPr>
          <w:jc w:val="center"/>
        </w:trPr>
        <w:tc>
          <w:tcPr>
            <w:tcW w:w="1530" w:type="dxa"/>
            <w:vAlign w:val="center"/>
          </w:tcPr>
          <w:p w:rsidR="00073A54" w:rsidRPr="00996DA1" w:rsidRDefault="00073A54" w:rsidP="00073A54">
            <w:pPr>
              <w:pStyle w:val="BodyTextIndent2"/>
              <w:widowControl w:val="0"/>
              <w:spacing w:after="120" w:line="240" w:lineRule="auto"/>
              <w:ind w:firstLine="0"/>
              <w:jc w:val="center"/>
              <w:rPr>
                <w:rFonts w:ascii="GHEA Grapalat" w:hAnsi="GHEA Grapalat" w:cs="Calibri"/>
                <w:color w:val="000000"/>
                <w:sz w:val="16"/>
                <w:szCs w:val="16"/>
                <w:rPrChange w:id="73" w:author="User" w:date="2024-06-13T08:33:00Z">
                  <w:rPr>
                    <w:rFonts w:ascii="GHEA Grapalat" w:hAnsi="GHEA Grapalat"/>
                    <w:sz w:val="24"/>
                    <w:szCs w:val="24"/>
                  </w:rPr>
                </w:rPrChange>
              </w:rPr>
            </w:pPr>
            <w:del w:id="74" w:author="User" w:date="2024-06-13T08:30:00Z">
              <w:r w:rsidRPr="00996DA1" w:rsidDel="007F20A9">
                <w:rPr>
                  <w:rFonts w:ascii="GHEA Grapalat" w:hAnsi="GHEA Grapalat" w:cs="Calibri"/>
                  <w:color w:val="000000"/>
                  <w:sz w:val="16"/>
                  <w:szCs w:val="16"/>
                  <w:rPrChange w:id="75" w:author="User" w:date="2024-06-13T08:33:00Z">
                    <w:rPr>
                      <w:rFonts w:ascii="GHEA Grapalat" w:hAnsi="GHEA Grapalat"/>
                      <w:sz w:val="24"/>
                      <w:szCs w:val="24"/>
                    </w:rPr>
                  </w:rPrChange>
                </w:rPr>
                <w:delText>...</w:delText>
              </w:r>
            </w:del>
            <w:ins w:id="76" w:author="User" w:date="2024-06-13T08:30:00Z">
              <w:r w:rsidRPr="00996DA1">
                <w:rPr>
                  <w:rFonts w:ascii="GHEA Grapalat" w:hAnsi="GHEA Grapalat" w:cs="Calibri"/>
                  <w:color w:val="000000"/>
                  <w:sz w:val="16"/>
                  <w:szCs w:val="16"/>
                  <w:rPrChange w:id="77" w:author="User" w:date="2024-06-13T08:33:00Z">
                    <w:rPr>
                      <w:rFonts w:ascii="GHEA Grapalat" w:hAnsi="GHEA Grapalat"/>
                      <w:sz w:val="24"/>
                      <w:szCs w:val="24"/>
                    </w:rPr>
                  </w:rPrChange>
                </w:rPr>
                <w:t>3</w:t>
              </w:r>
            </w:ins>
          </w:p>
        </w:tc>
        <w:tc>
          <w:tcPr>
            <w:tcW w:w="1246" w:type="dxa"/>
            <w:vAlign w:val="center"/>
          </w:tcPr>
          <w:p w:rsidR="00073A54" w:rsidRPr="00996DA1" w:rsidRDefault="00073A54" w:rsidP="00073A54">
            <w:pPr>
              <w:pStyle w:val="BodyTextIndent2"/>
              <w:widowControl w:val="0"/>
              <w:spacing w:after="120" w:line="240" w:lineRule="auto"/>
              <w:ind w:firstLine="0"/>
              <w:jc w:val="center"/>
              <w:rPr>
                <w:rFonts w:ascii="GHEA Grapalat" w:hAnsi="GHEA Grapalat" w:cs="Calibri"/>
                <w:color w:val="000000"/>
                <w:sz w:val="16"/>
                <w:szCs w:val="16"/>
                <w:rPrChange w:id="78" w:author="User" w:date="2024-06-13T08:33:00Z">
                  <w:rPr>
                    <w:rFonts w:ascii="GHEA Grapalat" w:hAnsi="GHEA Grapalat"/>
                    <w:sz w:val="24"/>
                    <w:szCs w:val="24"/>
                  </w:rPr>
                </w:rPrChange>
              </w:rPr>
            </w:pPr>
            <w:ins w:id="79" w:author="User" w:date="2024-12-05T10:02:00Z">
              <w:r>
                <w:rPr>
                  <w:rFonts w:ascii="GHEA Grapalat" w:hAnsi="GHEA Grapalat"/>
                  <w:sz w:val="16"/>
                  <w:lang w:val="hy-AM"/>
                </w:rPr>
                <w:t>296400</w:t>
              </w:r>
            </w:ins>
          </w:p>
        </w:tc>
        <w:tc>
          <w:tcPr>
            <w:tcW w:w="6458" w:type="dxa"/>
            <w:vAlign w:val="center"/>
          </w:tcPr>
          <w:p w:rsidR="00073A54" w:rsidRPr="00996DA1" w:rsidRDefault="00073A54" w:rsidP="00073A54">
            <w:pPr>
              <w:pStyle w:val="BodyTextIndent2"/>
              <w:widowControl w:val="0"/>
              <w:spacing w:after="120" w:line="240" w:lineRule="auto"/>
              <w:ind w:firstLine="0"/>
              <w:rPr>
                <w:rFonts w:ascii="GHEA Grapalat" w:hAnsi="GHEA Grapalat" w:cs="Calibri"/>
                <w:color w:val="000000"/>
                <w:sz w:val="16"/>
                <w:szCs w:val="16"/>
                <w:rPrChange w:id="80" w:author="User" w:date="2024-06-13T08:33:00Z">
                  <w:rPr>
                    <w:rFonts w:ascii="GHEA Grapalat" w:hAnsi="GHEA Grapalat"/>
                    <w:sz w:val="24"/>
                    <w:szCs w:val="24"/>
                  </w:rPr>
                </w:rPrChange>
              </w:rPr>
            </w:pPr>
            <w:ins w:id="81" w:author="User" w:date="2024-06-13T08:31:00Z">
              <w:r>
                <w:rPr>
                  <w:rFonts w:ascii="GHEA Grapalat" w:hAnsi="GHEA Grapalat" w:cs="Calibri"/>
                  <w:color w:val="000000"/>
                  <w:sz w:val="16"/>
                  <w:szCs w:val="16"/>
                </w:rPr>
                <w:t>Рись</w:t>
              </w:r>
            </w:ins>
            <w:del w:id="82" w:author="User" w:date="2024-06-13T08:30:00Z">
              <w:r w:rsidRPr="00996DA1" w:rsidDel="007F20A9">
                <w:rPr>
                  <w:rFonts w:ascii="GHEA Grapalat" w:hAnsi="GHEA Grapalat" w:cs="Calibri"/>
                  <w:color w:val="000000"/>
                  <w:sz w:val="16"/>
                  <w:szCs w:val="16"/>
                  <w:rPrChange w:id="83" w:author="User" w:date="2024-06-13T08:33:00Z">
                    <w:rPr>
                      <w:rFonts w:ascii="GHEA Grapalat" w:hAnsi="GHEA Grapalat"/>
                      <w:sz w:val="24"/>
                      <w:szCs w:val="24"/>
                    </w:rPr>
                  </w:rPrChange>
                </w:rPr>
                <w:delText>...</w:delText>
              </w:r>
            </w:del>
          </w:p>
        </w:tc>
      </w:tr>
      <w:tr w:rsidR="00073A54" w:rsidRPr="009044F1" w:rsidTr="00AD432A">
        <w:trPr>
          <w:jc w:val="center"/>
          <w:ins w:id="84" w:author="User" w:date="2024-06-13T08:30:00Z"/>
        </w:trPr>
        <w:tc>
          <w:tcPr>
            <w:tcW w:w="1530" w:type="dxa"/>
            <w:vAlign w:val="center"/>
          </w:tcPr>
          <w:p w:rsidR="00073A54" w:rsidRPr="00996DA1" w:rsidDel="007F20A9" w:rsidRDefault="00073A54" w:rsidP="00073A54">
            <w:pPr>
              <w:pStyle w:val="BodyTextIndent2"/>
              <w:widowControl w:val="0"/>
              <w:spacing w:after="120" w:line="240" w:lineRule="auto"/>
              <w:ind w:firstLine="0"/>
              <w:jc w:val="center"/>
              <w:rPr>
                <w:ins w:id="85" w:author="User" w:date="2024-06-13T08:30:00Z"/>
                <w:rFonts w:ascii="GHEA Grapalat" w:hAnsi="GHEA Grapalat" w:cs="Calibri"/>
                <w:color w:val="000000"/>
                <w:sz w:val="16"/>
                <w:szCs w:val="16"/>
                <w:rPrChange w:id="86" w:author="User" w:date="2024-06-13T08:33:00Z">
                  <w:rPr>
                    <w:ins w:id="87" w:author="User" w:date="2024-06-13T08:30:00Z"/>
                    <w:rFonts w:ascii="GHEA Grapalat" w:hAnsi="GHEA Grapalat"/>
                    <w:sz w:val="24"/>
                    <w:szCs w:val="24"/>
                  </w:rPr>
                </w:rPrChange>
              </w:rPr>
            </w:pPr>
            <w:ins w:id="88" w:author="User" w:date="2024-06-13T08:30:00Z">
              <w:r w:rsidRPr="00996DA1">
                <w:rPr>
                  <w:rFonts w:ascii="GHEA Grapalat" w:hAnsi="GHEA Grapalat" w:cs="Calibri"/>
                  <w:color w:val="000000"/>
                  <w:sz w:val="16"/>
                  <w:szCs w:val="16"/>
                  <w:rPrChange w:id="89" w:author="User" w:date="2024-06-13T08:33:00Z">
                    <w:rPr>
                      <w:rFonts w:ascii="GHEA Grapalat" w:hAnsi="GHEA Grapalat"/>
                      <w:sz w:val="24"/>
                      <w:szCs w:val="24"/>
                    </w:rPr>
                  </w:rPrChange>
                </w:rPr>
                <w:t>4</w:t>
              </w:r>
            </w:ins>
          </w:p>
        </w:tc>
        <w:tc>
          <w:tcPr>
            <w:tcW w:w="1246" w:type="dxa"/>
            <w:vAlign w:val="center"/>
          </w:tcPr>
          <w:p w:rsidR="00073A54" w:rsidRPr="00996DA1" w:rsidRDefault="00073A54" w:rsidP="00073A54">
            <w:pPr>
              <w:pStyle w:val="BodyTextIndent2"/>
              <w:widowControl w:val="0"/>
              <w:spacing w:after="120" w:line="240" w:lineRule="auto"/>
              <w:ind w:firstLine="0"/>
              <w:jc w:val="center"/>
              <w:rPr>
                <w:ins w:id="90" w:author="User" w:date="2024-06-13T08:30:00Z"/>
                <w:rFonts w:ascii="GHEA Grapalat" w:hAnsi="GHEA Grapalat" w:cs="Calibri"/>
                <w:color w:val="000000"/>
                <w:sz w:val="16"/>
                <w:szCs w:val="16"/>
                <w:rPrChange w:id="91" w:author="User" w:date="2024-06-13T08:33:00Z">
                  <w:rPr>
                    <w:ins w:id="92" w:author="User" w:date="2024-06-13T08:30:00Z"/>
                    <w:rFonts w:ascii="GHEA Grapalat" w:hAnsi="GHEA Grapalat"/>
                    <w:sz w:val="24"/>
                    <w:szCs w:val="24"/>
                  </w:rPr>
                </w:rPrChange>
              </w:rPr>
            </w:pPr>
            <w:ins w:id="93" w:author="User" w:date="2024-12-05T10:02:00Z">
              <w:r>
                <w:rPr>
                  <w:rFonts w:ascii="GHEA Grapalat" w:hAnsi="GHEA Grapalat"/>
                  <w:sz w:val="16"/>
                  <w:lang w:val="hy-AM"/>
                </w:rPr>
                <w:t>70250</w:t>
              </w:r>
            </w:ins>
          </w:p>
        </w:tc>
        <w:tc>
          <w:tcPr>
            <w:tcW w:w="6458" w:type="dxa"/>
            <w:vAlign w:val="center"/>
          </w:tcPr>
          <w:p w:rsidR="00073A54" w:rsidRPr="00996DA1" w:rsidDel="007F20A9" w:rsidRDefault="00073A54" w:rsidP="00073A54">
            <w:pPr>
              <w:pStyle w:val="BodyTextIndent2"/>
              <w:widowControl w:val="0"/>
              <w:spacing w:after="120" w:line="240" w:lineRule="auto"/>
              <w:ind w:firstLine="0"/>
              <w:rPr>
                <w:ins w:id="94" w:author="User" w:date="2024-06-13T08:30:00Z"/>
                <w:rFonts w:ascii="GHEA Grapalat" w:hAnsi="GHEA Grapalat" w:cs="Calibri"/>
                <w:color w:val="000000"/>
                <w:sz w:val="16"/>
                <w:szCs w:val="16"/>
                <w:rPrChange w:id="95" w:author="User" w:date="2024-06-13T08:33:00Z">
                  <w:rPr>
                    <w:ins w:id="96" w:author="User" w:date="2024-06-13T08:30:00Z"/>
                    <w:rFonts w:ascii="GHEA Grapalat" w:hAnsi="GHEA Grapalat"/>
                    <w:sz w:val="24"/>
                    <w:szCs w:val="24"/>
                  </w:rPr>
                </w:rPrChange>
              </w:rPr>
            </w:pPr>
            <w:ins w:id="97" w:author="User" w:date="2024-06-13T08:31:00Z">
              <w:r>
                <w:rPr>
                  <w:rFonts w:ascii="GHEA Grapalat" w:hAnsi="GHEA Grapalat" w:cs="Calibri"/>
                  <w:color w:val="000000"/>
                  <w:sz w:val="16"/>
                  <w:szCs w:val="16"/>
                </w:rPr>
                <w:t>Марковь</w:t>
              </w:r>
            </w:ins>
          </w:p>
        </w:tc>
      </w:tr>
      <w:tr w:rsidR="00073A54" w:rsidRPr="009044F1" w:rsidTr="00AD432A">
        <w:trPr>
          <w:jc w:val="center"/>
          <w:ins w:id="98" w:author="User" w:date="2024-06-13T08:30:00Z"/>
        </w:trPr>
        <w:tc>
          <w:tcPr>
            <w:tcW w:w="1530" w:type="dxa"/>
            <w:vAlign w:val="center"/>
          </w:tcPr>
          <w:p w:rsidR="00073A54" w:rsidRPr="00996DA1" w:rsidDel="007F20A9" w:rsidRDefault="00073A54" w:rsidP="00073A54">
            <w:pPr>
              <w:pStyle w:val="BodyTextIndent2"/>
              <w:widowControl w:val="0"/>
              <w:spacing w:after="120" w:line="240" w:lineRule="auto"/>
              <w:ind w:firstLine="0"/>
              <w:jc w:val="center"/>
              <w:rPr>
                <w:ins w:id="99" w:author="User" w:date="2024-06-13T08:30:00Z"/>
                <w:rFonts w:ascii="GHEA Grapalat" w:hAnsi="GHEA Grapalat" w:cs="Calibri"/>
                <w:color w:val="000000"/>
                <w:sz w:val="16"/>
                <w:szCs w:val="16"/>
                <w:rPrChange w:id="100" w:author="User" w:date="2024-06-13T08:33:00Z">
                  <w:rPr>
                    <w:ins w:id="101" w:author="User" w:date="2024-06-13T08:30:00Z"/>
                    <w:rFonts w:ascii="GHEA Grapalat" w:hAnsi="GHEA Grapalat"/>
                    <w:sz w:val="24"/>
                    <w:szCs w:val="24"/>
                  </w:rPr>
                </w:rPrChange>
              </w:rPr>
            </w:pPr>
            <w:ins w:id="102" w:author="User" w:date="2024-06-13T08:30:00Z">
              <w:r w:rsidRPr="00996DA1">
                <w:rPr>
                  <w:rFonts w:ascii="GHEA Grapalat" w:hAnsi="GHEA Grapalat" w:cs="Calibri"/>
                  <w:color w:val="000000"/>
                  <w:sz w:val="16"/>
                  <w:szCs w:val="16"/>
                  <w:rPrChange w:id="103" w:author="User" w:date="2024-06-13T08:33:00Z">
                    <w:rPr>
                      <w:rFonts w:ascii="GHEA Grapalat" w:hAnsi="GHEA Grapalat"/>
                      <w:sz w:val="24"/>
                      <w:szCs w:val="24"/>
                    </w:rPr>
                  </w:rPrChange>
                </w:rPr>
                <w:t>5</w:t>
              </w:r>
            </w:ins>
          </w:p>
        </w:tc>
        <w:tc>
          <w:tcPr>
            <w:tcW w:w="1246" w:type="dxa"/>
            <w:vAlign w:val="center"/>
          </w:tcPr>
          <w:p w:rsidR="00073A54" w:rsidRPr="00996DA1" w:rsidRDefault="00073A54" w:rsidP="00073A54">
            <w:pPr>
              <w:pStyle w:val="BodyTextIndent2"/>
              <w:widowControl w:val="0"/>
              <w:spacing w:after="120" w:line="240" w:lineRule="auto"/>
              <w:ind w:firstLine="0"/>
              <w:jc w:val="center"/>
              <w:rPr>
                <w:ins w:id="104" w:author="User" w:date="2024-06-13T08:30:00Z"/>
                <w:rFonts w:ascii="GHEA Grapalat" w:hAnsi="GHEA Grapalat" w:cs="Calibri"/>
                <w:color w:val="000000"/>
                <w:sz w:val="16"/>
                <w:szCs w:val="16"/>
                <w:rPrChange w:id="105" w:author="User" w:date="2024-06-13T08:33:00Z">
                  <w:rPr>
                    <w:ins w:id="106" w:author="User" w:date="2024-06-13T08:30:00Z"/>
                    <w:rFonts w:ascii="GHEA Grapalat" w:hAnsi="GHEA Grapalat"/>
                    <w:sz w:val="24"/>
                    <w:szCs w:val="24"/>
                  </w:rPr>
                </w:rPrChange>
              </w:rPr>
            </w:pPr>
            <w:ins w:id="107" w:author="User" w:date="2024-12-05T10:02:00Z">
              <w:r>
                <w:rPr>
                  <w:rFonts w:ascii="GHEA Grapalat" w:hAnsi="GHEA Grapalat"/>
                  <w:sz w:val="16"/>
                  <w:lang w:val="hy-AM"/>
                </w:rPr>
                <w:t>209000</w:t>
              </w:r>
            </w:ins>
          </w:p>
        </w:tc>
        <w:tc>
          <w:tcPr>
            <w:tcW w:w="6458" w:type="dxa"/>
            <w:vAlign w:val="center"/>
          </w:tcPr>
          <w:p w:rsidR="00073A54" w:rsidRPr="00996DA1" w:rsidDel="007F20A9" w:rsidRDefault="00073A54" w:rsidP="00073A54">
            <w:pPr>
              <w:pStyle w:val="BodyTextIndent2"/>
              <w:widowControl w:val="0"/>
              <w:spacing w:after="120" w:line="240" w:lineRule="auto"/>
              <w:ind w:firstLine="0"/>
              <w:rPr>
                <w:ins w:id="108" w:author="User" w:date="2024-06-13T08:30:00Z"/>
                <w:rFonts w:ascii="GHEA Grapalat" w:hAnsi="GHEA Grapalat" w:cs="Calibri"/>
                <w:color w:val="000000"/>
                <w:sz w:val="16"/>
                <w:szCs w:val="16"/>
                <w:rPrChange w:id="109" w:author="User" w:date="2024-06-13T08:33:00Z">
                  <w:rPr>
                    <w:ins w:id="110" w:author="User" w:date="2024-06-13T08:30:00Z"/>
                    <w:rFonts w:ascii="GHEA Grapalat" w:hAnsi="GHEA Grapalat"/>
                    <w:sz w:val="24"/>
                    <w:szCs w:val="24"/>
                  </w:rPr>
                </w:rPrChange>
              </w:rPr>
            </w:pPr>
            <w:ins w:id="111" w:author="User" w:date="2024-06-13T08:31:00Z">
              <w:r w:rsidRPr="00F57D45">
                <w:rPr>
                  <w:rFonts w:ascii="GHEA Grapalat" w:hAnsi="GHEA Grapalat" w:cs="Calibri"/>
                  <w:color w:val="000000"/>
                  <w:sz w:val="16"/>
                  <w:szCs w:val="16"/>
                </w:rPr>
                <w:t>Фасоль зернистая</w:t>
              </w:r>
            </w:ins>
          </w:p>
        </w:tc>
      </w:tr>
      <w:tr w:rsidR="00073A54" w:rsidRPr="009044F1" w:rsidTr="00AD432A">
        <w:trPr>
          <w:jc w:val="center"/>
          <w:ins w:id="112" w:author="User" w:date="2024-06-13T08:30:00Z"/>
        </w:trPr>
        <w:tc>
          <w:tcPr>
            <w:tcW w:w="1530" w:type="dxa"/>
            <w:vAlign w:val="center"/>
          </w:tcPr>
          <w:p w:rsidR="00073A54" w:rsidRPr="00996DA1" w:rsidDel="007F20A9" w:rsidRDefault="00073A54" w:rsidP="00073A54">
            <w:pPr>
              <w:pStyle w:val="BodyTextIndent2"/>
              <w:widowControl w:val="0"/>
              <w:spacing w:after="120" w:line="240" w:lineRule="auto"/>
              <w:ind w:firstLine="0"/>
              <w:jc w:val="center"/>
              <w:rPr>
                <w:ins w:id="113" w:author="User" w:date="2024-06-13T08:30:00Z"/>
                <w:rFonts w:ascii="GHEA Grapalat" w:hAnsi="GHEA Grapalat" w:cs="Calibri"/>
                <w:color w:val="000000"/>
                <w:sz w:val="16"/>
                <w:szCs w:val="16"/>
                <w:rPrChange w:id="114" w:author="User" w:date="2024-06-13T08:33:00Z">
                  <w:rPr>
                    <w:ins w:id="115" w:author="User" w:date="2024-06-13T08:30:00Z"/>
                    <w:rFonts w:ascii="GHEA Grapalat" w:hAnsi="GHEA Grapalat"/>
                    <w:sz w:val="24"/>
                    <w:szCs w:val="24"/>
                  </w:rPr>
                </w:rPrChange>
              </w:rPr>
            </w:pPr>
            <w:ins w:id="116" w:author="User" w:date="2024-06-13T08:30:00Z">
              <w:r w:rsidRPr="00996DA1">
                <w:rPr>
                  <w:rFonts w:ascii="GHEA Grapalat" w:hAnsi="GHEA Grapalat" w:cs="Calibri"/>
                  <w:color w:val="000000"/>
                  <w:sz w:val="16"/>
                  <w:szCs w:val="16"/>
                  <w:rPrChange w:id="117" w:author="User" w:date="2024-06-13T08:33:00Z">
                    <w:rPr>
                      <w:rFonts w:ascii="GHEA Grapalat" w:hAnsi="GHEA Grapalat"/>
                      <w:sz w:val="24"/>
                      <w:szCs w:val="24"/>
                    </w:rPr>
                  </w:rPrChange>
                </w:rPr>
                <w:t>6</w:t>
              </w:r>
            </w:ins>
          </w:p>
        </w:tc>
        <w:tc>
          <w:tcPr>
            <w:tcW w:w="1246" w:type="dxa"/>
            <w:vAlign w:val="center"/>
          </w:tcPr>
          <w:p w:rsidR="00073A54" w:rsidRPr="00996DA1" w:rsidRDefault="00073A54" w:rsidP="00073A54">
            <w:pPr>
              <w:pStyle w:val="BodyTextIndent2"/>
              <w:widowControl w:val="0"/>
              <w:spacing w:after="120" w:line="240" w:lineRule="auto"/>
              <w:ind w:firstLine="0"/>
              <w:jc w:val="center"/>
              <w:rPr>
                <w:ins w:id="118" w:author="User" w:date="2024-06-13T08:30:00Z"/>
                <w:rFonts w:ascii="GHEA Grapalat" w:hAnsi="GHEA Grapalat" w:cs="Calibri"/>
                <w:color w:val="000000"/>
                <w:sz w:val="16"/>
                <w:szCs w:val="16"/>
                <w:rPrChange w:id="119" w:author="User" w:date="2024-06-13T08:33:00Z">
                  <w:rPr>
                    <w:ins w:id="120" w:author="User" w:date="2024-06-13T08:30:00Z"/>
                    <w:rFonts w:ascii="GHEA Grapalat" w:hAnsi="GHEA Grapalat"/>
                    <w:sz w:val="24"/>
                    <w:szCs w:val="24"/>
                  </w:rPr>
                </w:rPrChange>
              </w:rPr>
            </w:pPr>
            <w:ins w:id="121" w:author="User" w:date="2024-12-05T10:02:00Z">
              <w:r>
                <w:rPr>
                  <w:rFonts w:ascii="GHEA Grapalat" w:hAnsi="GHEA Grapalat"/>
                  <w:sz w:val="16"/>
                  <w:lang w:val="hy-AM"/>
                </w:rPr>
                <w:t>346750</w:t>
              </w:r>
            </w:ins>
          </w:p>
        </w:tc>
        <w:tc>
          <w:tcPr>
            <w:tcW w:w="6458" w:type="dxa"/>
            <w:vAlign w:val="center"/>
          </w:tcPr>
          <w:p w:rsidR="00073A54" w:rsidRPr="00996DA1" w:rsidDel="007F20A9" w:rsidRDefault="00073A54" w:rsidP="00073A54">
            <w:pPr>
              <w:pStyle w:val="BodyTextIndent2"/>
              <w:widowControl w:val="0"/>
              <w:spacing w:after="120" w:line="240" w:lineRule="auto"/>
              <w:ind w:firstLine="0"/>
              <w:rPr>
                <w:ins w:id="122" w:author="User" w:date="2024-06-13T08:30:00Z"/>
                <w:rFonts w:ascii="GHEA Grapalat" w:hAnsi="GHEA Grapalat" w:cs="Calibri"/>
                <w:color w:val="000000"/>
                <w:sz w:val="16"/>
                <w:szCs w:val="16"/>
                <w:rPrChange w:id="123" w:author="User" w:date="2024-06-13T08:33:00Z">
                  <w:rPr>
                    <w:ins w:id="124" w:author="User" w:date="2024-06-13T08:30:00Z"/>
                    <w:rFonts w:ascii="GHEA Grapalat" w:hAnsi="GHEA Grapalat"/>
                    <w:sz w:val="24"/>
                    <w:szCs w:val="24"/>
                  </w:rPr>
                </w:rPrChange>
              </w:rPr>
            </w:pPr>
            <w:ins w:id="125" w:author="User" w:date="2024-06-13T08:31:00Z">
              <w:r>
                <w:rPr>
                  <w:rFonts w:ascii="GHEA Grapalat" w:hAnsi="GHEA Grapalat" w:cs="Calibri"/>
                  <w:color w:val="000000"/>
                  <w:sz w:val="16"/>
                  <w:szCs w:val="16"/>
                </w:rPr>
                <w:t>Яблоко</w:t>
              </w:r>
            </w:ins>
          </w:p>
        </w:tc>
      </w:tr>
      <w:tr w:rsidR="00073A54" w:rsidRPr="009044F1" w:rsidTr="00AD432A">
        <w:trPr>
          <w:jc w:val="center"/>
          <w:ins w:id="126" w:author="User" w:date="2024-06-13T08:30:00Z"/>
        </w:trPr>
        <w:tc>
          <w:tcPr>
            <w:tcW w:w="1530" w:type="dxa"/>
            <w:vAlign w:val="center"/>
          </w:tcPr>
          <w:p w:rsidR="00073A54" w:rsidRPr="00996DA1" w:rsidDel="007F20A9" w:rsidRDefault="00073A54" w:rsidP="00073A54">
            <w:pPr>
              <w:pStyle w:val="BodyTextIndent2"/>
              <w:widowControl w:val="0"/>
              <w:spacing w:after="120" w:line="240" w:lineRule="auto"/>
              <w:ind w:firstLine="0"/>
              <w:jc w:val="center"/>
              <w:rPr>
                <w:ins w:id="127" w:author="User" w:date="2024-06-13T08:30:00Z"/>
                <w:rFonts w:ascii="GHEA Grapalat" w:hAnsi="GHEA Grapalat" w:cs="Calibri"/>
                <w:color w:val="000000"/>
                <w:sz w:val="16"/>
                <w:szCs w:val="16"/>
                <w:rPrChange w:id="128" w:author="User" w:date="2024-06-13T08:33:00Z">
                  <w:rPr>
                    <w:ins w:id="129" w:author="User" w:date="2024-06-13T08:30:00Z"/>
                    <w:rFonts w:ascii="GHEA Grapalat" w:hAnsi="GHEA Grapalat"/>
                    <w:sz w:val="24"/>
                    <w:szCs w:val="24"/>
                  </w:rPr>
                </w:rPrChange>
              </w:rPr>
            </w:pPr>
            <w:ins w:id="130" w:author="User" w:date="2024-06-13T08:30:00Z">
              <w:r w:rsidRPr="00996DA1">
                <w:rPr>
                  <w:rFonts w:ascii="GHEA Grapalat" w:hAnsi="GHEA Grapalat" w:cs="Calibri"/>
                  <w:color w:val="000000"/>
                  <w:sz w:val="16"/>
                  <w:szCs w:val="16"/>
                  <w:rPrChange w:id="131" w:author="User" w:date="2024-06-13T08:33:00Z">
                    <w:rPr>
                      <w:rFonts w:ascii="GHEA Grapalat" w:hAnsi="GHEA Grapalat"/>
                      <w:sz w:val="24"/>
                      <w:szCs w:val="24"/>
                    </w:rPr>
                  </w:rPrChange>
                </w:rPr>
                <w:t>7</w:t>
              </w:r>
            </w:ins>
          </w:p>
        </w:tc>
        <w:tc>
          <w:tcPr>
            <w:tcW w:w="1246" w:type="dxa"/>
            <w:vAlign w:val="center"/>
          </w:tcPr>
          <w:p w:rsidR="00073A54" w:rsidRPr="00996DA1" w:rsidRDefault="00073A54" w:rsidP="00073A54">
            <w:pPr>
              <w:pStyle w:val="BodyTextIndent2"/>
              <w:widowControl w:val="0"/>
              <w:spacing w:after="120" w:line="240" w:lineRule="auto"/>
              <w:ind w:firstLine="0"/>
              <w:jc w:val="center"/>
              <w:rPr>
                <w:ins w:id="132" w:author="User" w:date="2024-06-13T08:30:00Z"/>
                <w:rFonts w:ascii="GHEA Grapalat" w:hAnsi="GHEA Grapalat" w:cs="Calibri"/>
                <w:color w:val="000000"/>
                <w:sz w:val="16"/>
                <w:szCs w:val="16"/>
                <w:rPrChange w:id="133" w:author="User" w:date="2024-06-13T08:33:00Z">
                  <w:rPr>
                    <w:ins w:id="134" w:author="User" w:date="2024-06-13T08:30:00Z"/>
                    <w:rFonts w:ascii="GHEA Grapalat" w:hAnsi="GHEA Grapalat"/>
                    <w:sz w:val="24"/>
                    <w:szCs w:val="24"/>
                  </w:rPr>
                </w:rPrChange>
              </w:rPr>
            </w:pPr>
            <w:ins w:id="135" w:author="User" w:date="2024-12-05T10:02:00Z">
              <w:r>
                <w:rPr>
                  <w:rFonts w:ascii="GHEA Grapalat" w:hAnsi="GHEA Grapalat"/>
                  <w:sz w:val="16"/>
                  <w:lang w:val="hy-AM"/>
                </w:rPr>
                <w:t>220400</w:t>
              </w:r>
            </w:ins>
          </w:p>
        </w:tc>
        <w:tc>
          <w:tcPr>
            <w:tcW w:w="6458" w:type="dxa"/>
            <w:vAlign w:val="center"/>
          </w:tcPr>
          <w:p w:rsidR="00073A54" w:rsidRPr="00996DA1" w:rsidDel="007F20A9" w:rsidRDefault="00073A54" w:rsidP="00073A54">
            <w:pPr>
              <w:pStyle w:val="BodyTextIndent2"/>
              <w:widowControl w:val="0"/>
              <w:spacing w:after="120" w:line="240" w:lineRule="auto"/>
              <w:ind w:firstLine="0"/>
              <w:rPr>
                <w:ins w:id="136" w:author="User" w:date="2024-06-13T08:30:00Z"/>
                <w:rFonts w:ascii="GHEA Grapalat" w:hAnsi="GHEA Grapalat" w:cs="Calibri"/>
                <w:color w:val="000000"/>
                <w:sz w:val="16"/>
                <w:szCs w:val="16"/>
                <w:rPrChange w:id="137" w:author="User" w:date="2024-06-13T08:33:00Z">
                  <w:rPr>
                    <w:ins w:id="138" w:author="User" w:date="2024-06-13T08:30:00Z"/>
                    <w:rFonts w:ascii="GHEA Grapalat" w:hAnsi="GHEA Grapalat"/>
                    <w:sz w:val="24"/>
                    <w:szCs w:val="24"/>
                  </w:rPr>
                </w:rPrChange>
              </w:rPr>
            </w:pPr>
            <w:ins w:id="139" w:author="User" w:date="2024-06-13T08:31:00Z">
              <w:r>
                <w:rPr>
                  <w:rFonts w:ascii="GHEA Grapalat" w:hAnsi="GHEA Grapalat" w:cs="Calibri"/>
                  <w:color w:val="000000"/>
                  <w:sz w:val="16"/>
                  <w:szCs w:val="16"/>
                </w:rPr>
                <w:t>Капуста</w:t>
              </w:r>
            </w:ins>
          </w:p>
        </w:tc>
      </w:tr>
      <w:tr w:rsidR="00073A54" w:rsidRPr="009044F1" w:rsidTr="00AD432A">
        <w:trPr>
          <w:jc w:val="center"/>
          <w:ins w:id="140" w:author="User" w:date="2024-06-13T08:30:00Z"/>
        </w:trPr>
        <w:tc>
          <w:tcPr>
            <w:tcW w:w="1530" w:type="dxa"/>
            <w:vAlign w:val="center"/>
          </w:tcPr>
          <w:p w:rsidR="00073A54" w:rsidRPr="00996DA1" w:rsidDel="007F20A9" w:rsidRDefault="00073A54" w:rsidP="00073A54">
            <w:pPr>
              <w:pStyle w:val="BodyTextIndent2"/>
              <w:widowControl w:val="0"/>
              <w:spacing w:after="120" w:line="240" w:lineRule="auto"/>
              <w:ind w:firstLine="0"/>
              <w:jc w:val="center"/>
              <w:rPr>
                <w:ins w:id="141" w:author="User" w:date="2024-06-13T08:30:00Z"/>
                <w:rFonts w:ascii="GHEA Grapalat" w:hAnsi="GHEA Grapalat" w:cs="Calibri"/>
                <w:color w:val="000000"/>
                <w:sz w:val="16"/>
                <w:szCs w:val="16"/>
                <w:rPrChange w:id="142" w:author="User" w:date="2024-06-13T08:33:00Z">
                  <w:rPr>
                    <w:ins w:id="143" w:author="User" w:date="2024-06-13T08:30:00Z"/>
                    <w:rFonts w:ascii="GHEA Grapalat" w:hAnsi="GHEA Grapalat"/>
                    <w:sz w:val="24"/>
                    <w:szCs w:val="24"/>
                  </w:rPr>
                </w:rPrChange>
              </w:rPr>
            </w:pPr>
            <w:ins w:id="144" w:author="User" w:date="2024-06-13T08:30:00Z">
              <w:r w:rsidRPr="00996DA1">
                <w:rPr>
                  <w:rFonts w:ascii="GHEA Grapalat" w:hAnsi="GHEA Grapalat" w:cs="Calibri"/>
                  <w:color w:val="000000"/>
                  <w:sz w:val="16"/>
                  <w:szCs w:val="16"/>
                  <w:rPrChange w:id="145" w:author="User" w:date="2024-06-13T08:33:00Z">
                    <w:rPr>
                      <w:rFonts w:ascii="GHEA Grapalat" w:hAnsi="GHEA Grapalat"/>
                      <w:sz w:val="24"/>
                      <w:szCs w:val="24"/>
                    </w:rPr>
                  </w:rPrChange>
                </w:rPr>
                <w:t>8</w:t>
              </w:r>
            </w:ins>
          </w:p>
        </w:tc>
        <w:tc>
          <w:tcPr>
            <w:tcW w:w="1246" w:type="dxa"/>
            <w:vAlign w:val="center"/>
          </w:tcPr>
          <w:p w:rsidR="00073A54" w:rsidRPr="00996DA1" w:rsidRDefault="00073A54" w:rsidP="00073A54">
            <w:pPr>
              <w:pStyle w:val="BodyTextIndent2"/>
              <w:widowControl w:val="0"/>
              <w:spacing w:after="120" w:line="240" w:lineRule="auto"/>
              <w:ind w:firstLine="0"/>
              <w:jc w:val="center"/>
              <w:rPr>
                <w:ins w:id="146" w:author="User" w:date="2024-06-13T08:30:00Z"/>
                <w:rFonts w:ascii="GHEA Grapalat" w:hAnsi="GHEA Grapalat" w:cs="Calibri"/>
                <w:color w:val="000000"/>
                <w:sz w:val="16"/>
                <w:szCs w:val="16"/>
                <w:rPrChange w:id="147" w:author="User" w:date="2024-06-13T08:33:00Z">
                  <w:rPr>
                    <w:ins w:id="148" w:author="User" w:date="2024-06-13T08:30:00Z"/>
                    <w:rFonts w:ascii="GHEA Grapalat" w:hAnsi="GHEA Grapalat"/>
                    <w:sz w:val="24"/>
                    <w:szCs w:val="24"/>
                  </w:rPr>
                </w:rPrChange>
              </w:rPr>
            </w:pPr>
            <w:ins w:id="149" w:author="User" w:date="2024-12-05T10:02:00Z">
              <w:r>
                <w:rPr>
                  <w:rFonts w:ascii="GHEA Grapalat" w:hAnsi="GHEA Grapalat"/>
                  <w:sz w:val="16"/>
                  <w:lang w:val="hy-AM"/>
                </w:rPr>
                <w:t>42750</w:t>
              </w:r>
            </w:ins>
          </w:p>
        </w:tc>
        <w:tc>
          <w:tcPr>
            <w:tcW w:w="6458" w:type="dxa"/>
            <w:vAlign w:val="center"/>
          </w:tcPr>
          <w:p w:rsidR="00073A54" w:rsidRPr="00996DA1" w:rsidDel="007F20A9" w:rsidRDefault="00073A54" w:rsidP="00073A54">
            <w:pPr>
              <w:pStyle w:val="BodyTextIndent2"/>
              <w:widowControl w:val="0"/>
              <w:spacing w:after="120" w:line="240" w:lineRule="auto"/>
              <w:ind w:firstLine="0"/>
              <w:rPr>
                <w:ins w:id="150" w:author="User" w:date="2024-06-13T08:30:00Z"/>
                <w:rFonts w:ascii="GHEA Grapalat" w:hAnsi="GHEA Grapalat" w:cs="Calibri"/>
                <w:color w:val="000000"/>
                <w:sz w:val="16"/>
                <w:szCs w:val="16"/>
                <w:rPrChange w:id="151" w:author="User" w:date="2024-06-13T08:33:00Z">
                  <w:rPr>
                    <w:ins w:id="152" w:author="User" w:date="2024-06-13T08:30:00Z"/>
                    <w:rFonts w:ascii="GHEA Grapalat" w:hAnsi="GHEA Grapalat"/>
                    <w:sz w:val="24"/>
                    <w:szCs w:val="24"/>
                  </w:rPr>
                </w:rPrChange>
              </w:rPr>
            </w:pPr>
            <w:ins w:id="153" w:author="User" w:date="2024-06-13T08:31:00Z">
              <w:r>
                <w:rPr>
                  <w:rFonts w:ascii="GHEA Grapalat" w:hAnsi="GHEA Grapalat" w:cs="Calibri"/>
                  <w:color w:val="000000"/>
                  <w:sz w:val="16"/>
                  <w:szCs w:val="16"/>
                </w:rPr>
                <w:t>Свекла</w:t>
              </w:r>
            </w:ins>
          </w:p>
        </w:tc>
      </w:tr>
      <w:tr w:rsidR="00073A54" w:rsidRPr="009044F1" w:rsidTr="00AD432A">
        <w:trPr>
          <w:jc w:val="center"/>
          <w:ins w:id="154" w:author="User" w:date="2024-06-13T08:30:00Z"/>
        </w:trPr>
        <w:tc>
          <w:tcPr>
            <w:tcW w:w="1530" w:type="dxa"/>
            <w:vAlign w:val="center"/>
          </w:tcPr>
          <w:p w:rsidR="00073A54" w:rsidRPr="00996DA1" w:rsidDel="007F20A9" w:rsidRDefault="00073A54" w:rsidP="00073A54">
            <w:pPr>
              <w:pStyle w:val="BodyTextIndent2"/>
              <w:widowControl w:val="0"/>
              <w:spacing w:after="120" w:line="240" w:lineRule="auto"/>
              <w:ind w:firstLine="0"/>
              <w:jc w:val="center"/>
              <w:rPr>
                <w:ins w:id="155" w:author="User" w:date="2024-06-13T08:30:00Z"/>
                <w:rFonts w:ascii="GHEA Grapalat" w:hAnsi="GHEA Grapalat" w:cs="Calibri"/>
                <w:color w:val="000000"/>
                <w:sz w:val="16"/>
                <w:szCs w:val="16"/>
                <w:rPrChange w:id="156" w:author="User" w:date="2024-06-13T08:33:00Z">
                  <w:rPr>
                    <w:ins w:id="157" w:author="User" w:date="2024-06-13T08:30:00Z"/>
                    <w:rFonts w:ascii="GHEA Grapalat" w:hAnsi="GHEA Grapalat"/>
                    <w:sz w:val="24"/>
                    <w:szCs w:val="24"/>
                  </w:rPr>
                </w:rPrChange>
              </w:rPr>
            </w:pPr>
            <w:ins w:id="158" w:author="User" w:date="2024-06-13T08:30:00Z">
              <w:r w:rsidRPr="00996DA1">
                <w:rPr>
                  <w:rFonts w:ascii="GHEA Grapalat" w:hAnsi="GHEA Grapalat" w:cs="Calibri"/>
                  <w:color w:val="000000"/>
                  <w:sz w:val="16"/>
                  <w:szCs w:val="16"/>
                  <w:rPrChange w:id="159" w:author="User" w:date="2024-06-13T08:33:00Z">
                    <w:rPr>
                      <w:rFonts w:ascii="GHEA Grapalat" w:hAnsi="GHEA Grapalat"/>
                      <w:sz w:val="24"/>
                      <w:szCs w:val="24"/>
                    </w:rPr>
                  </w:rPrChange>
                </w:rPr>
                <w:t>9</w:t>
              </w:r>
            </w:ins>
          </w:p>
        </w:tc>
        <w:tc>
          <w:tcPr>
            <w:tcW w:w="1246" w:type="dxa"/>
            <w:vAlign w:val="center"/>
          </w:tcPr>
          <w:p w:rsidR="00073A54" w:rsidRPr="00996DA1" w:rsidRDefault="00073A54" w:rsidP="00073A54">
            <w:pPr>
              <w:pStyle w:val="BodyTextIndent2"/>
              <w:widowControl w:val="0"/>
              <w:spacing w:after="120" w:line="240" w:lineRule="auto"/>
              <w:ind w:firstLine="0"/>
              <w:jc w:val="center"/>
              <w:rPr>
                <w:ins w:id="160" w:author="User" w:date="2024-06-13T08:30:00Z"/>
                <w:rFonts w:ascii="GHEA Grapalat" w:hAnsi="GHEA Grapalat" w:cs="Calibri"/>
                <w:color w:val="000000"/>
                <w:sz w:val="16"/>
                <w:szCs w:val="16"/>
                <w:rPrChange w:id="161" w:author="User" w:date="2024-06-13T08:33:00Z">
                  <w:rPr>
                    <w:ins w:id="162" w:author="User" w:date="2024-06-13T08:30:00Z"/>
                    <w:rFonts w:ascii="GHEA Grapalat" w:hAnsi="GHEA Grapalat"/>
                    <w:sz w:val="24"/>
                    <w:szCs w:val="24"/>
                  </w:rPr>
                </w:rPrChange>
              </w:rPr>
            </w:pPr>
            <w:ins w:id="163" w:author="User" w:date="2024-12-05T10:02:00Z">
              <w:r>
                <w:rPr>
                  <w:rFonts w:ascii="GHEA Grapalat" w:hAnsi="GHEA Grapalat"/>
                  <w:sz w:val="16"/>
                  <w:lang w:val="hy-AM"/>
                </w:rPr>
                <w:t>171000</w:t>
              </w:r>
            </w:ins>
          </w:p>
        </w:tc>
        <w:tc>
          <w:tcPr>
            <w:tcW w:w="6458" w:type="dxa"/>
            <w:vAlign w:val="center"/>
          </w:tcPr>
          <w:p w:rsidR="00073A54" w:rsidRPr="00996DA1" w:rsidDel="007F20A9" w:rsidRDefault="00073A54" w:rsidP="00073A54">
            <w:pPr>
              <w:pStyle w:val="BodyTextIndent2"/>
              <w:widowControl w:val="0"/>
              <w:spacing w:after="120" w:line="240" w:lineRule="auto"/>
              <w:ind w:firstLine="0"/>
              <w:rPr>
                <w:ins w:id="164" w:author="User" w:date="2024-06-13T08:30:00Z"/>
                <w:rFonts w:ascii="GHEA Grapalat" w:hAnsi="GHEA Grapalat" w:cs="Calibri"/>
                <w:color w:val="000000"/>
                <w:sz w:val="16"/>
                <w:szCs w:val="16"/>
                <w:rPrChange w:id="165" w:author="User" w:date="2024-06-13T08:33:00Z">
                  <w:rPr>
                    <w:ins w:id="166" w:author="User" w:date="2024-06-13T08:30:00Z"/>
                    <w:rFonts w:ascii="GHEA Grapalat" w:hAnsi="GHEA Grapalat"/>
                    <w:sz w:val="24"/>
                    <w:szCs w:val="24"/>
                  </w:rPr>
                </w:rPrChange>
              </w:rPr>
            </w:pPr>
            <w:ins w:id="167" w:author="User" w:date="2024-06-13T08:31:00Z">
              <w:r>
                <w:rPr>
                  <w:rFonts w:ascii="GHEA Grapalat" w:hAnsi="GHEA Grapalat" w:cs="Calibri"/>
                  <w:color w:val="000000"/>
                  <w:sz w:val="16"/>
                  <w:szCs w:val="16"/>
                </w:rPr>
                <w:t>Картофель</w:t>
              </w:r>
            </w:ins>
          </w:p>
        </w:tc>
      </w:tr>
      <w:tr w:rsidR="00073A54" w:rsidRPr="009044F1" w:rsidTr="00AD432A">
        <w:trPr>
          <w:jc w:val="center"/>
          <w:ins w:id="168" w:author="User" w:date="2024-06-13T08:30:00Z"/>
        </w:trPr>
        <w:tc>
          <w:tcPr>
            <w:tcW w:w="1530" w:type="dxa"/>
            <w:vAlign w:val="center"/>
          </w:tcPr>
          <w:p w:rsidR="00073A54" w:rsidRPr="00996DA1" w:rsidDel="007F20A9" w:rsidRDefault="00073A54" w:rsidP="00073A54">
            <w:pPr>
              <w:pStyle w:val="BodyTextIndent2"/>
              <w:widowControl w:val="0"/>
              <w:spacing w:after="120" w:line="240" w:lineRule="auto"/>
              <w:ind w:firstLine="0"/>
              <w:jc w:val="center"/>
              <w:rPr>
                <w:ins w:id="169" w:author="User" w:date="2024-06-13T08:30:00Z"/>
                <w:rFonts w:ascii="GHEA Grapalat" w:hAnsi="GHEA Grapalat" w:cs="Calibri"/>
                <w:color w:val="000000"/>
                <w:sz w:val="16"/>
                <w:szCs w:val="16"/>
                <w:rPrChange w:id="170" w:author="User" w:date="2024-06-13T08:33:00Z">
                  <w:rPr>
                    <w:ins w:id="171" w:author="User" w:date="2024-06-13T08:30:00Z"/>
                    <w:rFonts w:ascii="GHEA Grapalat" w:hAnsi="GHEA Grapalat"/>
                    <w:sz w:val="24"/>
                    <w:szCs w:val="24"/>
                  </w:rPr>
                </w:rPrChange>
              </w:rPr>
            </w:pPr>
            <w:ins w:id="172" w:author="User" w:date="2024-06-13T08:30:00Z">
              <w:r w:rsidRPr="00996DA1">
                <w:rPr>
                  <w:rFonts w:ascii="GHEA Grapalat" w:hAnsi="GHEA Grapalat" w:cs="Calibri"/>
                  <w:color w:val="000000"/>
                  <w:sz w:val="16"/>
                  <w:szCs w:val="16"/>
                  <w:rPrChange w:id="173" w:author="User" w:date="2024-06-13T08:33:00Z">
                    <w:rPr>
                      <w:rFonts w:ascii="GHEA Grapalat" w:hAnsi="GHEA Grapalat"/>
                      <w:sz w:val="24"/>
                      <w:szCs w:val="24"/>
                    </w:rPr>
                  </w:rPrChange>
                </w:rPr>
                <w:t>10</w:t>
              </w:r>
            </w:ins>
          </w:p>
        </w:tc>
        <w:tc>
          <w:tcPr>
            <w:tcW w:w="1246" w:type="dxa"/>
            <w:vAlign w:val="center"/>
          </w:tcPr>
          <w:p w:rsidR="00073A54" w:rsidRPr="00996DA1" w:rsidRDefault="00073A54" w:rsidP="00073A54">
            <w:pPr>
              <w:pStyle w:val="BodyTextIndent2"/>
              <w:widowControl w:val="0"/>
              <w:spacing w:after="120" w:line="240" w:lineRule="auto"/>
              <w:ind w:firstLine="0"/>
              <w:jc w:val="center"/>
              <w:rPr>
                <w:ins w:id="174" w:author="User" w:date="2024-06-13T08:30:00Z"/>
                <w:rFonts w:ascii="GHEA Grapalat" w:hAnsi="GHEA Grapalat" w:cs="Calibri"/>
                <w:color w:val="000000"/>
                <w:sz w:val="16"/>
                <w:szCs w:val="16"/>
                <w:rPrChange w:id="175" w:author="User" w:date="2024-06-13T08:33:00Z">
                  <w:rPr>
                    <w:ins w:id="176" w:author="User" w:date="2024-06-13T08:30:00Z"/>
                    <w:rFonts w:ascii="GHEA Grapalat" w:hAnsi="GHEA Grapalat"/>
                    <w:sz w:val="24"/>
                    <w:szCs w:val="24"/>
                  </w:rPr>
                </w:rPrChange>
              </w:rPr>
            </w:pPr>
            <w:ins w:id="177" w:author="User" w:date="2024-12-05T10:02:00Z">
              <w:r>
                <w:rPr>
                  <w:rFonts w:ascii="GHEA Grapalat" w:hAnsi="GHEA Grapalat"/>
                  <w:sz w:val="16"/>
                  <w:lang w:val="hy-AM"/>
                </w:rPr>
                <w:t>912000</w:t>
              </w:r>
            </w:ins>
          </w:p>
        </w:tc>
        <w:tc>
          <w:tcPr>
            <w:tcW w:w="6458" w:type="dxa"/>
            <w:vAlign w:val="center"/>
          </w:tcPr>
          <w:p w:rsidR="00073A54" w:rsidRPr="00996DA1" w:rsidDel="007F20A9" w:rsidRDefault="00073A54" w:rsidP="00073A54">
            <w:pPr>
              <w:pStyle w:val="BodyTextIndent2"/>
              <w:widowControl w:val="0"/>
              <w:spacing w:after="120" w:line="240" w:lineRule="auto"/>
              <w:ind w:firstLine="0"/>
              <w:rPr>
                <w:ins w:id="178" w:author="User" w:date="2024-06-13T08:30:00Z"/>
                <w:rFonts w:ascii="GHEA Grapalat" w:hAnsi="GHEA Grapalat" w:cs="Calibri"/>
                <w:color w:val="000000"/>
                <w:sz w:val="16"/>
                <w:szCs w:val="16"/>
                <w:rPrChange w:id="179" w:author="User" w:date="2024-06-13T08:33:00Z">
                  <w:rPr>
                    <w:ins w:id="180" w:author="User" w:date="2024-06-13T08:30:00Z"/>
                    <w:rFonts w:ascii="GHEA Grapalat" w:hAnsi="GHEA Grapalat"/>
                    <w:sz w:val="24"/>
                    <w:szCs w:val="24"/>
                  </w:rPr>
                </w:rPrChange>
              </w:rPr>
            </w:pPr>
            <w:ins w:id="181" w:author="User" w:date="2024-06-13T08:31:00Z">
              <w:r w:rsidRPr="00996DA1">
                <w:rPr>
                  <w:rFonts w:ascii="GHEA Grapalat" w:hAnsi="GHEA Grapalat" w:cs="Calibri"/>
                  <w:color w:val="000000"/>
                  <w:sz w:val="16"/>
                  <w:szCs w:val="16"/>
                  <w:rPrChange w:id="182" w:author="User" w:date="2024-06-13T08:33:00Z">
                    <w:rPr>
                      <w:rFonts w:ascii="GHEA Grapalat" w:hAnsi="GHEA Grapalat" w:cs="Calibri"/>
                      <w:sz w:val="18"/>
                      <w:szCs w:val="18"/>
                    </w:rPr>
                  </w:rPrChange>
                </w:rPr>
                <w:t>Куриное мясо охложденное</w:t>
              </w:r>
            </w:ins>
          </w:p>
        </w:tc>
      </w:tr>
      <w:tr w:rsidR="00073A54" w:rsidRPr="009044F1" w:rsidTr="00AD432A">
        <w:trPr>
          <w:jc w:val="center"/>
          <w:ins w:id="183" w:author="User" w:date="2024-06-13T08:30:00Z"/>
        </w:trPr>
        <w:tc>
          <w:tcPr>
            <w:tcW w:w="1530" w:type="dxa"/>
            <w:vAlign w:val="center"/>
          </w:tcPr>
          <w:p w:rsidR="00073A54" w:rsidRPr="00996DA1" w:rsidDel="007F20A9" w:rsidRDefault="00073A54" w:rsidP="00073A54">
            <w:pPr>
              <w:pStyle w:val="BodyTextIndent2"/>
              <w:widowControl w:val="0"/>
              <w:spacing w:after="120" w:line="240" w:lineRule="auto"/>
              <w:ind w:firstLine="0"/>
              <w:jc w:val="center"/>
              <w:rPr>
                <w:ins w:id="184" w:author="User" w:date="2024-06-13T08:30:00Z"/>
                <w:rFonts w:ascii="GHEA Grapalat" w:hAnsi="GHEA Grapalat" w:cs="Calibri"/>
                <w:color w:val="000000"/>
                <w:sz w:val="16"/>
                <w:szCs w:val="16"/>
                <w:rPrChange w:id="185" w:author="User" w:date="2024-06-13T08:33:00Z">
                  <w:rPr>
                    <w:ins w:id="186" w:author="User" w:date="2024-06-13T08:30:00Z"/>
                    <w:rFonts w:ascii="GHEA Grapalat" w:hAnsi="GHEA Grapalat"/>
                    <w:sz w:val="24"/>
                    <w:szCs w:val="24"/>
                  </w:rPr>
                </w:rPrChange>
              </w:rPr>
            </w:pPr>
            <w:ins w:id="187" w:author="User" w:date="2024-06-13T08:30:00Z">
              <w:r w:rsidRPr="00996DA1">
                <w:rPr>
                  <w:rFonts w:ascii="GHEA Grapalat" w:hAnsi="GHEA Grapalat" w:cs="Calibri"/>
                  <w:color w:val="000000"/>
                  <w:sz w:val="16"/>
                  <w:szCs w:val="16"/>
                  <w:rPrChange w:id="188" w:author="User" w:date="2024-06-13T08:33:00Z">
                    <w:rPr>
                      <w:rFonts w:ascii="GHEA Grapalat" w:hAnsi="GHEA Grapalat"/>
                      <w:sz w:val="24"/>
                      <w:szCs w:val="24"/>
                    </w:rPr>
                  </w:rPrChange>
                </w:rPr>
                <w:t>11</w:t>
              </w:r>
            </w:ins>
          </w:p>
        </w:tc>
        <w:tc>
          <w:tcPr>
            <w:tcW w:w="1246" w:type="dxa"/>
            <w:vAlign w:val="center"/>
          </w:tcPr>
          <w:p w:rsidR="00073A54" w:rsidRPr="00996DA1" w:rsidRDefault="00073A54" w:rsidP="00073A54">
            <w:pPr>
              <w:pStyle w:val="BodyTextIndent2"/>
              <w:widowControl w:val="0"/>
              <w:spacing w:after="120" w:line="240" w:lineRule="auto"/>
              <w:ind w:firstLine="0"/>
              <w:jc w:val="center"/>
              <w:rPr>
                <w:ins w:id="189" w:author="User" w:date="2024-06-13T08:30:00Z"/>
                <w:rFonts w:ascii="GHEA Grapalat" w:hAnsi="GHEA Grapalat" w:cs="Calibri"/>
                <w:color w:val="000000"/>
                <w:sz w:val="16"/>
                <w:szCs w:val="16"/>
                <w:rPrChange w:id="190" w:author="User" w:date="2024-06-13T08:33:00Z">
                  <w:rPr>
                    <w:ins w:id="191" w:author="User" w:date="2024-06-13T08:30:00Z"/>
                    <w:rFonts w:ascii="GHEA Grapalat" w:hAnsi="GHEA Grapalat"/>
                    <w:sz w:val="24"/>
                    <w:szCs w:val="24"/>
                  </w:rPr>
                </w:rPrChange>
              </w:rPr>
            </w:pPr>
            <w:ins w:id="192" w:author="User" w:date="2024-12-05T10:02:00Z">
              <w:r>
                <w:rPr>
                  <w:rFonts w:ascii="GHEA Grapalat" w:hAnsi="GHEA Grapalat"/>
                  <w:sz w:val="16"/>
                  <w:lang w:val="hy-AM"/>
                </w:rPr>
                <w:t>1026000</w:t>
              </w:r>
            </w:ins>
          </w:p>
        </w:tc>
        <w:tc>
          <w:tcPr>
            <w:tcW w:w="6458" w:type="dxa"/>
            <w:vAlign w:val="center"/>
          </w:tcPr>
          <w:p w:rsidR="00073A54" w:rsidRPr="00996DA1" w:rsidDel="007F20A9" w:rsidRDefault="00073A54" w:rsidP="00073A54">
            <w:pPr>
              <w:pStyle w:val="BodyTextIndent2"/>
              <w:widowControl w:val="0"/>
              <w:spacing w:after="120" w:line="240" w:lineRule="auto"/>
              <w:ind w:firstLine="0"/>
              <w:rPr>
                <w:ins w:id="193" w:author="User" w:date="2024-06-13T08:30:00Z"/>
                <w:rFonts w:ascii="GHEA Grapalat" w:hAnsi="GHEA Grapalat" w:cs="Calibri"/>
                <w:color w:val="000000"/>
                <w:sz w:val="16"/>
                <w:szCs w:val="16"/>
                <w:rPrChange w:id="194" w:author="User" w:date="2024-06-13T08:33:00Z">
                  <w:rPr>
                    <w:ins w:id="195" w:author="User" w:date="2024-06-13T08:30:00Z"/>
                    <w:rFonts w:ascii="GHEA Grapalat" w:hAnsi="GHEA Grapalat"/>
                    <w:sz w:val="24"/>
                    <w:szCs w:val="24"/>
                  </w:rPr>
                </w:rPrChange>
              </w:rPr>
            </w:pPr>
            <w:ins w:id="196" w:author="User" w:date="2024-06-13T08:31:00Z">
              <w:r>
                <w:rPr>
                  <w:rFonts w:ascii="GHEA Grapalat" w:hAnsi="GHEA Grapalat" w:cs="Calibri"/>
                  <w:color w:val="000000"/>
                  <w:sz w:val="16"/>
                  <w:szCs w:val="16"/>
                </w:rPr>
                <w:t>Хлеб</w:t>
              </w:r>
            </w:ins>
          </w:p>
        </w:tc>
      </w:tr>
      <w:tr w:rsidR="00073A54" w:rsidRPr="009044F1" w:rsidTr="00AD432A">
        <w:trPr>
          <w:jc w:val="center"/>
          <w:ins w:id="197" w:author="User" w:date="2024-06-13T08:30:00Z"/>
        </w:trPr>
        <w:tc>
          <w:tcPr>
            <w:tcW w:w="1530" w:type="dxa"/>
            <w:vAlign w:val="center"/>
          </w:tcPr>
          <w:p w:rsidR="00073A54" w:rsidRPr="00996DA1" w:rsidDel="007F20A9" w:rsidRDefault="00073A54" w:rsidP="00073A54">
            <w:pPr>
              <w:pStyle w:val="BodyTextIndent2"/>
              <w:widowControl w:val="0"/>
              <w:spacing w:after="120" w:line="240" w:lineRule="auto"/>
              <w:ind w:firstLine="0"/>
              <w:jc w:val="center"/>
              <w:rPr>
                <w:ins w:id="198" w:author="User" w:date="2024-06-13T08:30:00Z"/>
                <w:rFonts w:ascii="GHEA Grapalat" w:hAnsi="GHEA Grapalat" w:cs="Calibri"/>
                <w:color w:val="000000"/>
                <w:sz w:val="16"/>
                <w:szCs w:val="16"/>
                <w:rPrChange w:id="199" w:author="User" w:date="2024-06-13T08:33:00Z">
                  <w:rPr>
                    <w:ins w:id="200" w:author="User" w:date="2024-06-13T08:30:00Z"/>
                    <w:rFonts w:ascii="GHEA Grapalat" w:hAnsi="GHEA Grapalat"/>
                    <w:sz w:val="24"/>
                    <w:szCs w:val="24"/>
                  </w:rPr>
                </w:rPrChange>
              </w:rPr>
            </w:pPr>
            <w:ins w:id="201" w:author="User" w:date="2024-06-13T08:30:00Z">
              <w:r w:rsidRPr="00996DA1">
                <w:rPr>
                  <w:rFonts w:ascii="GHEA Grapalat" w:hAnsi="GHEA Grapalat" w:cs="Calibri"/>
                  <w:color w:val="000000"/>
                  <w:sz w:val="16"/>
                  <w:szCs w:val="16"/>
                  <w:rPrChange w:id="202" w:author="User" w:date="2024-06-13T08:33:00Z">
                    <w:rPr>
                      <w:rFonts w:ascii="GHEA Grapalat" w:hAnsi="GHEA Grapalat"/>
                      <w:sz w:val="24"/>
                      <w:szCs w:val="24"/>
                    </w:rPr>
                  </w:rPrChange>
                </w:rPr>
                <w:t>12</w:t>
              </w:r>
            </w:ins>
          </w:p>
        </w:tc>
        <w:tc>
          <w:tcPr>
            <w:tcW w:w="1246" w:type="dxa"/>
            <w:vAlign w:val="center"/>
          </w:tcPr>
          <w:p w:rsidR="00073A54" w:rsidRPr="00996DA1" w:rsidRDefault="00073A54" w:rsidP="00073A54">
            <w:pPr>
              <w:pStyle w:val="BodyTextIndent2"/>
              <w:widowControl w:val="0"/>
              <w:spacing w:after="120" w:line="240" w:lineRule="auto"/>
              <w:ind w:firstLine="0"/>
              <w:jc w:val="center"/>
              <w:rPr>
                <w:ins w:id="203" w:author="User" w:date="2024-06-13T08:30:00Z"/>
                <w:rFonts w:ascii="GHEA Grapalat" w:hAnsi="GHEA Grapalat" w:cs="Calibri"/>
                <w:color w:val="000000"/>
                <w:sz w:val="16"/>
                <w:szCs w:val="16"/>
                <w:rPrChange w:id="204" w:author="User" w:date="2024-06-13T08:33:00Z">
                  <w:rPr>
                    <w:ins w:id="205" w:author="User" w:date="2024-06-13T08:30:00Z"/>
                    <w:rFonts w:ascii="GHEA Grapalat" w:hAnsi="GHEA Grapalat"/>
                    <w:sz w:val="24"/>
                    <w:szCs w:val="24"/>
                  </w:rPr>
                </w:rPrChange>
              </w:rPr>
            </w:pPr>
            <w:ins w:id="206" w:author="User" w:date="2024-12-05T10:02:00Z">
              <w:r>
                <w:rPr>
                  <w:rFonts w:ascii="GHEA Grapalat" w:hAnsi="GHEA Grapalat"/>
                  <w:sz w:val="16"/>
                  <w:lang w:val="hy-AM"/>
                </w:rPr>
                <w:t>182400</w:t>
              </w:r>
            </w:ins>
          </w:p>
        </w:tc>
        <w:tc>
          <w:tcPr>
            <w:tcW w:w="6458" w:type="dxa"/>
            <w:vAlign w:val="center"/>
          </w:tcPr>
          <w:p w:rsidR="00073A54" w:rsidRPr="00996DA1" w:rsidDel="007F20A9" w:rsidRDefault="00073A54" w:rsidP="00073A54">
            <w:pPr>
              <w:pStyle w:val="BodyTextIndent2"/>
              <w:widowControl w:val="0"/>
              <w:spacing w:after="120" w:line="240" w:lineRule="auto"/>
              <w:ind w:firstLine="0"/>
              <w:rPr>
                <w:ins w:id="207" w:author="User" w:date="2024-06-13T08:30:00Z"/>
                <w:rFonts w:ascii="GHEA Grapalat" w:hAnsi="GHEA Grapalat" w:cs="Calibri"/>
                <w:color w:val="000000"/>
                <w:sz w:val="16"/>
                <w:szCs w:val="16"/>
                <w:rPrChange w:id="208" w:author="User" w:date="2024-06-13T08:33:00Z">
                  <w:rPr>
                    <w:ins w:id="209" w:author="User" w:date="2024-06-13T08:30:00Z"/>
                    <w:rFonts w:ascii="GHEA Grapalat" w:hAnsi="GHEA Grapalat"/>
                    <w:sz w:val="24"/>
                    <w:szCs w:val="24"/>
                  </w:rPr>
                </w:rPrChange>
              </w:rPr>
            </w:pPr>
            <w:ins w:id="210" w:author="User" w:date="2024-06-13T08:31:00Z">
              <w:r>
                <w:rPr>
                  <w:rFonts w:ascii="GHEA Grapalat" w:hAnsi="GHEA Grapalat" w:cs="Calibri"/>
                  <w:color w:val="000000"/>
                  <w:sz w:val="16"/>
                  <w:szCs w:val="16"/>
                </w:rPr>
                <w:t>Гречка</w:t>
              </w:r>
            </w:ins>
          </w:p>
        </w:tc>
      </w:tr>
      <w:tr w:rsidR="00073A54" w:rsidRPr="009044F1" w:rsidTr="00AD432A">
        <w:trPr>
          <w:jc w:val="center"/>
          <w:ins w:id="211" w:author="User" w:date="2024-06-13T08:30:00Z"/>
        </w:trPr>
        <w:tc>
          <w:tcPr>
            <w:tcW w:w="1530" w:type="dxa"/>
            <w:vAlign w:val="center"/>
          </w:tcPr>
          <w:p w:rsidR="00073A54" w:rsidRPr="00996DA1" w:rsidDel="007F20A9" w:rsidRDefault="00073A54" w:rsidP="00073A54">
            <w:pPr>
              <w:pStyle w:val="BodyTextIndent2"/>
              <w:widowControl w:val="0"/>
              <w:spacing w:after="120" w:line="240" w:lineRule="auto"/>
              <w:ind w:firstLine="0"/>
              <w:jc w:val="center"/>
              <w:rPr>
                <w:ins w:id="212" w:author="User" w:date="2024-06-13T08:30:00Z"/>
                <w:rFonts w:ascii="GHEA Grapalat" w:hAnsi="GHEA Grapalat" w:cs="Calibri"/>
                <w:color w:val="000000"/>
                <w:sz w:val="16"/>
                <w:szCs w:val="16"/>
                <w:rPrChange w:id="213" w:author="User" w:date="2024-06-13T08:33:00Z">
                  <w:rPr>
                    <w:ins w:id="214" w:author="User" w:date="2024-06-13T08:30:00Z"/>
                    <w:rFonts w:ascii="GHEA Grapalat" w:hAnsi="GHEA Grapalat"/>
                    <w:sz w:val="24"/>
                    <w:szCs w:val="24"/>
                  </w:rPr>
                </w:rPrChange>
              </w:rPr>
            </w:pPr>
            <w:ins w:id="215" w:author="User" w:date="2024-06-13T08:30:00Z">
              <w:r w:rsidRPr="00996DA1">
                <w:rPr>
                  <w:rFonts w:ascii="GHEA Grapalat" w:hAnsi="GHEA Grapalat" w:cs="Calibri"/>
                  <w:color w:val="000000"/>
                  <w:sz w:val="16"/>
                  <w:szCs w:val="16"/>
                  <w:rPrChange w:id="216" w:author="User" w:date="2024-06-13T08:33:00Z">
                    <w:rPr>
                      <w:rFonts w:ascii="GHEA Grapalat" w:hAnsi="GHEA Grapalat"/>
                      <w:sz w:val="24"/>
                      <w:szCs w:val="24"/>
                    </w:rPr>
                  </w:rPrChange>
                </w:rPr>
                <w:t>13</w:t>
              </w:r>
            </w:ins>
          </w:p>
        </w:tc>
        <w:tc>
          <w:tcPr>
            <w:tcW w:w="1246" w:type="dxa"/>
            <w:vAlign w:val="center"/>
          </w:tcPr>
          <w:p w:rsidR="00073A54" w:rsidRPr="00996DA1" w:rsidRDefault="00073A54" w:rsidP="00073A54">
            <w:pPr>
              <w:pStyle w:val="BodyTextIndent2"/>
              <w:widowControl w:val="0"/>
              <w:spacing w:after="120" w:line="240" w:lineRule="auto"/>
              <w:ind w:firstLine="0"/>
              <w:jc w:val="center"/>
              <w:rPr>
                <w:ins w:id="217" w:author="User" w:date="2024-06-13T08:30:00Z"/>
                <w:rFonts w:ascii="GHEA Grapalat" w:hAnsi="GHEA Grapalat" w:cs="Calibri"/>
                <w:color w:val="000000"/>
                <w:sz w:val="16"/>
                <w:szCs w:val="16"/>
                <w:rPrChange w:id="218" w:author="User" w:date="2024-06-13T08:33:00Z">
                  <w:rPr>
                    <w:ins w:id="219" w:author="User" w:date="2024-06-13T08:30:00Z"/>
                    <w:rFonts w:ascii="GHEA Grapalat" w:hAnsi="GHEA Grapalat"/>
                    <w:sz w:val="24"/>
                    <w:szCs w:val="24"/>
                  </w:rPr>
                </w:rPrChange>
              </w:rPr>
            </w:pPr>
            <w:ins w:id="220" w:author="User" w:date="2024-12-05T10:02:00Z">
              <w:r>
                <w:rPr>
                  <w:rFonts w:ascii="GHEA Grapalat" w:hAnsi="GHEA Grapalat"/>
                  <w:sz w:val="16"/>
                  <w:lang w:val="hy-AM"/>
                </w:rPr>
                <w:t>494000</w:t>
              </w:r>
            </w:ins>
          </w:p>
        </w:tc>
        <w:tc>
          <w:tcPr>
            <w:tcW w:w="6458" w:type="dxa"/>
            <w:vAlign w:val="center"/>
          </w:tcPr>
          <w:p w:rsidR="00073A54" w:rsidRPr="00996DA1" w:rsidDel="007F20A9" w:rsidRDefault="00073A54" w:rsidP="00073A54">
            <w:pPr>
              <w:pStyle w:val="BodyTextIndent2"/>
              <w:widowControl w:val="0"/>
              <w:spacing w:after="120" w:line="240" w:lineRule="auto"/>
              <w:ind w:firstLine="0"/>
              <w:rPr>
                <w:ins w:id="221" w:author="User" w:date="2024-06-13T08:30:00Z"/>
                <w:rFonts w:ascii="GHEA Grapalat" w:hAnsi="GHEA Grapalat" w:cs="Calibri"/>
                <w:color w:val="000000"/>
                <w:sz w:val="16"/>
                <w:szCs w:val="16"/>
                <w:rPrChange w:id="222" w:author="User" w:date="2024-06-13T08:33:00Z">
                  <w:rPr>
                    <w:ins w:id="223" w:author="User" w:date="2024-06-13T08:30:00Z"/>
                    <w:rFonts w:ascii="GHEA Grapalat" w:hAnsi="GHEA Grapalat"/>
                    <w:sz w:val="24"/>
                    <w:szCs w:val="24"/>
                  </w:rPr>
                </w:rPrChange>
              </w:rPr>
            </w:pPr>
            <w:ins w:id="224" w:author="User" w:date="2024-06-13T08:31:00Z">
              <w:r>
                <w:rPr>
                  <w:rFonts w:ascii="GHEA Grapalat" w:hAnsi="GHEA Grapalat" w:cs="Calibri"/>
                  <w:color w:val="000000"/>
                  <w:sz w:val="16"/>
                  <w:szCs w:val="16"/>
                </w:rPr>
                <w:t>Яйцо</w:t>
              </w:r>
            </w:ins>
          </w:p>
        </w:tc>
      </w:tr>
      <w:tr w:rsidR="00073A54" w:rsidRPr="009044F1" w:rsidTr="00AD432A">
        <w:trPr>
          <w:jc w:val="center"/>
          <w:ins w:id="225" w:author="User" w:date="2024-06-13T08:30:00Z"/>
        </w:trPr>
        <w:tc>
          <w:tcPr>
            <w:tcW w:w="1530" w:type="dxa"/>
            <w:vAlign w:val="center"/>
          </w:tcPr>
          <w:p w:rsidR="00073A54" w:rsidRPr="00996DA1" w:rsidDel="007F20A9" w:rsidRDefault="00073A54" w:rsidP="00073A54">
            <w:pPr>
              <w:pStyle w:val="BodyTextIndent2"/>
              <w:widowControl w:val="0"/>
              <w:spacing w:after="120" w:line="240" w:lineRule="auto"/>
              <w:ind w:firstLine="0"/>
              <w:jc w:val="center"/>
              <w:rPr>
                <w:ins w:id="226" w:author="User" w:date="2024-06-13T08:30:00Z"/>
                <w:rFonts w:ascii="GHEA Grapalat" w:hAnsi="GHEA Grapalat" w:cs="Calibri"/>
                <w:color w:val="000000"/>
                <w:sz w:val="16"/>
                <w:szCs w:val="16"/>
                <w:rPrChange w:id="227" w:author="User" w:date="2024-06-13T08:33:00Z">
                  <w:rPr>
                    <w:ins w:id="228" w:author="User" w:date="2024-06-13T08:30:00Z"/>
                    <w:rFonts w:ascii="GHEA Grapalat" w:hAnsi="GHEA Grapalat"/>
                    <w:sz w:val="24"/>
                    <w:szCs w:val="24"/>
                  </w:rPr>
                </w:rPrChange>
              </w:rPr>
            </w:pPr>
            <w:ins w:id="229" w:author="User" w:date="2024-06-13T08:30:00Z">
              <w:r w:rsidRPr="00996DA1">
                <w:rPr>
                  <w:rFonts w:ascii="GHEA Grapalat" w:hAnsi="GHEA Grapalat" w:cs="Calibri"/>
                  <w:color w:val="000000"/>
                  <w:sz w:val="16"/>
                  <w:szCs w:val="16"/>
                  <w:rPrChange w:id="230" w:author="User" w:date="2024-06-13T08:33:00Z">
                    <w:rPr>
                      <w:rFonts w:ascii="GHEA Grapalat" w:hAnsi="GHEA Grapalat"/>
                      <w:sz w:val="24"/>
                      <w:szCs w:val="24"/>
                    </w:rPr>
                  </w:rPrChange>
                </w:rPr>
                <w:t>14</w:t>
              </w:r>
            </w:ins>
          </w:p>
        </w:tc>
        <w:tc>
          <w:tcPr>
            <w:tcW w:w="1246" w:type="dxa"/>
            <w:vAlign w:val="center"/>
          </w:tcPr>
          <w:p w:rsidR="00073A54" w:rsidRPr="00996DA1" w:rsidRDefault="00073A54" w:rsidP="00073A54">
            <w:pPr>
              <w:pStyle w:val="BodyTextIndent2"/>
              <w:widowControl w:val="0"/>
              <w:spacing w:after="120" w:line="240" w:lineRule="auto"/>
              <w:ind w:firstLine="0"/>
              <w:jc w:val="center"/>
              <w:rPr>
                <w:ins w:id="231" w:author="User" w:date="2024-06-13T08:30:00Z"/>
                <w:rFonts w:ascii="GHEA Grapalat" w:hAnsi="GHEA Grapalat" w:cs="Calibri"/>
                <w:color w:val="000000"/>
                <w:sz w:val="16"/>
                <w:szCs w:val="16"/>
                <w:rPrChange w:id="232" w:author="User" w:date="2024-06-13T08:33:00Z">
                  <w:rPr>
                    <w:ins w:id="233" w:author="User" w:date="2024-06-13T08:30:00Z"/>
                    <w:rFonts w:ascii="GHEA Grapalat" w:hAnsi="GHEA Grapalat"/>
                    <w:sz w:val="24"/>
                    <w:szCs w:val="24"/>
                  </w:rPr>
                </w:rPrChange>
              </w:rPr>
            </w:pPr>
            <w:ins w:id="234" w:author="User" w:date="2024-12-05T10:02:00Z">
              <w:r>
                <w:rPr>
                  <w:rFonts w:ascii="GHEA Grapalat" w:hAnsi="GHEA Grapalat"/>
                  <w:sz w:val="16"/>
                  <w:lang w:val="hy-AM"/>
                </w:rPr>
                <w:t>133000</w:t>
              </w:r>
            </w:ins>
          </w:p>
        </w:tc>
        <w:tc>
          <w:tcPr>
            <w:tcW w:w="6458" w:type="dxa"/>
            <w:vAlign w:val="center"/>
          </w:tcPr>
          <w:p w:rsidR="00073A54" w:rsidRPr="00996DA1" w:rsidDel="007F20A9" w:rsidRDefault="00073A54" w:rsidP="00073A54">
            <w:pPr>
              <w:pStyle w:val="BodyTextIndent2"/>
              <w:widowControl w:val="0"/>
              <w:spacing w:after="120" w:line="240" w:lineRule="auto"/>
              <w:ind w:firstLine="0"/>
              <w:rPr>
                <w:ins w:id="235" w:author="User" w:date="2024-06-13T08:30:00Z"/>
                <w:rFonts w:ascii="GHEA Grapalat" w:hAnsi="GHEA Grapalat" w:cs="Calibri"/>
                <w:color w:val="000000"/>
                <w:sz w:val="16"/>
                <w:szCs w:val="16"/>
                <w:rPrChange w:id="236" w:author="User" w:date="2024-06-13T08:33:00Z">
                  <w:rPr>
                    <w:ins w:id="237" w:author="User" w:date="2024-06-13T08:30:00Z"/>
                    <w:rFonts w:ascii="GHEA Grapalat" w:hAnsi="GHEA Grapalat"/>
                    <w:sz w:val="24"/>
                    <w:szCs w:val="24"/>
                  </w:rPr>
                </w:rPrChange>
              </w:rPr>
            </w:pPr>
            <w:ins w:id="238" w:author="User" w:date="2024-06-13T08:31:00Z">
              <w:r w:rsidRPr="00996DA1">
                <w:rPr>
                  <w:rFonts w:ascii="GHEA Grapalat" w:hAnsi="GHEA Grapalat" w:cs="Calibri"/>
                  <w:color w:val="000000"/>
                  <w:sz w:val="16"/>
                  <w:szCs w:val="16"/>
                  <w:rPrChange w:id="239" w:author="User" w:date="2024-06-13T08:33:00Z">
                    <w:rPr>
                      <w:rFonts w:ascii="GHEA Grapalat" w:hAnsi="GHEA Grapalat"/>
                      <w:sz w:val="16"/>
                      <w:szCs w:val="16"/>
                    </w:rPr>
                  </w:rPrChange>
                </w:rPr>
                <w:t>Макароны</w:t>
              </w:r>
            </w:ins>
          </w:p>
        </w:tc>
      </w:tr>
      <w:tr w:rsidR="00073A54" w:rsidRPr="009044F1" w:rsidTr="00AD432A">
        <w:trPr>
          <w:jc w:val="center"/>
          <w:ins w:id="240" w:author="User" w:date="2024-06-13T08:30:00Z"/>
        </w:trPr>
        <w:tc>
          <w:tcPr>
            <w:tcW w:w="1530" w:type="dxa"/>
            <w:vAlign w:val="center"/>
          </w:tcPr>
          <w:p w:rsidR="00073A54" w:rsidRPr="00996DA1" w:rsidDel="007F20A9" w:rsidRDefault="00073A54" w:rsidP="00073A54">
            <w:pPr>
              <w:pStyle w:val="BodyTextIndent2"/>
              <w:widowControl w:val="0"/>
              <w:spacing w:after="120" w:line="240" w:lineRule="auto"/>
              <w:ind w:firstLine="0"/>
              <w:jc w:val="center"/>
              <w:rPr>
                <w:ins w:id="241" w:author="User" w:date="2024-06-13T08:30:00Z"/>
                <w:rFonts w:ascii="GHEA Grapalat" w:hAnsi="GHEA Grapalat" w:cs="Calibri"/>
                <w:color w:val="000000"/>
                <w:sz w:val="16"/>
                <w:szCs w:val="16"/>
                <w:rPrChange w:id="242" w:author="User" w:date="2024-06-13T08:33:00Z">
                  <w:rPr>
                    <w:ins w:id="243" w:author="User" w:date="2024-06-13T08:30:00Z"/>
                    <w:rFonts w:ascii="GHEA Grapalat" w:hAnsi="GHEA Grapalat"/>
                    <w:sz w:val="24"/>
                    <w:szCs w:val="24"/>
                  </w:rPr>
                </w:rPrChange>
              </w:rPr>
            </w:pPr>
            <w:ins w:id="244" w:author="User" w:date="2024-06-13T08:30:00Z">
              <w:r w:rsidRPr="00996DA1">
                <w:rPr>
                  <w:rFonts w:ascii="GHEA Grapalat" w:hAnsi="GHEA Grapalat" w:cs="Calibri"/>
                  <w:color w:val="000000"/>
                  <w:sz w:val="16"/>
                  <w:szCs w:val="16"/>
                  <w:rPrChange w:id="245" w:author="User" w:date="2024-06-13T08:33:00Z">
                    <w:rPr>
                      <w:rFonts w:ascii="GHEA Grapalat" w:hAnsi="GHEA Grapalat"/>
                      <w:sz w:val="24"/>
                      <w:szCs w:val="24"/>
                    </w:rPr>
                  </w:rPrChange>
                </w:rPr>
                <w:t>15</w:t>
              </w:r>
            </w:ins>
          </w:p>
        </w:tc>
        <w:tc>
          <w:tcPr>
            <w:tcW w:w="1246" w:type="dxa"/>
            <w:vAlign w:val="center"/>
          </w:tcPr>
          <w:p w:rsidR="00073A54" w:rsidRPr="00996DA1" w:rsidRDefault="00073A54" w:rsidP="00073A54">
            <w:pPr>
              <w:pStyle w:val="BodyTextIndent2"/>
              <w:widowControl w:val="0"/>
              <w:spacing w:after="120" w:line="240" w:lineRule="auto"/>
              <w:ind w:firstLine="0"/>
              <w:jc w:val="center"/>
              <w:rPr>
                <w:ins w:id="246" w:author="User" w:date="2024-06-13T08:30:00Z"/>
                <w:rFonts w:ascii="GHEA Grapalat" w:hAnsi="GHEA Grapalat" w:cs="Calibri"/>
                <w:color w:val="000000"/>
                <w:sz w:val="16"/>
                <w:szCs w:val="16"/>
                <w:rPrChange w:id="247" w:author="User" w:date="2024-06-13T08:33:00Z">
                  <w:rPr>
                    <w:ins w:id="248" w:author="User" w:date="2024-06-13T08:30:00Z"/>
                    <w:rFonts w:ascii="GHEA Grapalat" w:hAnsi="GHEA Grapalat"/>
                    <w:sz w:val="24"/>
                    <w:szCs w:val="24"/>
                  </w:rPr>
                </w:rPrChange>
              </w:rPr>
            </w:pPr>
            <w:ins w:id="249" w:author="User" w:date="2024-12-05T10:02:00Z">
              <w:r>
                <w:rPr>
                  <w:rFonts w:ascii="GHEA Grapalat" w:hAnsi="GHEA Grapalat"/>
                  <w:sz w:val="16"/>
                  <w:lang w:val="hy-AM"/>
                </w:rPr>
                <w:t>76000</w:t>
              </w:r>
            </w:ins>
          </w:p>
        </w:tc>
        <w:tc>
          <w:tcPr>
            <w:tcW w:w="6458" w:type="dxa"/>
            <w:vAlign w:val="center"/>
          </w:tcPr>
          <w:p w:rsidR="00073A54" w:rsidRPr="00996DA1" w:rsidDel="007F20A9" w:rsidRDefault="00073A54" w:rsidP="00073A54">
            <w:pPr>
              <w:pStyle w:val="BodyTextIndent2"/>
              <w:widowControl w:val="0"/>
              <w:spacing w:after="120" w:line="240" w:lineRule="auto"/>
              <w:ind w:firstLine="0"/>
              <w:rPr>
                <w:ins w:id="250" w:author="User" w:date="2024-06-13T08:30:00Z"/>
                <w:rFonts w:ascii="GHEA Grapalat" w:hAnsi="GHEA Grapalat" w:cs="Calibri"/>
                <w:color w:val="000000"/>
                <w:sz w:val="16"/>
                <w:szCs w:val="16"/>
                <w:rPrChange w:id="251" w:author="User" w:date="2024-06-13T08:33:00Z">
                  <w:rPr>
                    <w:ins w:id="252" w:author="User" w:date="2024-06-13T08:30:00Z"/>
                    <w:rFonts w:ascii="GHEA Grapalat" w:hAnsi="GHEA Grapalat"/>
                    <w:sz w:val="24"/>
                    <w:szCs w:val="24"/>
                  </w:rPr>
                </w:rPrChange>
              </w:rPr>
            </w:pPr>
            <w:ins w:id="253" w:author="User" w:date="2024-06-13T08:31:00Z">
              <w:r>
                <w:rPr>
                  <w:rFonts w:ascii="GHEA Grapalat" w:hAnsi="GHEA Grapalat" w:cs="Calibri"/>
                  <w:color w:val="000000"/>
                  <w:sz w:val="16"/>
                  <w:szCs w:val="16"/>
                </w:rPr>
                <w:t>Горох</w:t>
              </w:r>
            </w:ins>
          </w:p>
        </w:tc>
      </w:tr>
      <w:tr w:rsidR="00073A54" w:rsidRPr="009044F1" w:rsidTr="00AD432A">
        <w:trPr>
          <w:jc w:val="center"/>
          <w:ins w:id="254" w:author="User" w:date="2024-06-13T08:30:00Z"/>
        </w:trPr>
        <w:tc>
          <w:tcPr>
            <w:tcW w:w="1530" w:type="dxa"/>
            <w:vAlign w:val="center"/>
          </w:tcPr>
          <w:p w:rsidR="00073A54" w:rsidRPr="00996DA1" w:rsidDel="007F20A9" w:rsidRDefault="00073A54" w:rsidP="00073A54">
            <w:pPr>
              <w:pStyle w:val="BodyTextIndent2"/>
              <w:widowControl w:val="0"/>
              <w:spacing w:after="120" w:line="240" w:lineRule="auto"/>
              <w:ind w:firstLine="0"/>
              <w:jc w:val="center"/>
              <w:rPr>
                <w:ins w:id="255" w:author="User" w:date="2024-06-13T08:30:00Z"/>
                <w:rFonts w:ascii="GHEA Grapalat" w:hAnsi="GHEA Grapalat" w:cs="Calibri"/>
                <w:color w:val="000000"/>
                <w:sz w:val="16"/>
                <w:szCs w:val="16"/>
                <w:rPrChange w:id="256" w:author="User" w:date="2024-06-13T08:33:00Z">
                  <w:rPr>
                    <w:ins w:id="257" w:author="User" w:date="2024-06-13T08:30:00Z"/>
                    <w:rFonts w:ascii="GHEA Grapalat" w:hAnsi="GHEA Grapalat"/>
                    <w:sz w:val="24"/>
                    <w:szCs w:val="24"/>
                  </w:rPr>
                </w:rPrChange>
              </w:rPr>
            </w:pPr>
            <w:ins w:id="258" w:author="User" w:date="2024-06-13T08:30:00Z">
              <w:r w:rsidRPr="00996DA1">
                <w:rPr>
                  <w:rFonts w:ascii="GHEA Grapalat" w:hAnsi="GHEA Grapalat" w:cs="Calibri"/>
                  <w:color w:val="000000"/>
                  <w:sz w:val="16"/>
                  <w:szCs w:val="16"/>
                  <w:rPrChange w:id="259" w:author="User" w:date="2024-06-13T08:33:00Z">
                    <w:rPr>
                      <w:rFonts w:ascii="GHEA Grapalat" w:hAnsi="GHEA Grapalat"/>
                      <w:sz w:val="24"/>
                      <w:szCs w:val="24"/>
                    </w:rPr>
                  </w:rPrChange>
                </w:rPr>
                <w:t>16</w:t>
              </w:r>
            </w:ins>
          </w:p>
        </w:tc>
        <w:tc>
          <w:tcPr>
            <w:tcW w:w="1246" w:type="dxa"/>
            <w:vAlign w:val="center"/>
          </w:tcPr>
          <w:p w:rsidR="00073A54" w:rsidRPr="00996DA1" w:rsidRDefault="00073A54" w:rsidP="00073A54">
            <w:pPr>
              <w:pStyle w:val="BodyTextIndent2"/>
              <w:widowControl w:val="0"/>
              <w:spacing w:after="120" w:line="240" w:lineRule="auto"/>
              <w:ind w:firstLine="0"/>
              <w:jc w:val="center"/>
              <w:rPr>
                <w:ins w:id="260" w:author="User" w:date="2024-06-13T08:30:00Z"/>
                <w:rFonts w:ascii="GHEA Grapalat" w:hAnsi="GHEA Grapalat" w:cs="Calibri"/>
                <w:color w:val="000000"/>
                <w:sz w:val="16"/>
                <w:szCs w:val="16"/>
                <w:rPrChange w:id="261" w:author="User" w:date="2024-06-13T08:33:00Z">
                  <w:rPr>
                    <w:ins w:id="262" w:author="User" w:date="2024-06-13T08:30:00Z"/>
                    <w:rFonts w:ascii="GHEA Grapalat" w:hAnsi="GHEA Grapalat"/>
                    <w:sz w:val="24"/>
                    <w:szCs w:val="24"/>
                  </w:rPr>
                </w:rPrChange>
              </w:rPr>
            </w:pPr>
            <w:ins w:id="263" w:author="User" w:date="2024-12-05T10:02:00Z">
              <w:r>
                <w:rPr>
                  <w:rFonts w:ascii="GHEA Grapalat" w:hAnsi="GHEA Grapalat"/>
                  <w:sz w:val="16"/>
                  <w:lang w:val="hy-AM"/>
                </w:rPr>
                <w:t>133000</w:t>
              </w:r>
            </w:ins>
          </w:p>
        </w:tc>
        <w:tc>
          <w:tcPr>
            <w:tcW w:w="6458" w:type="dxa"/>
            <w:vAlign w:val="center"/>
          </w:tcPr>
          <w:p w:rsidR="00073A54" w:rsidRPr="00996DA1" w:rsidDel="007F20A9" w:rsidRDefault="00073A54" w:rsidP="00073A54">
            <w:pPr>
              <w:pStyle w:val="BodyTextIndent2"/>
              <w:widowControl w:val="0"/>
              <w:spacing w:after="120" w:line="240" w:lineRule="auto"/>
              <w:ind w:firstLine="0"/>
              <w:rPr>
                <w:ins w:id="264" w:author="User" w:date="2024-06-13T08:30:00Z"/>
                <w:rFonts w:ascii="GHEA Grapalat" w:hAnsi="GHEA Grapalat" w:cs="Calibri"/>
                <w:color w:val="000000"/>
                <w:sz w:val="16"/>
                <w:szCs w:val="16"/>
                <w:rPrChange w:id="265" w:author="User" w:date="2024-06-13T08:33:00Z">
                  <w:rPr>
                    <w:ins w:id="266" w:author="User" w:date="2024-06-13T08:30:00Z"/>
                    <w:rFonts w:ascii="GHEA Grapalat" w:hAnsi="GHEA Grapalat"/>
                    <w:sz w:val="24"/>
                    <w:szCs w:val="24"/>
                  </w:rPr>
                </w:rPrChange>
              </w:rPr>
            </w:pPr>
            <w:ins w:id="267" w:author="User" w:date="2024-06-13T08:31:00Z">
              <w:r>
                <w:rPr>
                  <w:rFonts w:ascii="GHEA Grapalat" w:hAnsi="GHEA Grapalat" w:cs="Calibri"/>
                  <w:color w:val="000000"/>
                  <w:sz w:val="16"/>
                  <w:szCs w:val="16"/>
                </w:rPr>
                <w:t>Чечевица</w:t>
              </w:r>
            </w:ins>
          </w:p>
        </w:tc>
      </w:tr>
      <w:tr w:rsidR="00073A54" w:rsidRPr="009044F1" w:rsidTr="00AD432A">
        <w:trPr>
          <w:jc w:val="center"/>
          <w:ins w:id="268" w:author="User" w:date="2024-06-13T08:30:00Z"/>
        </w:trPr>
        <w:tc>
          <w:tcPr>
            <w:tcW w:w="1530" w:type="dxa"/>
            <w:vAlign w:val="center"/>
          </w:tcPr>
          <w:p w:rsidR="00073A54" w:rsidRPr="00996DA1" w:rsidDel="007F20A9" w:rsidRDefault="00073A54" w:rsidP="00073A54">
            <w:pPr>
              <w:pStyle w:val="BodyTextIndent2"/>
              <w:widowControl w:val="0"/>
              <w:spacing w:after="120" w:line="240" w:lineRule="auto"/>
              <w:ind w:firstLine="0"/>
              <w:jc w:val="center"/>
              <w:rPr>
                <w:ins w:id="269" w:author="User" w:date="2024-06-13T08:30:00Z"/>
                <w:rFonts w:ascii="GHEA Grapalat" w:hAnsi="GHEA Grapalat" w:cs="Calibri"/>
                <w:color w:val="000000"/>
                <w:sz w:val="16"/>
                <w:szCs w:val="16"/>
                <w:rPrChange w:id="270" w:author="User" w:date="2024-06-13T08:33:00Z">
                  <w:rPr>
                    <w:ins w:id="271" w:author="User" w:date="2024-06-13T08:30:00Z"/>
                    <w:rFonts w:ascii="GHEA Grapalat" w:hAnsi="GHEA Grapalat"/>
                    <w:sz w:val="24"/>
                    <w:szCs w:val="24"/>
                  </w:rPr>
                </w:rPrChange>
              </w:rPr>
            </w:pPr>
            <w:ins w:id="272" w:author="User" w:date="2024-06-13T08:30:00Z">
              <w:r w:rsidRPr="00996DA1">
                <w:rPr>
                  <w:rFonts w:ascii="GHEA Grapalat" w:hAnsi="GHEA Grapalat" w:cs="Calibri"/>
                  <w:color w:val="000000"/>
                  <w:sz w:val="16"/>
                  <w:szCs w:val="16"/>
                  <w:rPrChange w:id="273" w:author="User" w:date="2024-06-13T08:33:00Z">
                    <w:rPr>
                      <w:rFonts w:ascii="GHEA Grapalat" w:hAnsi="GHEA Grapalat"/>
                      <w:sz w:val="24"/>
                      <w:szCs w:val="24"/>
                    </w:rPr>
                  </w:rPrChange>
                </w:rPr>
                <w:t>17</w:t>
              </w:r>
            </w:ins>
          </w:p>
        </w:tc>
        <w:tc>
          <w:tcPr>
            <w:tcW w:w="1246" w:type="dxa"/>
            <w:vAlign w:val="center"/>
          </w:tcPr>
          <w:p w:rsidR="00073A54" w:rsidRPr="00996DA1" w:rsidRDefault="00073A54" w:rsidP="00073A54">
            <w:pPr>
              <w:pStyle w:val="BodyTextIndent2"/>
              <w:widowControl w:val="0"/>
              <w:spacing w:after="120" w:line="240" w:lineRule="auto"/>
              <w:ind w:firstLine="0"/>
              <w:jc w:val="center"/>
              <w:rPr>
                <w:ins w:id="274" w:author="User" w:date="2024-06-13T08:30:00Z"/>
                <w:rFonts w:ascii="GHEA Grapalat" w:hAnsi="GHEA Grapalat" w:cs="Calibri"/>
                <w:color w:val="000000"/>
                <w:sz w:val="16"/>
                <w:szCs w:val="16"/>
                <w:rPrChange w:id="275" w:author="User" w:date="2024-06-13T08:33:00Z">
                  <w:rPr>
                    <w:ins w:id="276" w:author="User" w:date="2024-06-13T08:30:00Z"/>
                    <w:rFonts w:ascii="GHEA Grapalat" w:hAnsi="GHEA Grapalat"/>
                    <w:sz w:val="24"/>
                    <w:szCs w:val="24"/>
                  </w:rPr>
                </w:rPrChange>
              </w:rPr>
            </w:pPr>
            <w:ins w:id="277" w:author="User" w:date="2024-12-05T10:02:00Z">
              <w:r>
                <w:rPr>
                  <w:rFonts w:ascii="GHEA Grapalat" w:hAnsi="GHEA Grapalat"/>
                  <w:sz w:val="16"/>
                  <w:lang w:val="hy-AM"/>
                </w:rPr>
                <w:t>735300</w:t>
              </w:r>
            </w:ins>
          </w:p>
        </w:tc>
        <w:tc>
          <w:tcPr>
            <w:tcW w:w="6458" w:type="dxa"/>
            <w:vAlign w:val="center"/>
          </w:tcPr>
          <w:p w:rsidR="00073A54" w:rsidRPr="00996DA1" w:rsidDel="007F20A9" w:rsidRDefault="00073A54" w:rsidP="00073A54">
            <w:pPr>
              <w:pStyle w:val="BodyTextIndent2"/>
              <w:widowControl w:val="0"/>
              <w:spacing w:after="120" w:line="240" w:lineRule="auto"/>
              <w:ind w:firstLine="0"/>
              <w:rPr>
                <w:ins w:id="278" w:author="User" w:date="2024-06-13T08:30:00Z"/>
                <w:rFonts w:ascii="GHEA Grapalat" w:hAnsi="GHEA Grapalat" w:cs="Calibri"/>
                <w:color w:val="000000"/>
                <w:sz w:val="16"/>
                <w:szCs w:val="16"/>
                <w:rPrChange w:id="279" w:author="User" w:date="2024-06-13T08:33:00Z">
                  <w:rPr>
                    <w:ins w:id="280" w:author="User" w:date="2024-06-13T08:30:00Z"/>
                    <w:rFonts w:ascii="GHEA Grapalat" w:hAnsi="GHEA Grapalat"/>
                    <w:sz w:val="24"/>
                    <w:szCs w:val="24"/>
                  </w:rPr>
                </w:rPrChange>
              </w:rPr>
            </w:pPr>
            <w:ins w:id="281" w:author="User" w:date="2024-06-13T08:31:00Z">
              <w:r>
                <w:rPr>
                  <w:rFonts w:ascii="GHEA Grapalat" w:hAnsi="GHEA Grapalat" w:cs="Calibri"/>
                  <w:color w:val="000000"/>
                  <w:sz w:val="16"/>
                  <w:szCs w:val="16"/>
                </w:rPr>
                <w:t>Сыр Чанах</w:t>
              </w:r>
            </w:ins>
          </w:p>
        </w:tc>
      </w:tr>
      <w:tr w:rsidR="00073A54" w:rsidRPr="009044F1" w:rsidTr="00AD432A">
        <w:trPr>
          <w:jc w:val="center"/>
          <w:ins w:id="282" w:author="User" w:date="2024-06-13T08:30:00Z"/>
        </w:trPr>
        <w:tc>
          <w:tcPr>
            <w:tcW w:w="1530" w:type="dxa"/>
            <w:vAlign w:val="center"/>
          </w:tcPr>
          <w:p w:rsidR="00073A54" w:rsidRPr="00996DA1" w:rsidDel="007F20A9" w:rsidRDefault="00073A54" w:rsidP="00073A54">
            <w:pPr>
              <w:pStyle w:val="BodyTextIndent2"/>
              <w:widowControl w:val="0"/>
              <w:spacing w:after="120" w:line="240" w:lineRule="auto"/>
              <w:ind w:firstLine="0"/>
              <w:jc w:val="center"/>
              <w:rPr>
                <w:ins w:id="283" w:author="User" w:date="2024-06-13T08:30:00Z"/>
                <w:rFonts w:ascii="GHEA Grapalat" w:hAnsi="GHEA Grapalat" w:cs="Calibri"/>
                <w:color w:val="000000"/>
                <w:sz w:val="16"/>
                <w:szCs w:val="16"/>
                <w:rPrChange w:id="284" w:author="User" w:date="2024-06-13T08:33:00Z">
                  <w:rPr>
                    <w:ins w:id="285" w:author="User" w:date="2024-06-13T08:30:00Z"/>
                    <w:rFonts w:ascii="GHEA Grapalat" w:hAnsi="GHEA Grapalat"/>
                    <w:sz w:val="24"/>
                    <w:szCs w:val="24"/>
                  </w:rPr>
                </w:rPrChange>
              </w:rPr>
            </w:pPr>
            <w:ins w:id="286" w:author="User" w:date="2024-06-13T08:30:00Z">
              <w:r w:rsidRPr="00996DA1">
                <w:rPr>
                  <w:rFonts w:ascii="GHEA Grapalat" w:hAnsi="GHEA Grapalat" w:cs="Calibri"/>
                  <w:color w:val="000000"/>
                  <w:sz w:val="16"/>
                  <w:szCs w:val="16"/>
                  <w:rPrChange w:id="287" w:author="User" w:date="2024-06-13T08:33:00Z">
                    <w:rPr>
                      <w:rFonts w:ascii="GHEA Grapalat" w:hAnsi="GHEA Grapalat"/>
                      <w:sz w:val="24"/>
                      <w:szCs w:val="24"/>
                    </w:rPr>
                  </w:rPrChange>
                </w:rPr>
                <w:t>18</w:t>
              </w:r>
            </w:ins>
          </w:p>
        </w:tc>
        <w:tc>
          <w:tcPr>
            <w:tcW w:w="1246" w:type="dxa"/>
            <w:vAlign w:val="center"/>
          </w:tcPr>
          <w:p w:rsidR="00073A54" w:rsidRPr="00996DA1" w:rsidRDefault="00073A54" w:rsidP="00073A54">
            <w:pPr>
              <w:pStyle w:val="BodyTextIndent2"/>
              <w:widowControl w:val="0"/>
              <w:spacing w:after="120" w:line="240" w:lineRule="auto"/>
              <w:ind w:firstLine="0"/>
              <w:jc w:val="center"/>
              <w:rPr>
                <w:ins w:id="288" w:author="User" w:date="2024-06-13T08:30:00Z"/>
                <w:rFonts w:ascii="GHEA Grapalat" w:hAnsi="GHEA Grapalat" w:cs="Calibri"/>
                <w:color w:val="000000"/>
                <w:sz w:val="16"/>
                <w:szCs w:val="16"/>
                <w:rPrChange w:id="289" w:author="User" w:date="2024-06-13T08:33:00Z">
                  <w:rPr>
                    <w:ins w:id="290" w:author="User" w:date="2024-06-13T08:30:00Z"/>
                    <w:rFonts w:ascii="GHEA Grapalat" w:hAnsi="GHEA Grapalat"/>
                    <w:sz w:val="24"/>
                    <w:szCs w:val="24"/>
                  </w:rPr>
                </w:rPrChange>
              </w:rPr>
            </w:pPr>
            <w:ins w:id="291" w:author="User" w:date="2024-12-05T10:02:00Z">
              <w:r>
                <w:rPr>
                  <w:rFonts w:ascii="GHEA Grapalat" w:hAnsi="GHEA Grapalat"/>
                  <w:sz w:val="16"/>
                  <w:lang w:val="hy-AM"/>
                </w:rPr>
                <w:t>134520</w:t>
              </w:r>
            </w:ins>
          </w:p>
        </w:tc>
        <w:tc>
          <w:tcPr>
            <w:tcW w:w="6458" w:type="dxa"/>
            <w:vAlign w:val="center"/>
          </w:tcPr>
          <w:p w:rsidR="00073A54" w:rsidRPr="00996DA1" w:rsidDel="007F20A9" w:rsidRDefault="00073A54" w:rsidP="00073A54">
            <w:pPr>
              <w:pStyle w:val="BodyTextIndent2"/>
              <w:widowControl w:val="0"/>
              <w:spacing w:after="120" w:line="240" w:lineRule="auto"/>
              <w:ind w:firstLine="0"/>
              <w:rPr>
                <w:ins w:id="292" w:author="User" w:date="2024-06-13T08:30:00Z"/>
                <w:rFonts w:ascii="GHEA Grapalat" w:hAnsi="GHEA Grapalat" w:cs="Calibri"/>
                <w:color w:val="000000"/>
                <w:sz w:val="16"/>
                <w:szCs w:val="16"/>
                <w:rPrChange w:id="293" w:author="User" w:date="2024-06-13T08:33:00Z">
                  <w:rPr>
                    <w:ins w:id="294" w:author="User" w:date="2024-06-13T08:30:00Z"/>
                    <w:rFonts w:ascii="GHEA Grapalat" w:hAnsi="GHEA Grapalat"/>
                    <w:sz w:val="24"/>
                    <w:szCs w:val="24"/>
                  </w:rPr>
                </w:rPrChange>
              </w:rPr>
            </w:pPr>
            <w:ins w:id="295" w:author="User" w:date="2024-06-13T08:31:00Z">
              <w:r>
                <w:rPr>
                  <w:rFonts w:ascii="GHEA Grapalat" w:hAnsi="GHEA Grapalat" w:cs="Calibri"/>
                  <w:color w:val="000000"/>
                  <w:sz w:val="16"/>
                  <w:szCs w:val="16"/>
                </w:rPr>
                <w:t>Мацун</w:t>
              </w:r>
            </w:ins>
          </w:p>
        </w:tc>
      </w:tr>
      <w:tr w:rsidR="00073A54" w:rsidRPr="009044F1" w:rsidTr="00AD432A">
        <w:trPr>
          <w:jc w:val="center"/>
          <w:ins w:id="296" w:author="User" w:date="2024-06-13T08:30:00Z"/>
        </w:trPr>
        <w:tc>
          <w:tcPr>
            <w:tcW w:w="1530" w:type="dxa"/>
            <w:vAlign w:val="center"/>
          </w:tcPr>
          <w:p w:rsidR="00073A54" w:rsidRPr="00996DA1" w:rsidDel="007F20A9" w:rsidRDefault="00073A54" w:rsidP="00073A54">
            <w:pPr>
              <w:pStyle w:val="BodyTextIndent2"/>
              <w:widowControl w:val="0"/>
              <w:spacing w:after="120" w:line="240" w:lineRule="auto"/>
              <w:ind w:firstLine="0"/>
              <w:jc w:val="center"/>
              <w:rPr>
                <w:ins w:id="297" w:author="User" w:date="2024-06-13T08:30:00Z"/>
                <w:rFonts w:ascii="GHEA Grapalat" w:hAnsi="GHEA Grapalat" w:cs="Calibri"/>
                <w:color w:val="000000"/>
                <w:sz w:val="16"/>
                <w:szCs w:val="16"/>
                <w:rPrChange w:id="298" w:author="User" w:date="2024-06-13T08:33:00Z">
                  <w:rPr>
                    <w:ins w:id="299" w:author="User" w:date="2024-06-13T08:30:00Z"/>
                    <w:rFonts w:ascii="GHEA Grapalat" w:hAnsi="GHEA Grapalat"/>
                    <w:sz w:val="24"/>
                    <w:szCs w:val="24"/>
                  </w:rPr>
                </w:rPrChange>
              </w:rPr>
            </w:pPr>
            <w:ins w:id="300" w:author="User" w:date="2024-06-13T08:30:00Z">
              <w:r w:rsidRPr="00996DA1">
                <w:rPr>
                  <w:rFonts w:ascii="GHEA Grapalat" w:hAnsi="GHEA Grapalat" w:cs="Calibri"/>
                  <w:color w:val="000000"/>
                  <w:sz w:val="16"/>
                  <w:szCs w:val="16"/>
                  <w:rPrChange w:id="301" w:author="User" w:date="2024-06-13T08:33:00Z">
                    <w:rPr>
                      <w:rFonts w:ascii="GHEA Grapalat" w:hAnsi="GHEA Grapalat"/>
                      <w:sz w:val="24"/>
                      <w:szCs w:val="24"/>
                    </w:rPr>
                  </w:rPrChange>
                </w:rPr>
                <w:t>19</w:t>
              </w:r>
            </w:ins>
          </w:p>
        </w:tc>
        <w:tc>
          <w:tcPr>
            <w:tcW w:w="1246" w:type="dxa"/>
            <w:vAlign w:val="center"/>
          </w:tcPr>
          <w:p w:rsidR="00073A54" w:rsidRPr="00996DA1" w:rsidRDefault="00073A54" w:rsidP="00073A54">
            <w:pPr>
              <w:pStyle w:val="BodyTextIndent2"/>
              <w:widowControl w:val="0"/>
              <w:spacing w:after="120" w:line="240" w:lineRule="auto"/>
              <w:ind w:firstLine="0"/>
              <w:jc w:val="center"/>
              <w:rPr>
                <w:ins w:id="302" w:author="User" w:date="2024-06-13T08:30:00Z"/>
                <w:rFonts w:ascii="GHEA Grapalat" w:hAnsi="GHEA Grapalat" w:cs="Calibri"/>
                <w:color w:val="000000"/>
                <w:sz w:val="16"/>
                <w:szCs w:val="16"/>
                <w:rPrChange w:id="303" w:author="User" w:date="2024-06-13T08:33:00Z">
                  <w:rPr>
                    <w:ins w:id="304" w:author="User" w:date="2024-06-13T08:30:00Z"/>
                    <w:rFonts w:ascii="GHEA Grapalat" w:hAnsi="GHEA Grapalat"/>
                    <w:sz w:val="24"/>
                    <w:szCs w:val="24"/>
                  </w:rPr>
                </w:rPrChange>
              </w:rPr>
            </w:pPr>
            <w:ins w:id="305" w:author="User" w:date="2024-12-05T10:02:00Z">
              <w:r>
                <w:rPr>
                  <w:rFonts w:ascii="GHEA Grapalat" w:hAnsi="GHEA Grapalat"/>
                  <w:sz w:val="16"/>
                  <w:lang w:val="hy-AM"/>
                </w:rPr>
                <w:t>49500</w:t>
              </w:r>
            </w:ins>
          </w:p>
        </w:tc>
        <w:tc>
          <w:tcPr>
            <w:tcW w:w="6458" w:type="dxa"/>
            <w:vAlign w:val="center"/>
          </w:tcPr>
          <w:p w:rsidR="00073A54" w:rsidRPr="00996DA1" w:rsidDel="007F20A9" w:rsidRDefault="00073A54" w:rsidP="00073A54">
            <w:pPr>
              <w:pStyle w:val="BodyTextIndent2"/>
              <w:widowControl w:val="0"/>
              <w:spacing w:after="120" w:line="240" w:lineRule="auto"/>
              <w:ind w:firstLine="0"/>
              <w:rPr>
                <w:ins w:id="306" w:author="User" w:date="2024-06-13T08:30:00Z"/>
                <w:rFonts w:ascii="GHEA Grapalat" w:hAnsi="GHEA Grapalat" w:cs="Calibri"/>
                <w:color w:val="000000"/>
                <w:sz w:val="16"/>
                <w:szCs w:val="16"/>
                <w:rPrChange w:id="307" w:author="User" w:date="2024-06-13T08:33:00Z">
                  <w:rPr>
                    <w:ins w:id="308" w:author="User" w:date="2024-06-13T08:30:00Z"/>
                    <w:rFonts w:ascii="GHEA Grapalat" w:hAnsi="GHEA Grapalat"/>
                    <w:sz w:val="24"/>
                    <w:szCs w:val="24"/>
                  </w:rPr>
                </w:rPrChange>
              </w:rPr>
            </w:pPr>
            <w:ins w:id="309" w:author="User" w:date="2024-06-13T08:31:00Z">
              <w:r>
                <w:rPr>
                  <w:rFonts w:ascii="GHEA Grapalat" w:hAnsi="GHEA Grapalat" w:cs="Calibri"/>
                  <w:color w:val="000000"/>
                  <w:sz w:val="16"/>
                  <w:szCs w:val="16"/>
                </w:rPr>
                <w:t>Томатная паста</w:t>
              </w:r>
            </w:ins>
          </w:p>
        </w:tc>
      </w:tr>
      <w:tr w:rsidR="00073A54" w:rsidRPr="009044F1" w:rsidTr="00AD432A">
        <w:trPr>
          <w:jc w:val="center"/>
          <w:ins w:id="310" w:author="User" w:date="2024-06-13T08:30:00Z"/>
        </w:trPr>
        <w:tc>
          <w:tcPr>
            <w:tcW w:w="1530" w:type="dxa"/>
            <w:vAlign w:val="center"/>
          </w:tcPr>
          <w:p w:rsidR="00073A54" w:rsidRPr="00996DA1" w:rsidDel="007F20A9" w:rsidRDefault="00073A54" w:rsidP="00073A54">
            <w:pPr>
              <w:pStyle w:val="BodyTextIndent2"/>
              <w:widowControl w:val="0"/>
              <w:spacing w:after="120" w:line="240" w:lineRule="auto"/>
              <w:ind w:firstLine="0"/>
              <w:jc w:val="center"/>
              <w:rPr>
                <w:ins w:id="311" w:author="User" w:date="2024-06-13T08:30:00Z"/>
                <w:rFonts w:ascii="GHEA Grapalat" w:hAnsi="GHEA Grapalat" w:cs="Calibri"/>
                <w:color w:val="000000"/>
                <w:sz w:val="16"/>
                <w:szCs w:val="16"/>
                <w:rPrChange w:id="312" w:author="User" w:date="2024-06-13T08:33:00Z">
                  <w:rPr>
                    <w:ins w:id="313" w:author="User" w:date="2024-06-13T08:30:00Z"/>
                    <w:rFonts w:ascii="GHEA Grapalat" w:hAnsi="GHEA Grapalat"/>
                    <w:sz w:val="24"/>
                    <w:szCs w:val="24"/>
                  </w:rPr>
                </w:rPrChange>
              </w:rPr>
            </w:pPr>
            <w:ins w:id="314" w:author="User" w:date="2024-06-13T08:30:00Z">
              <w:r w:rsidRPr="00996DA1">
                <w:rPr>
                  <w:rFonts w:ascii="GHEA Grapalat" w:hAnsi="GHEA Grapalat" w:cs="Calibri"/>
                  <w:color w:val="000000"/>
                  <w:sz w:val="16"/>
                  <w:szCs w:val="16"/>
                  <w:rPrChange w:id="315" w:author="User" w:date="2024-06-13T08:33:00Z">
                    <w:rPr>
                      <w:rFonts w:ascii="GHEA Grapalat" w:hAnsi="GHEA Grapalat"/>
                      <w:sz w:val="24"/>
                      <w:szCs w:val="24"/>
                    </w:rPr>
                  </w:rPrChange>
                </w:rPr>
                <w:t>20</w:t>
              </w:r>
            </w:ins>
          </w:p>
        </w:tc>
        <w:tc>
          <w:tcPr>
            <w:tcW w:w="1246" w:type="dxa"/>
            <w:vAlign w:val="center"/>
          </w:tcPr>
          <w:p w:rsidR="00073A54" w:rsidRPr="00996DA1" w:rsidRDefault="00073A54" w:rsidP="00073A54">
            <w:pPr>
              <w:pStyle w:val="BodyTextIndent2"/>
              <w:widowControl w:val="0"/>
              <w:spacing w:after="120" w:line="240" w:lineRule="auto"/>
              <w:ind w:firstLine="0"/>
              <w:jc w:val="center"/>
              <w:rPr>
                <w:ins w:id="316" w:author="User" w:date="2024-06-13T08:30:00Z"/>
                <w:rFonts w:ascii="GHEA Grapalat" w:hAnsi="GHEA Grapalat" w:cs="Calibri"/>
                <w:color w:val="000000"/>
                <w:sz w:val="16"/>
                <w:szCs w:val="16"/>
                <w:rPrChange w:id="317" w:author="User" w:date="2024-06-13T08:33:00Z">
                  <w:rPr>
                    <w:ins w:id="318" w:author="User" w:date="2024-06-13T08:30:00Z"/>
                    <w:rFonts w:ascii="GHEA Grapalat" w:hAnsi="GHEA Grapalat"/>
                    <w:sz w:val="24"/>
                    <w:szCs w:val="24"/>
                  </w:rPr>
                </w:rPrChange>
              </w:rPr>
            </w:pPr>
            <w:ins w:id="319" w:author="User" w:date="2024-12-05T10:02:00Z">
              <w:r>
                <w:rPr>
                  <w:rFonts w:ascii="GHEA Grapalat" w:hAnsi="GHEA Grapalat"/>
                  <w:sz w:val="16"/>
                  <w:lang w:val="hy-AM"/>
                </w:rPr>
                <w:t>34200</w:t>
              </w:r>
            </w:ins>
          </w:p>
        </w:tc>
        <w:tc>
          <w:tcPr>
            <w:tcW w:w="6458" w:type="dxa"/>
            <w:vAlign w:val="center"/>
          </w:tcPr>
          <w:p w:rsidR="00073A54" w:rsidRPr="00996DA1" w:rsidDel="007F20A9" w:rsidRDefault="00073A54" w:rsidP="00073A54">
            <w:pPr>
              <w:pStyle w:val="BodyTextIndent2"/>
              <w:widowControl w:val="0"/>
              <w:spacing w:after="120" w:line="240" w:lineRule="auto"/>
              <w:ind w:firstLine="0"/>
              <w:rPr>
                <w:ins w:id="320" w:author="User" w:date="2024-06-13T08:30:00Z"/>
                <w:rFonts w:ascii="GHEA Grapalat" w:hAnsi="GHEA Grapalat" w:cs="Calibri"/>
                <w:color w:val="000000"/>
                <w:sz w:val="16"/>
                <w:szCs w:val="16"/>
                <w:rPrChange w:id="321" w:author="User" w:date="2024-06-13T08:33:00Z">
                  <w:rPr>
                    <w:ins w:id="322" w:author="User" w:date="2024-06-13T08:30:00Z"/>
                    <w:rFonts w:ascii="GHEA Grapalat" w:hAnsi="GHEA Grapalat"/>
                    <w:sz w:val="24"/>
                    <w:szCs w:val="24"/>
                  </w:rPr>
                </w:rPrChange>
              </w:rPr>
            </w:pPr>
            <w:ins w:id="323" w:author="User" w:date="2024-06-13T08:31:00Z">
              <w:r w:rsidRPr="00996DA1">
                <w:rPr>
                  <w:rFonts w:ascii="GHEA Grapalat" w:hAnsi="GHEA Grapalat" w:cs="Calibri"/>
                  <w:color w:val="000000"/>
                  <w:sz w:val="16"/>
                  <w:szCs w:val="16"/>
                  <w:rPrChange w:id="324" w:author="User" w:date="2024-06-13T08:33:00Z">
                    <w:rPr>
                      <w:rFonts w:ascii="Calibri" w:hAnsi="Calibri" w:cs="Calibri"/>
                      <w:sz w:val="18"/>
                      <w:szCs w:val="18"/>
                    </w:rPr>
                  </w:rPrChange>
                </w:rPr>
                <w:t>Мандарин</w:t>
              </w:r>
            </w:ins>
          </w:p>
        </w:tc>
      </w:tr>
      <w:tr w:rsidR="00073A54" w:rsidRPr="009044F1" w:rsidTr="00AD432A">
        <w:trPr>
          <w:jc w:val="center"/>
          <w:ins w:id="325" w:author="User" w:date="2024-06-13T08:30:00Z"/>
        </w:trPr>
        <w:tc>
          <w:tcPr>
            <w:tcW w:w="1530" w:type="dxa"/>
            <w:vAlign w:val="center"/>
          </w:tcPr>
          <w:p w:rsidR="00073A54" w:rsidRPr="00996DA1" w:rsidDel="007F20A9" w:rsidRDefault="00073A54" w:rsidP="00073A54">
            <w:pPr>
              <w:pStyle w:val="BodyTextIndent2"/>
              <w:widowControl w:val="0"/>
              <w:spacing w:after="120" w:line="240" w:lineRule="auto"/>
              <w:ind w:firstLine="0"/>
              <w:jc w:val="center"/>
              <w:rPr>
                <w:ins w:id="326" w:author="User" w:date="2024-06-13T08:30:00Z"/>
                <w:rFonts w:ascii="GHEA Grapalat" w:hAnsi="GHEA Grapalat" w:cs="Calibri"/>
                <w:color w:val="000000"/>
                <w:sz w:val="16"/>
                <w:szCs w:val="16"/>
                <w:rPrChange w:id="327" w:author="User" w:date="2024-06-13T08:33:00Z">
                  <w:rPr>
                    <w:ins w:id="328" w:author="User" w:date="2024-06-13T08:30:00Z"/>
                    <w:rFonts w:ascii="GHEA Grapalat" w:hAnsi="GHEA Grapalat"/>
                    <w:sz w:val="24"/>
                    <w:szCs w:val="24"/>
                  </w:rPr>
                </w:rPrChange>
              </w:rPr>
            </w:pPr>
            <w:ins w:id="329" w:author="User" w:date="2024-06-13T08:30:00Z">
              <w:r w:rsidRPr="00996DA1">
                <w:rPr>
                  <w:rFonts w:ascii="GHEA Grapalat" w:hAnsi="GHEA Grapalat" w:cs="Calibri"/>
                  <w:color w:val="000000"/>
                  <w:sz w:val="16"/>
                  <w:szCs w:val="16"/>
                  <w:rPrChange w:id="330" w:author="User" w:date="2024-06-13T08:33:00Z">
                    <w:rPr>
                      <w:rFonts w:ascii="GHEA Grapalat" w:hAnsi="GHEA Grapalat"/>
                      <w:sz w:val="24"/>
                      <w:szCs w:val="24"/>
                    </w:rPr>
                  </w:rPrChange>
                </w:rPr>
                <w:t>21</w:t>
              </w:r>
            </w:ins>
          </w:p>
        </w:tc>
        <w:tc>
          <w:tcPr>
            <w:tcW w:w="1246" w:type="dxa"/>
            <w:vAlign w:val="center"/>
          </w:tcPr>
          <w:p w:rsidR="00073A54" w:rsidRPr="00996DA1" w:rsidRDefault="00073A54" w:rsidP="00073A54">
            <w:pPr>
              <w:pStyle w:val="BodyTextIndent2"/>
              <w:widowControl w:val="0"/>
              <w:spacing w:after="120" w:line="240" w:lineRule="auto"/>
              <w:ind w:firstLine="0"/>
              <w:jc w:val="center"/>
              <w:rPr>
                <w:ins w:id="331" w:author="User" w:date="2024-06-13T08:30:00Z"/>
                <w:rFonts w:ascii="GHEA Grapalat" w:hAnsi="GHEA Grapalat" w:cs="Calibri"/>
                <w:color w:val="000000"/>
                <w:sz w:val="16"/>
                <w:szCs w:val="16"/>
                <w:rPrChange w:id="332" w:author="User" w:date="2024-06-13T08:33:00Z">
                  <w:rPr>
                    <w:ins w:id="333" w:author="User" w:date="2024-06-13T08:30:00Z"/>
                    <w:rFonts w:ascii="GHEA Grapalat" w:hAnsi="GHEA Grapalat"/>
                    <w:sz w:val="24"/>
                    <w:szCs w:val="24"/>
                  </w:rPr>
                </w:rPrChange>
              </w:rPr>
            </w:pPr>
            <w:ins w:id="334" w:author="User" w:date="2024-12-05T10:02:00Z">
              <w:r>
                <w:rPr>
                  <w:rFonts w:ascii="GHEA Grapalat" w:hAnsi="GHEA Grapalat"/>
                  <w:sz w:val="16"/>
                  <w:lang w:val="hy-AM"/>
                </w:rPr>
                <w:t>224200</w:t>
              </w:r>
            </w:ins>
          </w:p>
        </w:tc>
        <w:tc>
          <w:tcPr>
            <w:tcW w:w="6458" w:type="dxa"/>
            <w:vAlign w:val="center"/>
          </w:tcPr>
          <w:p w:rsidR="00073A54" w:rsidRPr="00996DA1" w:rsidDel="007F20A9" w:rsidRDefault="00073A54" w:rsidP="00073A54">
            <w:pPr>
              <w:pStyle w:val="BodyTextIndent2"/>
              <w:widowControl w:val="0"/>
              <w:spacing w:after="120" w:line="240" w:lineRule="auto"/>
              <w:ind w:firstLine="0"/>
              <w:rPr>
                <w:ins w:id="335" w:author="User" w:date="2024-06-13T08:30:00Z"/>
                <w:rFonts w:ascii="GHEA Grapalat" w:hAnsi="GHEA Grapalat" w:cs="Calibri"/>
                <w:color w:val="000000"/>
                <w:sz w:val="16"/>
                <w:szCs w:val="16"/>
                <w:rPrChange w:id="336" w:author="User" w:date="2024-06-13T08:33:00Z">
                  <w:rPr>
                    <w:ins w:id="337" w:author="User" w:date="2024-06-13T08:30:00Z"/>
                    <w:rFonts w:ascii="GHEA Grapalat" w:hAnsi="GHEA Grapalat"/>
                    <w:sz w:val="24"/>
                    <w:szCs w:val="24"/>
                  </w:rPr>
                </w:rPrChange>
              </w:rPr>
            </w:pPr>
            <w:ins w:id="338" w:author="User" w:date="2024-06-13T08:31:00Z">
              <w:r w:rsidRPr="00996DA1">
                <w:rPr>
                  <w:rFonts w:ascii="GHEA Grapalat" w:hAnsi="GHEA Grapalat" w:cs="Calibri"/>
                  <w:color w:val="000000"/>
                  <w:sz w:val="16"/>
                  <w:szCs w:val="16"/>
                  <w:rPrChange w:id="339" w:author="User" w:date="2024-06-13T08:33:00Z">
                    <w:rPr>
                      <w:rFonts w:ascii="Calibri" w:hAnsi="Calibri" w:cs="Calibri"/>
                      <w:sz w:val="18"/>
                      <w:szCs w:val="18"/>
                    </w:rPr>
                  </w:rPrChange>
                </w:rPr>
                <w:t>Бананы</w:t>
              </w:r>
            </w:ins>
          </w:p>
        </w:tc>
      </w:tr>
      <w:tr w:rsidR="00073A54" w:rsidRPr="009044F1" w:rsidTr="00AD432A">
        <w:trPr>
          <w:jc w:val="center"/>
          <w:ins w:id="340" w:author="User" w:date="2024-06-13T08:30:00Z"/>
        </w:trPr>
        <w:tc>
          <w:tcPr>
            <w:tcW w:w="1530" w:type="dxa"/>
            <w:vAlign w:val="center"/>
          </w:tcPr>
          <w:p w:rsidR="00073A54" w:rsidRPr="00996DA1" w:rsidDel="007F20A9" w:rsidRDefault="00073A54" w:rsidP="00073A54">
            <w:pPr>
              <w:pStyle w:val="BodyTextIndent2"/>
              <w:widowControl w:val="0"/>
              <w:spacing w:after="120" w:line="240" w:lineRule="auto"/>
              <w:ind w:firstLine="0"/>
              <w:jc w:val="center"/>
              <w:rPr>
                <w:ins w:id="341" w:author="User" w:date="2024-06-13T08:30:00Z"/>
                <w:rFonts w:ascii="GHEA Grapalat" w:hAnsi="GHEA Grapalat" w:cs="Calibri"/>
                <w:color w:val="000000"/>
                <w:sz w:val="16"/>
                <w:szCs w:val="16"/>
                <w:rPrChange w:id="342" w:author="User" w:date="2024-06-13T08:33:00Z">
                  <w:rPr>
                    <w:ins w:id="343" w:author="User" w:date="2024-06-13T08:30:00Z"/>
                    <w:rFonts w:ascii="GHEA Grapalat" w:hAnsi="GHEA Grapalat"/>
                    <w:sz w:val="24"/>
                    <w:szCs w:val="24"/>
                  </w:rPr>
                </w:rPrChange>
              </w:rPr>
              <w:pPrChange w:id="344" w:author="User" w:date="2024-12-05T10:02:00Z">
                <w:pPr>
                  <w:pStyle w:val="BodyTextIndent2"/>
                  <w:widowControl w:val="0"/>
                  <w:spacing w:after="120" w:line="240" w:lineRule="auto"/>
                  <w:ind w:firstLine="0"/>
                  <w:jc w:val="center"/>
                </w:pPr>
              </w:pPrChange>
            </w:pPr>
            <w:ins w:id="345" w:author="User" w:date="2024-06-13T08:30:00Z">
              <w:r w:rsidRPr="00996DA1">
                <w:rPr>
                  <w:rFonts w:ascii="GHEA Grapalat" w:hAnsi="GHEA Grapalat" w:cs="Calibri"/>
                  <w:color w:val="000000"/>
                  <w:sz w:val="16"/>
                  <w:szCs w:val="16"/>
                  <w:rPrChange w:id="346" w:author="User" w:date="2024-06-13T08:33:00Z">
                    <w:rPr>
                      <w:rFonts w:ascii="GHEA Grapalat" w:hAnsi="GHEA Grapalat"/>
                      <w:sz w:val="24"/>
                      <w:szCs w:val="24"/>
                    </w:rPr>
                  </w:rPrChange>
                </w:rPr>
                <w:t>2</w:t>
              </w:r>
            </w:ins>
            <w:ins w:id="347" w:author="User" w:date="2024-12-05T10:02:00Z">
              <w:r>
                <w:rPr>
                  <w:rFonts w:ascii="GHEA Grapalat" w:hAnsi="GHEA Grapalat" w:cs="Calibri"/>
                  <w:color w:val="000000"/>
                  <w:sz w:val="16"/>
                  <w:szCs w:val="16"/>
                </w:rPr>
                <w:t>2</w:t>
              </w:r>
            </w:ins>
          </w:p>
        </w:tc>
        <w:tc>
          <w:tcPr>
            <w:tcW w:w="1246" w:type="dxa"/>
            <w:vAlign w:val="center"/>
          </w:tcPr>
          <w:p w:rsidR="00073A54" w:rsidRPr="00996DA1" w:rsidRDefault="00073A54" w:rsidP="00073A54">
            <w:pPr>
              <w:pStyle w:val="BodyTextIndent2"/>
              <w:widowControl w:val="0"/>
              <w:spacing w:after="120" w:line="240" w:lineRule="auto"/>
              <w:ind w:firstLine="0"/>
              <w:jc w:val="center"/>
              <w:rPr>
                <w:ins w:id="348" w:author="User" w:date="2024-06-13T08:30:00Z"/>
                <w:rFonts w:ascii="GHEA Grapalat" w:hAnsi="GHEA Grapalat" w:cs="Calibri"/>
                <w:color w:val="000000"/>
                <w:sz w:val="16"/>
                <w:szCs w:val="16"/>
                <w:rPrChange w:id="349" w:author="User" w:date="2024-06-13T08:33:00Z">
                  <w:rPr>
                    <w:ins w:id="350" w:author="User" w:date="2024-06-13T08:30:00Z"/>
                    <w:rFonts w:ascii="GHEA Grapalat" w:hAnsi="GHEA Grapalat"/>
                    <w:sz w:val="24"/>
                    <w:szCs w:val="24"/>
                  </w:rPr>
                </w:rPrChange>
              </w:rPr>
            </w:pPr>
            <w:ins w:id="351" w:author="User" w:date="2024-12-05T10:02:00Z">
              <w:r>
                <w:rPr>
                  <w:rFonts w:ascii="GHEA Grapalat" w:hAnsi="GHEA Grapalat"/>
                  <w:sz w:val="16"/>
                  <w:lang w:val="hy-AM"/>
                </w:rPr>
                <w:t xml:space="preserve"> 25650</w:t>
              </w:r>
            </w:ins>
          </w:p>
        </w:tc>
        <w:tc>
          <w:tcPr>
            <w:tcW w:w="6458" w:type="dxa"/>
            <w:vAlign w:val="center"/>
          </w:tcPr>
          <w:p w:rsidR="00073A54" w:rsidRPr="00996DA1" w:rsidDel="007F20A9" w:rsidRDefault="00073A54" w:rsidP="00073A54">
            <w:pPr>
              <w:pStyle w:val="BodyTextIndent2"/>
              <w:widowControl w:val="0"/>
              <w:spacing w:after="120" w:line="240" w:lineRule="auto"/>
              <w:ind w:firstLine="0"/>
              <w:rPr>
                <w:ins w:id="352" w:author="User" w:date="2024-06-13T08:30:00Z"/>
                <w:rFonts w:ascii="GHEA Grapalat" w:hAnsi="GHEA Grapalat" w:cs="Calibri"/>
                <w:color w:val="000000"/>
                <w:sz w:val="16"/>
                <w:szCs w:val="16"/>
                <w:rPrChange w:id="353" w:author="User" w:date="2024-06-13T08:33:00Z">
                  <w:rPr>
                    <w:ins w:id="354" w:author="User" w:date="2024-06-13T08:30:00Z"/>
                    <w:rFonts w:ascii="GHEA Grapalat" w:hAnsi="GHEA Grapalat"/>
                    <w:sz w:val="24"/>
                    <w:szCs w:val="24"/>
                  </w:rPr>
                </w:rPrChange>
              </w:rPr>
            </w:pPr>
            <w:ins w:id="355" w:author="User" w:date="2024-06-13T08:33:00Z">
              <w:r w:rsidRPr="00996DA1">
                <w:rPr>
                  <w:rFonts w:ascii="GHEA Grapalat" w:hAnsi="GHEA Grapalat" w:cs="Calibri"/>
                  <w:color w:val="000000"/>
                  <w:sz w:val="16"/>
                  <w:szCs w:val="16"/>
                  <w:rPrChange w:id="356" w:author="User" w:date="2024-06-13T08:33:00Z">
                    <w:rPr>
                      <w:rFonts w:ascii="GHEA Grapalat" w:hAnsi="GHEA Grapalat"/>
                      <w:sz w:val="24"/>
                      <w:szCs w:val="24"/>
                    </w:rPr>
                  </w:rPrChange>
                </w:rPr>
                <w:t>Апелисины</w:t>
              </w:r>
            </w:ins>
          </w:p>
        </w:tc>
      </w:tr>
    </w:tbl>
    <w:p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996DA1" w:rsidRDefault="00996DA1" w:rsidP="00996DA1">
      <w:pPr>
        <w:pStyle w:val="BodyTextIndent2"/>
        <w:widowControl w:val="0"/>
        <w:spacing w:after="160" w:line="240" w:lineRule="auto"/>
        <w:ind w:firstLine="567"/>
        <w:rPr>
          <w:ins w:id="357" w:author="User" w:date="2024-06-13T08:34:00Z"/>
          <w:rFonts w:ascii="GHEA Grapalat" w:hAnsi="GHEA Grapalat"/>
        </w:rPr>
      </w:pPr>
    </w:p>
    <w:p w:rsidR="00996DA1" w:rsidRPr="003013ED" w:rsidRDefault="00996DA1" w:rsidP="003013ED">
      <w:pPr>
        <w:pStyle w:val="BodyTextIndent2"/>
        <w:widowControl w:val="0"/>
        <w:spacing w:after="160" w:line="240" w:lineRule="auto"/>
        <w:ind w:firstLine="0"/>
        <w:rPr>
          <w:ins w:id="358" w:author="User" w:date="2024-06-13T08:34:00Z"/>
          <w:rFonts w:ascii="GHEA Grapalat" w:hAnsi="GHEA Grapalat"/>
          <w:sz w:val="24"/>
          <w:szCs w:val="24"/>
          <w:rPrChange w:id="359" w:author="User" w:date="2024-06-14T08:44:00Z">
            <w:rPr>
              <w:ins w:id="360" w:author="User" w:date="2024-06-13T08:34:00Z"/>
              <w:rFonts w:ascii="GHEA Grapalat" w:hAnsi="GHEA Grapalat"/>
            </w:rPr>
          </w:rPrChange>
        </w:rPr>
      </w:pPr>
      <w:ins w:id="361" w:author="User" w:date="2024-06-13T08:34:00Z">
        <w:r w:rsidRPr="003013ED">
          <w:rPr>
            <w:rFonts w:ascii="GHEA Grapalat" w:hAnsi="GHEA Grapalat"/>
            <w:sz w:val="24"/>
            <w:szCs w:val="24"/>
            <w:rPrChange w:id="362" w:author="User" w:date="2024-06-14T08:44:00Z">
              <w:rPr>
                <w:rFonts w:ascii="GHEA Grapalat" w:hAnsi="GHEA Grapalat"/>
              </w:rPr>
            </w:rPrChange>
          </w:rPr>
          <w:lastRenderedPageBreak/>
          <w:t>В рамках настоящей процедуры предоплата не предусмотрена.</w:t>
        </w:r>
      </w:ins>
    </w:p>
    <w:p w:rsidR="0085236E" w:rsidRPr="009044F1" w:rsidDel="00996DA1" w:rsidRDefault="00D54A25" w:rsidP="00B46D58">
      <w:pPr>
        <w:pStyle w:val="BodyTextIndent2"/>
        <w:widowControl w:val="0"/>
        <w:spacing w:after="160" w:line="240" w:lineRule="auto"/>
        <w:ind w:firstLine="567"/>
        <w:rPr>
          <w:del w:id="363" w:author="User" w:date="2024-06-13T08:34:00Z"/>
          <w:rFonts w:ascii="GHEA Grapalat" w:hAnsi="GHEA Grapalat"/>
          <w:sz w:val="24"/>
          <w:szCs w:val="24"/>
        </w:rPr>
      </w:pPr>
      <w:del w:id="364" w:author="User" w:date="2024-06-13T08:34:00Z">
        <w:r w:rsidDel="00996DA1">
          <w:rPr>
            <w:rFonts w:ascii="GHEA Grapalat" w:hAnsi="GHEA Grapalat"/>
            <w:sz w:val="24"/>
            <w:szCs w:val="24"/>
          </w:rPr>
          <w:delText xml:space="preserve">1.2. </w:delText>
        </w:r>
        <w:r w:rsidR="00845AA5" w:rsidRPr="009044F1" w:rsidDel="00996DA1">
          <w:rPr>
            <w:rFonts w:ascii="GHEA Grapalat" w:hAnsi="GHEA Grapalat"/>
            <w:sz w:val="24"/>
            <w:szCs w:val="24"/>
          </w:rPr>
          <w:delText>В рамках настоящей процедуры на основании предложения отобранного участника будет предоставлена предоплата в указанных ниже размере и сроках:</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Del="00996DA1" w:rsidTr="006D1826">
        <w:trPr>
          <w:jc w:val="center"/>
          <w:del w:id="365" w:author="User" w:date="2024-06-13T08:34:00Z"/>
        </w:trPr>
        <w:tc>
          <w:tcPr>
            <w:tcW w:w="6356" w:type="dxa"/>
            <w:gridSpan w:val="2"/>
          </w:tcPr>
          <w:p w:rsidR="0085236E" w:rsidRPr="009044F1" w:rsidDel="00996DA1" w:rsidRDefault="0085236E" w:rsidP="00B46D58">
            <w:pPr>
              <w:pStyle w:val="BodyTextIndent2"/>
              <w:widowControl w:val="0"/>
              <w:spacing w:after="120" w:line="240" w:lineRule="auto"/>
              <w:ind w:firstLine="0"/>
              <w:jc w:val="center"/>
              <w:rPr>
                <w:del w:id="366" w:author="User" w:date="2024-06-13T08:34:00Z"/>
                <w:rFonts w:ascii="GHEA Grapalat" w:hAnsi="GHEA Grapalat" w:cs="Sylfaen"/>
                <w:b/>
                <w:i/>
                <w:sz w:val="24"/>
                <w:szCs w:val="24"/>
              </w:rPr>
            </w:pPr>
            <w:del w:id="367" w:author="User" w:date="2024-06-13T08:34:00Z">
              <w:r w:rsidRPr="009044F1" w:rsidDel="00996DA1">
                <w:rPr>
                  <w:rFonts w:ascii="GHEA Grapalat" w:hAnsi="GHEA Grapalat"/>
                  <w:b/>
                  <w:i/>
                  <w:sz w:val="24"/>
                  <w:szCs w:val="24"/>
                </w:rPr>
                <w:delText>Предоставление предоплаты</w:delText>
              </w:r>
            </w:del>
          </w:p>
        </w:tc>
      </w:tr>
      <w:tr w:rsidR="0085236E" w:rsidRPr="009044F1" w:rsidDel="00996DA1" w:rsidTr="006D1826">
        <w:trPr>
          <w:jc w:val="center"/>
          <w:del w:id="368" w:author="User" w:date="2024-06-13T08:34:00Z"/>
        </w:trPr>
        <w:tc>
          <w:tcPr>
            <w:tcW w:w="2580" w:type="dxa"/>
            <w:vAlign w:val="center"/>
          </w:tcPr>
          <w:p w:rsidR="0085236E" w:rsidRPr="009044F1" w:rsidDel="00996DA1" w:rsidRDefault="0085236E" w:rsidP="00B46D58">
            <w:pPr>
              <w:pStyle w:val="BodyTextIndent2"/>
              <w:widowControl w:val="0"/>
              <w:spacing w:after="120" w:line="240" w:lineRule="auto"/>
              <w:ind w:firstLine="0"/>
              <w:jc w:val="center"/>
              <w:rPr>
                <w:del w:id="369" w:author="User" w:date="2024-06-13T08:34:00Z"/>
                <w:rFonts w:ascii="GHEA Grapalat" w:hAnsi="GHEA Grapalat" w:cs="Sylfaen"/>
                <w:b/>
                <w:i/>
                <w:sz w:val="24"/>
                <w:szCs w:val="24"/>
              </w:rPr>
            </w:pPr>
            <w:del w:id="370" w:author="User" w:date="2024-06-13T08:34:00Z">
              <w:r w:rsidRPr="009044F1" w:rsidDel="00996DA1">
                <w:rPr>
                  <w:rFonts w:ascii="GHEA Grapalat" w:hAnsi="GHEA Grapalat"/>
                  <w:b/>
                  <w:i/>
                  <w:sz w:val="24"/>
                  <w:szCs w:val="24"/>
                </w:rPr>
                <w:delText>максимальный размер (драмы РА)</w:delText>
              </w:r>
            </w:del>
          </w:p>
        </w:tc>
        <w:tc>
          <w:tcPr>
            <w:tcW w:w="3776" w:type="dxa"/>
            <w:vAlign w:val="center"/>
          </w:tcPr>
          <w:p w:rsidR="0085236E" w:rsidRPr="009044F1" w:rsidDel="00996DA1" w:rsidRDefault="0085236E" w:rsidP="00B46D58">
            <w:pPr>
              <w:pStyle w:val="BodyTextIndent2"/>
              <w:widowControl w:val="0"/>
              <w:spacing w:after="120" w:line="240" w:lineRule="auto"/>
              <w:ind w:firstLine="0"/>
              <w:jc w:val="center"/>
              <w:rPr>
                <w:del w:id="371" w:author="User" w:date="2024-06-13T08:34:00Z"/>
                <w:rFonts w:ascii="GHEA Grapalat" w:hAnsi="GHEA Grapalat" w:cs="Sylfaen"/>
                <w:b/>
                <w:i/>
                <w:sz w:val="24"/>
                <w:szCs w:val="24"/>
              </w:rPr>
            </w:pPr>
            <w:del w:id="372" w:author="User" w:date="2024-06-13T08:34:00Z">
              <w:r w:rsidRPr="009044F1" w:rsidDel="00996DA1">
                <w:rPr>
                  <w:rFonts w:ascii="GHEA Grapalat" w:hAnsi="GHEA Grapalat"/>
                  <w:b/>
                  <w:i/>
                  <w:sz w:val="24"/>
                  <w:szCs w:val="24"/>
                </w:rPr>
                <w:delText>срок (месяц, год)</w:delText>
              </w:r>
            </w:del>
          </w:p>
        </w:tc>
      </w:tr>
      <w:tr w:rsidR="0085236E" w:rsidRPr="009044F1" w:rsidDel="00996DA1" w:rsidTr="006D1826">
        <w:trPr>
          <w:jc w:val="center"/>
          <w:del w:id="373" w:author="User" w:date="2024-06-13T08:34:00Z"/>
        </w:trPr>
        <w:tc>
          <w:tcPr>
            <w:tcW w:w="2580" w:type="dxa"/>
          </w:tcPr>
          <w:p w:rsidR="0085236E" w:rsidRPr="009044F1" w:rsidDel="00996DA1" w:rsidRDefault="0085236E" w:rsidP="00B46D58">
            <w:pPr>
              <w:widowControl w:val="0"/>
              <w:spacing w:after="120"/>
              <w:jc w:val="center"/>
              <w:rPr>
                <w:del w:id="374" w:author="User" w:date="2024-06-13T08:34:00Z"/>
                <w:rFonts w:ascii="GHEA Grapalat" w:hAnsi="GHEA Grapalat"/>
              </w:rPr>
            </w:pPr>
          </w:p>
        </w:tc>
        <w:tc>
          <w:tcPr>
            <w:tcW w:w="3776" w:type="dxa"/>
          </w:tcPr>
          <w:p w:rsidR="0085236E" w:rsidRPr="009044F1" w:rsidDel="00996DA1" w:rsidRDefault="0085236E" w:rsidP="00B46D58">
            <w:pPr>
              <w:widowControl w:val="0"/>
              <w:spacing w:after="120"/>
              <w:jc w:val="center"/>
              <w:rPr>
                <w:del w:id="375" w:author="User" w:date="2024-06-13T08:34:00Z"/>
                <w:rFonts w:ascii="GHEA Grapalat" w:hAnsi="GHEA Grapalat"/>
              </w:rPr>
            </w:pPr>
          </w:p>
        </w:tc>
      </w:tr>
      <w:tr w:rsidR="0085236E" w:rsidRPr="009044F1" w:rsidDel="00996DA1" w:rsidTr="006D1826">
        <w:trPr>
          <w:jc w:val="center"/>
          <w:del w:id="376" w:author="User" w:date="2024-06-13T08:34:00Z"/>
        </w:trPr>
        <w:tc>
          <w:tcPr>
            <w:tcW w:w="2580" w:type="dxa"/>
          </w:tcPr>
          <w:p w:rsidR="0085236E" w:rsidRPr="009044F1" w:rsidDel="00996DA1" w:rsidRDefault="0085236E" w:rsidP="00B46D58">
            <w:pPr>
              <w:widowControl w:val="0"/>
              <w:spacing w:after="120"/>
              <w:jc w:val="center"/>
              <w:rPr>
                <w:del w:id="377" w:author="User" w:date="2024-06-13T08:34:00Z"/>
                <w:rFonts w:ascii="GHEA Grapalat" w:hAnsi="GHEA Grapalat"/>
              </w:rPr>
            </w:pPr>
          </w:p>
        </w:tc>
        <w:tc>
          <w:tcPr>
            <w:tcW w:w="3776" w:type="dxa"/>
          </w:tcPr>
          <w:p w:rsidR="0085236E" w:rsidRPr="009044F1" w:rsidDel="00996DA1" w:rsidRDefault="0085236E" w:rsidP="00B46D58">
            <w:pPr>
              <w:widowControl w:val="0"/>
              <w:spacing w:after="120"/>
              <w:jc w:val="center"/>
              <w:rPr>
                <w:del w:id="378" w:author="User" w:date="2024-06-13T08:34:00Z"/>
                <w:rFonts w:ascii="GHEA Grapalat" w:hAnsi="GHEA Grapalat"/>
              </w:rPr>
            </w:pPr>
          </w:p>
        </w:tc>
      </w:tr>
    </w:tbl>
    <w:p w:rsidR="0085236E" w:rsidRPr="009044F1" w:rsidDel="00996DA1" w:rsidRDefault="0085236E" w:rsidP="00B46D58">
      <w:pPr>
        <w:pStyle w:val="BodyTextIndent2"/>
        <w:widowControl w:val="0"/>
        <w:spacing w:after="160" w:line="240" w:lineRule="auto"/>
        <w:ind w:firstLine="567"/>
        <w:rPr>
          <w:del w:id="379" w:author="User" w:date="2024-06-13T08:34:00Z"/>
          <w:rFonts w:ascii="GHEA Grapalat" w:hAnsi="GHEA Grapalat"/>
          <w:sz w:val="24"/>
          <w:szCs w:val="24"/>
        </w:rPr>
      </w:pPr>
      <w:del w:id="380" w:author="User" w:date="2024-06-13T08:34:00Z">
        <w:r w:rsidRPr="009044F1" w:rsidDel="00996DA1">
          <w:rPr>
            <w:rFonts w:ascii="GHEA Grapalat" w:hAnsi="GHEA Grapalat"/>
            <w:sz w:val="24"/>
            <w:szCs w:val="24"/>
          </w:rPr>
          <w:delText xml:space="preserve">При этом предоплата будет предоставлена отобранному участнику на условиях, установленных пунктом </w:delText>
        </w:r>
        <w:r w:rsidRPr="00E63619" w:rsidDel="00996DA1">
          <w:rPr>
            <w:rFonts w:ascii="GHEA Grapalat" w:hAnsi="GHEA Grapalat"/>
            <w:sz w:val="24"/>
            <w:szCs w:val="24"/>
          </w:rPr>
          <w:delText>10.</w:delText>
        </w:r>
        <w:r w:rsidR="006672E6" w:rsidRPr="00E63619" w:rsidDel="00996DA1">
          <w:rPr>
            <w:rFonts w:ascii="GHEA Grapalat" w:hAnsi="GHEA Grapalat"/>
            <w:sz w:val="24"/>
            <w:szCs w:val="24"/>
          </w:rPr>
          <w:delText xml:space="preserve">5 </w:delText>
        </w:r>
        <w:r w:rsidRPr="00E63619" w:rsidDel="00996DA1">
          <w:rPr>
            <w:rFonts w:ascii="GHEA Grapalat" w:hAnsi="GHEA Grapalat"/>
            <w:sz w:val="24"/>
            <w:szCs w:val="24"/>
          </w:rPr>
          <w:delText>части</w:delText>
        </w:r>
        <w:r w:rsidRPr="009044F1" w:rsidDel="00996DA1">
          <w:rPr>
            <w:rFonts w:ascii="GHEA Grapalat" w:hAnsi="GHEA Grapalat"/>
            <w:sz w:val="24"/>
            <w:szCs w:val="24"/>
          </w:rPr>
          <w:delText xml:space="preserve"> 1 настоящего Приглашения, а</w:delText>
        </w:r>
        <w:r w:rsidR="00090699" w:rsidDel="00996DA1">
          <w:rPr>
            <w:rFonts w:ascii="Courier New" w:hAnsi="Courier New" w:cs="Courier New"/>
            <w:sz w:val="24"/>
            <w:szCs w:val="24"/>
            <w:lang w:val="en-US"/>
          </w:rPr>
          <w:delText> </w:delText>
        </w:r>
        <w:r w:rsidRPr="009044F1" w:rsidDel="00996DA1">
          <w:rPr>
            <w:rFonts w:ascii="GHEA Grapalat" w:hAnsi="GHEA Grapalat"/>
            <w:sz w:val="24"/>
            <w:szCs w:val="24"/>
          </w:rPr>
          <w:delText>погашение предоплаты будет осуществлено в порядке, установленном заключаемым договором.</w:delText>
        </w:r>
        <w:r w:rsidR="00AA7117" w:rsidDel="00996DA1">
          <w:rPr>
            <w:rFonts w:ascii="GHEA Grapalat" w:hAnsi="GHEA Grapalat"/>
            <w:sz w:val="24"/>
            <w:szCs w:val="24"/>
          </w:rPr>
          <w:delText xml:space="preserve"> </w:delText>
        </w:r>
      </w:del>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 xml:space="preserve">В настоящей процедуре не имеют </w:t>
      </w:r>
      <w:del w:id="381" w:author="User" w:date="2024-06-14T08:44:00Z">
        <w:r w:rsidRPr="009044F1" w:rsidDel="003013ED">
          <w:rPr>
            <w:rFonts w:ascii="GHEA Grapalat" w:hAnsi="GHEA Grapalat"/>
          </w:rPr>
          <w:delText xml:space="preserve">права </w:delText>
        </w:r>
      </w:del>
      <w:ins w:id="382" w:author="User" w:date="2024-06-14T08:44:00Z">
        <w:r w:rsidR="003013ED" w:rsidRPr="009044F1">
          <w:rPr>
            <w:rFonts w:ascii="GHEA Grapalat" w:hAnsi="GHEA Grapalat"/>
          </w:rPr>
          <w:t>прав</w:t>
        </w:r>
        <w:r w:rsidR="003013ED">
          <w:rPr>
            <w:rFonts w:ascii="GHEA Grapalat" w:hAnsi="GHEA Grapalat"/>
          </w:rPr>
          <w:t>о</w:t>
        </w:r>
        <w:r w:rsidR="003013ED" w:rsidRPr="009044F1">
          <w:rPr>
            <w:rFonts w:ascii="GHEA Grapalat" w:hAnsi="GHEA Grapalat"/>
          </w:rPr>
          <w:t xml:space="preserve"> </w:t>
        </w:r>
      </w:ins>
      <w:r w:rsidRPr="009044F1">
        <w:rPr>
          <w:rFonts w:ascii="GHEA Grapalat" w:hAnsi="GHEA Grapalat"/>
        </w:rPr>
        <w:t>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лишился  права заключения </w:t>
      </w:r>
      <w:r w:rsidRPr="006622A4">
        <w:rPr>
          <w:rFonts w:ascii="GHEA Grapalat" w:hAnsi="GHEA Grapalat"/>
        </w:rPr>
        <w:lastRenderedPageBreak/>
        <w:t>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w:t>
      </w:r>
      <w:r w:rsidRPr="009044F1">
        <w:rPr>
          <w:rFonts w:ascii="GHEA Grapalat" w:hAnsi="GHEA Grapalat"/>
          <w:color w:val="000000"/>
        </w:rPr>
        <w:lastRenderedPageBreak/>
        <w:t>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383"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w:t>
      </w:r>
      <w:r w:rsidRPr="009044F1">
        <w:rPr>
          <w:rFonts w:ascii="GHEA Grapalat" w:hAnsi="GHEA Grapalat"/>
          <w:sz w:val="24"/>
          <w:szCs w:val="24"/>
        </w:rPr>
        <w:lastRenderedPageBreak/>
        <w:t>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Del="00996DA1" w:rsidRDefault="00096865" w:rsidP="00B46D58">
      <w:pPr>
        <w:widowControl w:val="0"/>
        <w:tabs>
          <w:tab w:val="left" w:pos="1134"/>
        </w:tabs>
        <w:autoSpaceDE w:val="0"/>
        <w:autoSpaceDN w:val="0"/>
        <w:adjustRightInd w:val="0"/>
        <w:spacing w:after="160"/>
        <w:ind w:firstLine="567"/>
        <w:jc w:val="both"/>
        <w:rPr>
          <w:del w:id="384" w:author="User" w:date="2024-06-13T08:37:00Z"/>
          <w:rFonts w:ascii="GHEA Grapalat" w:hAnsi="GHEA Grapalat" w:cs="Arial Unicode"/>
        </w:rPr>
      </w:pPr>
      <w:del w:id="385" w:author="User" w:date="2024-06-13T08:37:00Z">
        <w:r w:rsidRPr="009044F1" w:rsidDel="00996DA1">
          <w:rPr>
            <w:rFonts w:ascii="GHEA Grapalat" w:hAnsi="GHEA Grapalat"/>
          </w:rPr>
          <w:delText>3.</w:delText>
        </w:r>
        <w:r w:rsidR="00E648D1" w:rsidDel="00996DA1">
          <w:rPr>
            <w:rFonts w:ascii="GHEA Grapalat" w:hAnsi="GHEA Grapalat"/>
            <w:lang w:val="hy-AM"/>
          </w:rPr>
          <w:delText>6</w:delText>
        </w:r>
        <w:r w:rsidR="000A15F9" w:rsidRPr="000A15F9" w:rsidDel="00996DA1">
          <w:rPr>
            <w:rFonts w:ascii="GHEA Grapalat" w:hAnsi="GHEA Grapalat"/>
          </w:rPr>
          <w:delText>.</w:delText>
        </w:r>
        <w:r w:rsidR="00ED2352" w:rsidRPr="003A1EBB" w:rsidDel="00996DA1">
          <w:rPr>
            <w:rFonts w:ascii="GHEA Grapalat" w:hAnsi="GHEA Grapalat"/>
          </w:rPr>
          <w:tab/>
        </w:r>
        <w:r w:rsidRPr="009044F1" w:rsidDel="00996DA1">
          <w:rPr>
            <w:rFonts w:ascii="GHEA Grapalat" w:hAnsi="GHEA Grapalat"/>
          </w:rPr>
          <w:delText>При внесении изменений в приглашение окончательный срок подачи заявок исчисляется со дня опубликования в бюллетене объявления об</w:delText>
        </w:r>
        <w:r w:rsidR="00775FAF" w:rsidDel="00996DA1">
          <w:rPr>
            <w:rFonts w:ascii="Courier New" w:hAnsi="Courier New" w:cs="Courier New"/>
            <w:lang w:val="en-US"/>
          </w:rPr>
          <w:delText> </w:delText>
        </w:r>
        <w:r w:rsidRPr="009044F1" w:rsidDel="00996DA1">
          <w:rPr>
            <w:rFonts w:ascii="GHEA Grapalat" w:hAnsi="GHEA Grapalat"/>
          </w:rPr>
          <w:delTex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delText>
        </w:r>
        <w:r w:rsidR="003E40A7" w:rsidDel="00996DA1">
          <w:rPr>
            <w:rStyle w:val="FootnoteReference"/>
            <w:rFonts w:ascii="GHEA Grapalat" w:hAnsi="GHEA Grapalat"/>
          </w:rPr>
          <w:footnoteReference w:customMarkFollows="1" w:id="3"/>
          <w:delText>6</w:delText>
        </w:r>
        <w:r w:rsidRPr="009044F1" w:rsidDel="00996DA1">
          <w:rPr>
            <w:rFonts w:ascii="GHEA Grapalat" w:hAnsi="GHEA Grapalat"/>
          </w:rPr>
          <w:delText xml:space="preserve">. </w:delText>
        </w:r>
      </w:del>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Pr="009044F1">
        <w:rPr>
          <w:rFonts w:ascii="GHEA Grapalat" w:hAnsi="GHEA Grapalat"/>
          <w:sz w:val="24"/>
          <w:szCs w:val="24"/>
        </w:rPr>
        <w:lastRenderedPageBreak/>
        <w:t xml:space="preserve">инструкции по подготовке заявок на </w:t>
      </w:r>
      <w:del w:id="392" w:author="User" w:date="2024-06-14T08:38:00Z">
        <w:r w:rsidRPr="009044F1" w:rsidDel="003013ED">
          <w:rPr>
            <w:rFonts w:ascii="GHEA Grapalat" w:hAnsi="GHEA Grapalat"/>
            <w:sz w:val="24"/>
            <w:szCs w:val="24"/>
          </w:rPr>
          <w:delText>открытый конкурс</w:delText>
        </w:r>
      </w:del>
      <w:ins w:id="393" w:author="User" w:date="2024-06-14T08:38:00Z">
        <w:r w:rsidR="003013ED">
          <w:rPr>
            <w:rFonts w:ascii="GHEA Grapalat" w:hAnsi="GHEA Grapalat"/>
            <w:sz w:val="24"/>
            <w:szCs w:val="24"/>
          </w:rPr>
          <w:t>запрос котиров</w:t>
        </w:r>
      </w:ins>
      <w:ins w:id="394" w:author="User" w:date="2024-06-14T08:39:00Z">
        <w:r w:rsidR="003013ED">
          <w:rPr>
            <w:rFonts w:ascii="GHEA Grapalat" w:hAnsi="GHEA Grapalat"/>
            <w:sz w:val="24"/>
            <w:szCs w:val="24"/>
          </w:rPr>
          <w:t>ки</w:t>
        </w:r>
      </w:ins>
      <w:r w:rsidRPr="009044F1">
        <w:rPr>
          <w:rFonts w:ascii="GHEA Grapalat" w:hAnsi="GHEA Grapalat"/>
          <w:sz w:val="24"/>
          <w:szCs w:val="24"/>
        </w:rPr>
        <w:t>.</w:t>
      </w:r>
    </w:p>
    <w:p w:rsidR="00996DA1" w:rsidRPr="00812E17" w:rsidRDefault="00996DA1" w:rsidP="00996DA1">
      <w:pPr>
        <w:pStyle w:val="BodyTextIndent2"/>
        <w:widowControl w:val="0"/>
        <w:tabs>
          <w:tab w:val="left" w:pos="1134"/>
        </w:tabs>
        <w:spacing w:after="160" w:line="240" w:lineRule="auto"/>
        <w:ind w:firstLine="567"/>
        <w:rPr>
          <w:ins w:id="395" w:author="User" w:date="2024-06-13T08:38:00Z"/>
          <w:rFonts w:ascii="GHEA Grapalat" w:hAnsi="GHEA Grapalat"/>
          <w:sz w:val="22"/>
          <w:szCs w:val="22"/>
        </w:rPr>
      </w:pPr>
      <w:ins w:id="396" w:author="User" w:date="2024-06-13T08:38:00Z">
        <w:r w:rsidRPr="009044F1">
          <w:rPr>
            <w:rFonts w:ascii="GHEA Grapalat" w:hAnsi="GHEA Grapalat"/>
          </w:rPr>
          <w:t>4.2</w:t>
        </w:r>
        <w:r>
          <w:rPr>
            <w:rFonts w:ascii="GHEA Grapalat" w:hAnsi="GHEA Grapalat"/>
          </w:rPr>
          <w:t>.</w:t>
        </w:r>
        <w:r w:rsidRPr="00444026">
          <w:rPr>
            <w:rFonts w:ascii="GHEA Grapalat" w:hAnsi="GHEA Grapalat"/>
          </w:rPr>
          <w:tab/>
        </w:r>
        <w:r w:rsidRPr="002F3B5A">
          <w:rPr>
            <w:rFonts w:ascii="GHEA Grapalat" w:hAnsi="GHEA Grapalat"/>
            <w:sz w:val="22"/>
            <w:szCs w:val="22"/>
          </w:rPr>
          <w:t xml:space="preserve"> </w:t>
        </w:r>
        <w:r w:rsidRPr="005E37E0">
          <w:rPr>
            <w:rFonts w:ascii="GHEA Grapalat" w:hAnsi="GHEA Grapalat"/>
            <w:sz w:val="22"/>
            <w:szCs w:val="22"/>
          </w:rPr>
          <w:t>Заявки на процедуру необходимо представить в комиссию по адресу РА Араратский область г. Масис Ереванян 58  не позднее, чем 1</w:t>
        </w:r>
        <w:r>
          <w:rPr>
            <w:rFonts w:ascii="GHEA Grapalat" w:hAnsi="GHEA Grapalat"/>
            <w:sz w:val="22"/>
            <w:szCs w:val="22"/>
          </w:rPr>
          <w:t>1</w:t>
        </w:r>
        <w:r w:rsidRPr="005E37E0">
          <w:rPr>
            <w:rFonts w:ascii="GHEA Grapalat" w:hAnsi="GHEA Grapalat"/>
            <w:sz w:val="22"/>
            <w:szCs w:val="22"/>
            <w:vertAlign w:val="superscript"/>
          </w:rPr>
          <w:t>00</w:t>
        </w:r>
        <w:r w:rsidRPr="005E37E0">
          <w:rPr>
            <w:rFonts w:ascii="GHEA Grapalat" w:hAnsi="GHEA Grapalat"/>
            <w:sz w:val="22"/>
            <w:szCs w:val="22"/>
          </w:rPr>
          <w:t xml:space="preserve"> часов 7-го дня с даты опубликования в бюллетене объявления и приглашения на настоящую процедуру. </w:t>
        </w:r>
      </w:ins>
    </w:p>
    <w:p w:rsidR="00A80ECD" w:rsidDel="00996DA1" w:rsidRDefault="00A80ECD" w:rsidP="008C6890">
      <w:pPr>
        <w:pStyle w:val="BodyTextIndent2"/>
        <w:widowControl w:val="0"/>
        <w:tabs>
          <w:tab w:val="left" w:pos="1134"/>
        </w:tabs>
        <w:spacing w:after="160" w:line="240" w:lineRule="auto"/>
        <w:ind w:firstLine="567"/>
        <w:rPr>
          <w:del w:id="397" w:author="User" w:date="2024-06-13T08:38:00Z"/>
          <w:rFonts w:ascii="GHEA Grapalat" w:hAnsi="GHEA Grapalat" w:cs="Sylfaen"/>
          <w:sz w:val="24"/>
          <w:szCs w:val="24"/>
        </w:rPr>
      </w:pPr>
      <w:del w:id="398" w:author="User" w:date="2024-06-13T08:38:00Z">
        <w:r w:rsidRPr="009044F1" w:rsidDel="00996DA1">
          <w:rPr>
            <w:rFonts w:ascii="GHEA Grapalat" w:hAnsi="GHEA Grapalat"/>
            <w:sz w:val="24"/>
            <w:szCs w:val="24"/>
          </w:rPr>
          <w:delText>4.2</w:delText>
        </w:r>
        <w:r w:rsidRPr="00444026" w:rsidDel="00996DA1">
          <w:rPr>
            <w:rFonts w:ascii="GHEA Grapalat" w:hAnsi="GHEA Grapalat"/>
            <w:sz w:val="24"/>
            <w:szCs w:val="24"/>
          </w:rPr>
          <w:delText>.</w:delText>
        </w:r>
        <w:r w:rsidRPr="00444026" w:rsidDel="00996DA1">
          <w:rPr>
            <w:rFonts w:ascii="GHEA Grapalat" w:hAnsi="GHEA Grapalat"/>
            <w:sz w:val="24"/>
            <w:szCs w:val="24"/>
          </w:rPr>
          <w:tab/>
        </w:r>
        <w:r w:rsidDel="00996DA1">
          <w:rPr>
            <w:rFonts w:ascii="GHEA Grapalat" w:hAnsi="GHEA Grapalat"/>
            <w:sz w:val="24"/>
            <w:szCs w:val="24"/>
          </w:rPr>
          <w:delText>Заявки на процедуру необходимо представить в комиссию по адресу "</w:delText>
        </w:r>
        <w:r w:rsidDel="00996DA1">
          <w:rPr>
            <w:rFonts w:ascii="GHEA Grapalat" w:hAnsi="GHEA Grapalat"/>
            <w:sz w:val="24"/>
            <w:szCs w:val="24"/>
            <w:vertAlign w:val="subscript"/>
          </w:rPr>
          <w:delText>место подачи заявок</w:delText>
        </w:r>
        <w:r w:rsidDel="00996DA1">
          <w:rPr>
            <w:rFonts w:ascii="GHEA Grapalat" w:hAnsi="GHEA Grapalat"/>
            <w:sz w:val="24"/>
            <w:szCs w:val="24"/>
          </w:rPr>
          <w:delText>" не позднее, чем "</w:delText>
        </w:r>
        <w:r w:rsidDel="00996DA1">
          <w:rPr>
            <w:rFonts w:ascii="GHEA Grapalat" w:hAnsi="GHEA Grapalat"/>
            <w:sz w:val="24"/>
            <w:szCs w:val="24"/>
            <w:vertAlign w:val="subscript"/>
          </w:rPr>
          <w:delText>окончательный срок подачи заявок</w:delText>
        </w:r>
        <w:r w:rsidDel="00996DA1">
          <w:rPr>
            <w:rFonts w:ascii="GHEA Grapalat" w:hAnsi="GHEA Grapalat"/>
            <w:sz w:val="24"/>
            <w:szCs w:val="24"/>
          </w:rPr>
          <w:delText xml:space="preserve">" часов "—"-го дня с даты опубликования в бюллетене объявления и приглашения на настоящую процедуру. </w:delText>
        </w:r>
      </w:del>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ins w:id="399" w:author="User" w:date="2024-06-13T08:38:00Z">
        <w:r w:rsidR="00996DA1" w:rsidRPr="005E37E0">
          <w:rPr>
            <w:rFonts w:ascii="GHEA Grapalat" w:hAnsi="GHEA Grapalat"/>
            <w:sz w:val="22"/>
            <w:szCs w:val="22"/>
          </w:rPr>
          <w:t>Асмик Ёлян</w:t>
        </w:r>
      </w:ins>
      <w:del w:id="400" w:author="User" w:date="2024-06-13T08:38:00Z">
        <w:r w:rsidDel="00996DA1">
          <w:rPr>
            <w:rFonts w:ascii="GHEA Grapalat" w:hAnsi="GHEA Grapalat"/>
            <w:sz w:val="24"/>
            <w:szCs w:val="24"/>
          </w:rPr>
          <w:delText>"</w:delText>
        </w:r>
        <w:r w:rsidDel="00996DA1">
          <w:rPr>
            <w:rFonts w:ascii="GHEA Grapalat" w:hAnsi="GHEA Grapalat"/>
            <w:sz w:val="24"/>
            <w:szCs w:val="24"/>
            <w:vertAlign w:val="subscript"/>
          </w:rPr>
          <w:delText>имя, фамилия секретаря комиссии</w:delText>
        </w:r>
        <w:r w:rsidDel="00996DA1">
          <w:rPr>
            <w:rFonts w:ascii="GHEA Grapalat" w:hAnsi="GHEA Grapalat"/>
            <w:sz w:val="24"/>
            <w:szCs w:val="24"/>
          </w:rPr>
          <w:delText>"</w:delText>
        </w:r>
      </w:del>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40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w:t>
      </w:r>
      <w:del w:id="402" w:author="User" w:date="2024-06-13T08:40:00Z">
        <w:r w:rsidR="005F25EF" w:rsidRPr="008E138A" w:rsidDel="00996DA1">
          <w:rPr>
            <w:rFonts w:ascii="GHEA Grapalat" w:hAnsi="GHEA Grapalat"/>
            <w:sz w:val="24"/>
            <w:szCs w:val="24"/>
          </w:rPr>
          <w:delText xml:space="preserve">а также товарный знак, </w:delText>
        </w:r>
        <w:r w:rsidR="00932115" w:rsidRPr="008E138A" w:rsidDel="00996DA1">
          <w:rPr>
            <w:rFonts w:ascii="GHEA Grapalat" w:hAnsi="GHEA Grapalat" w:cs="Sylfaen"/>
            <w:sz w:val="24"/>
            <w:szCs w:val="24"/>
          </w:rPr>
          <w:delText xml:space="preserve">фирменное наименование, </w:delText>
        </w:r>
        <w:r w:rsidR="005F6602" w:rsidDel="00996DA1">
          <w:rPr>
            <w:rFonts w:ascii="GHEA Grapalat" w:hAnsi="GHEA Grapalat" w:cs="Sylfaen"/>
            <w:sz w:val="24"/>
            <w:szCs w:val="24"/>
          </w:rPr>
          <w:delText>модель</w:delText>
        </w:r>
        <w:r w:rsidR="005F6602" w:rsidRPr="008E138A" w:rsidDel="00996DA1">
          <w:rPr>
            <w:rFonts w:ascii="GHEA Grapalat" w:hAnsi="GHEA Grapalat" w:cs="Sylfaen"/>
            <w:sz w:val="24"/>
            <w:szCs w:val="24"/>
          </w:rPr>
          <w:delText xml:space="preserve"> </w:delText>
        </w:r>
        <w:r w:rsidR="00932115" w:rsidRPr="008E138A" w:rsidDel="00996DA1">
          <w:rPr>
            <w:rFonts w:ascii="GHEA Grapalat" w:hAnsi="GHEA Grapalat" w:cs="Sylfaen"/>
            <w:sz w:val="24"/>
            <w:szCs w:val="24"/>
          </w:rPr>
          <w:delText>и</w:delText>
        </w:r>
        <w:r w:rsidR="00932115" w:rsidRPr="008E138A" w:rsidDel="00996DA1">
          <w:rPr>
            <w:rFonts w:ascii="GHEA Grapalat" w:hAnsi="GHEA Grapalat"/>
            <w:sz w:val="24"/>
            <w:szCs w:val="24"/>
          </w:rPr>
          <w:delText xml:space="preserve"> </w:delText>
        </w:r>
        <w:r w:rsidR="005F25EF" w:rsidRPr="008E138A" w:rsidDel="00996DA1">
          <w:rPr>
            <w:rFonts w:ascii="GHEA Grapalat" w:hAnsi="GHEA Grapalat"/>
            <w:sz w:val="24"/>
            <w:szCs w:val="24"/>
          </w:rPr>
          <w:delText xml:space="preserve">наименование производителя, </w:delText>
        </w:r>
      </w:del>
      <w:r w:rsidR="005F25EF" w:rsidRPr="008E138A">
        <w:rPr>
          <w:rFonts w:ascii="GHEA Grapalat" w:hAnsi="GHEA Grapalat"/>
          <w:sz w:val="24"/>
          <w:szCs w:val="24"/>
        </w:rPr>
        <w:t>(далее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del w:id="403" w:author="User" w:date="2024-06-13T08:40:00Z">
        <w:r w:rsidR="00B82520" w:rsidRPr="008E138A" w:rsidDel="00996DA1">
          <w:rPr>
            <w:rFonts w:ascii="GHEA Grapalat" w:hAnsi="GHEA Grapalat"/>
            <w:sz w:val="24"/>
            <w:szCs w:val="24"/>
          </w:rPr>
          <w:delTex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delText>
        </w:r>
        <w:r w:rsidR="005F6602" w:rsidRPr="002376B5" w:rsidDel="00996DA1">
          <w:rPr>
            <w:rFonts w:ascii="GHEA Grapalat" w:hAnsi="GHEA Grapalat"/>
            <w:sz w:val="24"/>
            <w:szCs w:val="24"/>
          </w:rPr>
          <w:delText xml:space="preserve">модель </w:delText>
        </w:r>
        <w:r w:rsidR="005F6602" w:rsidRPr="002376B5" w:rsidDel="00996DA1">
          <w:rPr>
            <w:rFonts w:ascii="GHEA Grapalat" w:hAnsi="GHEA Grapalat"/>
          </w:rPr>
          <w:delText>если не применяется условие, установленное последним предложением пункта 1.1 настоящей части</w:delText>
        </w:r>
        <w:r w:rsidR="00B82520" w:rsidRPr="008E138A" w:rsidDel="00996DA1">
          <w:rPr>
            <w:rFonts w:ascii="GHEA Grapalat" w:hAnsi="GHEA Grapalat"/>
          </w:rPr>
          <w:delText xml:space="preserve"> </w:delText>
        </w:r>
        <w:r w:rsidR="00EA6AE0" w:rsidRPr="008E138A" w:rsidDel="00996DA1">
          <w:rPr>
            <w:rStyle w:val="FootnoteReference"/>
            <w:rFonts w:ascii="GHEA Grapalat" w:hAnsi="GHEA Grapalat" w:cs="Sylfaen"/>
            <w:sz w:val="24"/>
            <w:szCs w:val="24"/>
          </w:rPr>
          <w:footnoteReference w:customMarkFollows="1" w:id="4"/>
          <w:delText>7</w:delText>
        </w:r>
        <w:r w:rsidR="005F25EF" w:rsidRPr="008E138A" w:rsidDel="00996DA1">
          <w:rPr>
            <w:rFonts w:ascii="GHEA Grapalat" w:hAnsi="GHEA Grapalat" w:cs="Sylfaen"/>
            <w:sz w:val="24"/>
            <w:szCs w:val="24"/>
          </w:rPr>
          <w:delText>:</w:delText>
        </w:r>
        <w:r w:rsidR="00932115" w:rsidRPr="008E138A" w:rsidDel="00996DA1">
          <w:delText xml:space="preserve"> </w:delText>
        </w:r>
      </w:del>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Del="00996DA1" w:rsidRDefault="00094F5C" w:rsidP="00B46D58">
      <w:pPr>
        <w:widowControl w:val="0"/>
        <w:tabs>
          <w:tab w:val="left" w:pos="1134"/>
        </w:tabs>
        <w:spacing w:after="160"/>
        <w:ind w:firstLine="567"/>
        <w:jc w:val="both"/>
        <w:rPr>
          <w:del w:id="408" w:author="User" w:date="2024-06-13T08:40:00Z"/>
          <w:rFonts w:ascii="GHEA Grapalat" w:hAnsi="GHEA Grapalat"/>
        </w:rPr>
      </w:pPr>
      <w:del w:id="409" w:author="User" w:date="2024-06-13T08:40:00Z">
        <w:r w:rsidDel="00996DA1">
          <w:rPr>
            <w:rFonts w:ascii="GHEA Grapalat" w:hAnsi="GHEA Grapalat"/>
          </w:rPr>
          <w:delText>4</w:delText>
        </w:r>
        <w:r w:rsidR="00E326DD" w:rsidRPr="009044F1" w:rsidDel="00996DA1">
          <w:rPr>
            <w:rFonts w:ascii="GHEA Grapalat" w:hAnsi="GHEA Grapalat"/>
          </w:rPr>
          <w:delText>)</w:delText>
        </w:r>
        <w:r w:rsidR="00444026" w:rsidRPr="005114D0" w:rsidDel="00996DA1">
          <w:rPr>
            <w:rFonts w:ascii="GHEA Grapalat" w:hAnsi="GHEA Grapalat"/>
          </w:rPr>
          <w:tab/>
        </w:r>
        <w:r w:rsidR="00E326DD" w:rsidRPr="009044F1" w:rsidDel="00996DA1">
          <w:rPr>
            <w:rFonts w:ascii="GHEA Grapalat" w:hAnsi="GHEA Grapalat"/>
          </w:rPr>
          <w:delText>обеспечение заявки</w:delText>
        </w:r>
        <w:r w:rsidR="0067389F" w:rsidRPr="000811C1" w:rsidDel="00996DA1">
          <w:rPr>
            <w:rFonts w:ascii="GHEA Grapalat" w:hAnsi="GHEA Grapalat"/>
          </w:rPr>
          <w:delText>-</w:delText>
        </w:r>
        <w:r w:rsidR="0067389F" w:rsidRPr="009044F1" w:rsidDel="00996DA1">
          <w:rPr>
            <w:rFonts w:ascii="GHEA Grapalat" w:hAnsi="GHEA Grapalat"/>
          </w:rPr>
          <w:delText xml:space="preserve"> </w:delText>
        </w:r>
        <w:r w:rsidR="00E326DD" w:rsidRPr="009044F1" w:rsidDel="00996DA1">
          <w:rPr>
            <w:rFonts w:ascii="GHEA Grapalat" w:hAnsi="GHEA Grapalat"/>
          </w:rPr>
          <w:delText>в форме наличных денег или банковской гарантии</w:delText>
        </w:r>
        <w:r w:rsidR="00395F4A" w:rsidDel="00996DA1">
          <w:rPr>
            <w:rFonts w:ascii="GHEA Grapalat" w:hAnsi="GHEA Grapalat"/>
            <w:lang w:val="hy-AM"/>
          </w:rPr>
          <w:delText>.</w:delText>
        </w:r>
        <w:r w:rsidR="005700F1" w:rsidDel="00996DA1">
          <w:rPr>
            <w:rStyle w:val="FootnoteReference"/>
            <w:rFonts w:ascii="GHEA Grapalat" w:hAnsi="GHEA Grapalat"/>
          </w:rPr>
          <w:footnoteReference w:customMarkFollows="1" w:id="5"/>
          <w:delText>8</w:delText>
        </w:r>
      </w:del>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lastRenderedPageBreak/>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Del="00996DA1" w:rsidRDefault="00FA0E41" w:rsidP="00B46D58">
      <w:pPr>
        <w:widowControl w:val="0"/>
        <w:spacing w:after="160"/>
        <w:ind w:firstLine="567"/>
        <w:jc w:val="center"/>
        <w:rPr>
          <w:del w:id="413" w:author="User" w:date="2024-06-13T08:41:00Z"/>
          <w:rFonts w:ascii="GHEA Grapalat" w:hAnsi="GHEA Grapalat"/>
          <w:b/>
        </w:rPr>
      </w:pPr>
    </w:p>
    <w:p w:rsidR="00096865" w:rsidRPr="00221C7B" w:rsidDel="00996DA1" w:rsidRDefault="000D701E" w:rsidP="00B46D58">
      <w:pPr>
        <w:widowControl w:val="0"/>
        <w:spacing w:after="160"/>
        <w:jc w:val="center"/>
        <w:rPr>
          <w:del w:id="414" w:author="User" w:date="2024-06-13T08:41:00Z"/>
          <w:rFonts w:ascii="GHEA Grapalat" w:hAnsi="GHEA Grapalat"/>
          <w:b/>
        </w:rPr>
      </w:pPr>
      <w:del w:id="415" w:author="User" w:date="2024-06-13T08:41:00Z">
        <w:r w:rsidRPr="009044F1" w:rsidDel="00996DA1">
          <w:rPr>
            <w:rFonts w:ascii="GHEA Grapalat" w:hAnsi="GHEA Grapalat"/>
            <w:b/>
          </w:rPr>
          <w:delText xml:space="preserve">7. ОБЕСПЕЧЕНИЕ ЗАЯВКИ </w:delText>
        </w:r>
      </w:del>
    </w:p>
    <w:p w:rsidR="007A3EE6" w:rsidRPr="00681F45" w:rsidDel="00996DA1" w:rsidRDefault="00283198" w:rsidP="00B46D58">
      <w:pPr>
        <w:widowControl w:val="0"/>
        <w:tabs>
          <w:tab w:val="left" w:pos="1134"/>
        </w:tabs>
        <w:spacing w:after="160"/>
        <w:ind w:firstLine="567"/>
        <w:jc w:val="both"/>
        <w:rPr>
          <w:del w:id="416" w:author="User" w:date="2024-06-13T08:41:00Z"/>
          <w:rFonts w:ascii="GHEA Grapalat" w:hAnsi="GHEA Grapalat"/>
        </w:rPr>
      </w:pPr>
      <w:del w:id="417" w:author="User" w:date="2024-06-13T08:41:00Z">
        <w:r w:rsidRPr="009044F1" w:rsidDel="00996DA1">
          <w:rPr>
            <w:rFonts w:ascii="GHEA Grapalat" w:hAnsi="GHEA Grapalat"/>
          </w:rPr>
          <w:delText>7.1.</w:delText>
        </w:r>
        <w:r w:rsidR="00A34DFE" w:rsidRPr="005114D0" w:rsidDel="00996DA1">
          <w:rPr>
            <w:rFonts w:ascii="GHEA Grapalat" w:hAnsi="GHEA Grapalat"/>
          </w:rPr>
          <w:tab/>
        </w:r>
        <w:r w:rsidRPr="009044F1" w:rsidDel="00996DA1">
          <w:rPr>
            <w:rFonts w:ascii="GHEA Grapalat" w:hAnsi="GHEA Grapalat"/>
          </w:rPr>
          <w:delText>Участник заявкой в порядке, установленном настоящим Приглашением, представляет обеспечение заявки</w:delText>
        </w:r>
        <w:r w:rsidR="00681F45" w:rsidDel="00996DA1">
          <w:rPr>
            <w:rFonts w:ascii="GHEA Grapalat" w:hAnsi="GHEA Grapalat"/>
          </w:rPr>
          <w:delText>.</w:delText>
        </w:r>
      </w:del>
    </w:p>
    <w:p w:rsidR="00903898" w:rsidRPr="009044F1" w:rsidDel="00996DA1" w:rsidRDefault="00771C0F" w:rsidP="00B46D58">
      <w:pPr>
        <w:widowControl w:val="0"/>
        <w:spacing w:after="160"/>
        <w:ind w:firstLine="567"/>
        <w:jc w:val="both"/>
        <w:rPr>
          <w:del w:id="418" w:author="User" w:date="2024-06-13T08:41:00Z"/>
          <w:rFonts w:ascii="GHEA Grapalat" w:hAnsi="GHEA Grapalat" w:cs="Sylfaen"/>
        </w:rPr>
      </w:pPr>
      <w:del w:id="419" w:author="User" w:date="2024-06-13T08:41:00Z">
        <w:r w:rsidRPr="009044F1" w:rsidDel="00996DA1">
          <w:rPr>
            <w:rFonts w:ascii="GHEA Grapalat" w:hAnsi="GHEA Grapalat"/>
          </w:rPr>
          <w:delText>Обеспечение заявки представляется в виде банковской гарантии</w:delText>
        </w:r>
        <w:r w:rsidR="008463FB" w:rsidDel="00996DA1">
          <w:rPr>
            <w:rFonts w:ascii="GHEA Grapalat" w:hAnsi="GHEA Grapalat"/>
          </w:rPr>
          <w:delText xml:space="preserve"> (Приложение 3)</w:delText>
        </w:r>
        <w:r w:rsidRPr="009044F1" w:rsidDel="00996DA1">
          <w:rPr>
            <w:rFonts w:ascii="GHEA Grapalat" w:hAnsi="GHEA Grapalat"/>
          </w:rPr>
          <w:delText xml:space="preserve"> или наличных денег в размере, равном пяти процентам </w:delText>
        </w:r>
        <w:r w:rsidR="00682AE5" w:rsidDel="00996DA1">
          <w:rPr>
            <w:rFonts w:ascii="GHEA Grapalat" w:hAnsi="GHEA Grapalat"/>
          </w:rPr>
          <w:delText>цены закупки</w:delText>
        </w:r>
        <w:r w:rsidR="00682AE5" w:rsidRPr="009044F1" w:rsidDel="00996DA1">
          <w:rPr>
            <w:rFonts w:ascii="GHEA Grapalat" w:hAnsi="GHEA Grapalat"/>
          </w:rPr>
          <w:delText xml:space="preserve">. </w:delText>
        </w:r>
        <w:r w:rsidR="00682AE5" w:rsidRPr="003C6EB1" w:rsidDel="00996DA1">
          <w:rPr>
            <w:rFonts w:ascii="GHEA Grapalat" w:hAnsi="GHEA Grapalat"/>
          </w:rPr>
          <w:delText xml:space="preserve">Если ценовое предложение участника превышает цену </w:delText>
        </w:r>
        <w:r w:rsidR="00682AE5" w:rsidDel="00996DA1">
          <w:rPr>
            <w:rFonts w:ascii="GHEA Grapalat" w:hAnsi="GHEA Grapalat"/>
          </w:rPr>
          <w:delText>за</w:delText>
        </w:r>
        <w:r w:rsidR="00682AE5" w:rsidRPr="003C6EB1" w:rsidDel="00996DA1">
          <w:rPr>
            <w:rFonts w:ascii="GHEA Grapalat" w:hAnsi="GHEA Grapalat"/>
          </w:rPr>
          <w:delText>купки, то размер обеспечения заявки равен пяти процентам ценового предложения</w:delText>
        </w:r>
        <w:r w:rsidR="00682AE5" w:rsidDel="00996DA1">
          <w:rPr>
            <w:rFonts w:ascii="GHEA Grapalat" w:hAnsi="GHEA Grapalat"/>
          </w:rPr>
          <w:delText>.</w:delText>
        </w:r>
        <w:r w:rsidRPr="009044F1" w:rsidDel="00996DA1">
          <w:rPr>
            <w:rFonts w:ascii="GHEA Grapalat" w:hAnsi="GHEA Grapalat"/>
          </w:rPr>
          <w:delTex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delText>
        </w:r>
      </w:del>
    </w:p>
    <w:p w:rsidR="007A2CBF" w:rsidRPr="009044F1" w:rsidDel="00996DA1" w:rsidRDefault="001578D4" w:rsidP="007A2CBF">
      <w:pPr>
        <w:widowControl w:val="0"/>
        <w:spacing w:after="160"/>
        <w:ind w:firstLine="567"/>
        <w:jc w:val="both"/>
        <w:rPr>
          <w:del w:id="420" w:author="User" w:date="2024-06-13T08:41:00Z"/>
          <w:rFonts w:ascii="GHEA Grapalat" w:hAnsi="GHEA Grapalat" w:cs="Sylfaen"/>
        </w:rPr>
      </w:pPr>
      <w:del w:id="421" w:author="User" w:date="2024-06-13T08:41:00Z">
        <w:r w:rsidRPr="009044F1" w:rsidDel="00996DA1">
          <w:rPr>
            <w:rFonts w:ascii="GHEA Grapalat" w:hAnsi="GHEA Grapalat"/>
          </w:rPr>
          <w:delTex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delText>
        </w:r>
        <w:r w:rsidR="00FC1A85" w:rsidDel="00996DA1">
          <w:rPr>
            <w:rFonts w:ascii="GHEA Grapalat" w:hAnsi="GHEA Grapalat"/>
          </w:rPr>
          <w:delText>,</w:delText>
        </w:r>
        <w:r w:rsidRPr="009044F1" w:rsidDel="00996DA1">
          <w:rPr>
            <w:rFonts w:ascii="GHEA Grapalat" w:hAnsi="GHEA Grapalat"/>
          </w:rPr>
          <w:delText xml:space="preserve"> за исключением случаев, предусмотренных пунктом 7.3 части 1 настоящего приглашения. </w:delText>
        </w:r>
        <w:r w:rsidR="007A2CBF" w:rsidDel="00996DA1">
          <w:rPr>
            <w:rFonts w:ascii="GHEA Grapalat" w:hAnsi="GHEA Grapalat"/>
          </w:rPr>
          <w:delTex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delText>
        </w:r>
        <w:r w:rsidR="007A2CBF" w:rsidRPr="007A2CBF" w:rsidDel="00996DA1">
          <w:rPr>
            <w:rFonts w:ascii="GHEA Grapalat" w:hAnsi="GHEA Grapalat"/>
          </w:rPr>
          <w:delText>следующих за истечением периода ожидания</w:delText>
        </w:r>
        <w:r w:rsidR="007A2CBF" w:rsidDel="00996DA1">
          <w:rPr>
            <w:rFonts w:ascii="GHEA Grapalat" w:hAnsi="GHEA Grapalat"/>
          </w:rPr>
          <w:delText>, если результаты процедуры закупки не обжалованы.</w:delText>
        </w:r>
        <w:r w:rsidR="007A2CBF" w:rsidDel="00996DA1">
          <w:delText xml:space="preserve"> </w:delText>
        </w:r>
        <w:r w:rsidR="007A2CBF" w:rsidDel="00996DA1">
          <w:rPr>
            <w:rFonts w:ascii="GHEA Grapalat" w:hAnsi="GHEA Grapalat"/>
          </w:rPr>
          <w:delTex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delText>
        </w:r>
        <w:r w:rsidR="00864673" w:rsidDel="00996DA1">
          <w:rPr>
            <w:rFonts w:ascii="GHEA Grapalat" w:hAnsi="GHEA Grapalat"/>
          </w:rPr>
          <w:delText>.</w:delText>
        </w:r>
      </w:del>
    </w:p>
    <w:p w:rsidR="00B522C1" w:rsidRPr="009044F1" w:rsidDel="00996DA1" w:rsidRDefault="00B522C1" w:rsidP="00B522C1">
      <w:pPr>
        <w:widowControl w:val="0"/>
        <w:spacing w:after="160"/>
        <w:ind w:firstLine="567"/>
        <w:jc w:val="both"/>
        <w:rPr>
          <w:del w:id="422" w:author="User" w:date="2024-06-13T08:41:00Z"/>
          <w:rFonts w:ascii="GHEA Grapalat" w:hAnsi="GHEA Grapalat" w:cs="Sylfaen"/>
        </w:rPr>
      </w:pPr>
      <w:del w:id="423" w:author="User" w:date="2024-06-13T08:41:00Z">
        <w:r w:rsidRPr="00430362" w:rsidDel="00996DA1">
          <w:rPr>
            <w:rFonts w:ascii="GHEA Grapalat" w:hAnsi="GHEA Grapalat"/>
          </w:rPr>
          <w:delTex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delText>
        </w:r>
        <w:r w:rsidDel="00996DA1">
          <w:rPr>
            <w:rFonts w:ascii="GHEA Grapalat" w:hAnsi="GHEA Grapalat"/>
          </w:rPr>
          <w:delText xml:space="preserve">предусмотрении </w:delText>
        </w:r>
        <w:r w:rsidRPr="00430362" w:rsidDel="00996DA1">
          <w:rPr>
            <w:rFonts w:ascii="GHEA Grapalat" w:hAnsi="GHEA Grapalat"/>
          </w:rPr>
          <w:delText>финансовых средств</w:delText>
        </w:r>
        <w:r w:rsidDel="00996DA1">
          <w:rPr>
            <w:rFonts w:ascii="GHEA Grapalat" w:hAnsi="GHEA Grapalat"/>
          </w:rPr>
          <w:delText>.</w:delText>
        </w:r>
        <w:r w:rsidDel="00996DA1">
          <w:rPr>
            <w:rFonts w:ascii="GHEA Grapalat" w:hAnsi="GHEA Grapalat"/>
            <w:lang w:val="hy-AM"/>
          </w:rPr>
          <w:delText xml:space="preserve"> </w:delText>
        </w:r>
        <w:r w:rsidRPr="001D6EBF" w:rsidDel="00996DA1">
          <w:rPr>
            <w:rFonts w:ascii="GHEA Grapalat" w:hAnsi="GHEA Grapalat"/>
          </w:rPr>
          <w:delText>Если в течение шести месяцев со дня заключения договора финансовые средства для исполнения договора не предусмотр</w:delText>
        </w:r>
        <w:r w:rsidDel="00996DA1">
          <w:rPr>
            <w:rFonts w:ascii="GHEA Grapalat" w:hAnsi="GHEA Grapalat"/>
          </w:rPr>
          <w:delText>иваются</w:delText>
        </w:r>
        <w:r w:rsidRPr="001D6EBF" w:rsidDel="00996DA1">
          <w:rPr>
            <w:rFonts w:ascii="GHEA Grapalat" w:hAnsi="GHEA Grapalat"/>
          </w:rPr>
          <w:delText xml:space="preserve"> и договор расторгается, то обеспечение заявки возвращается в течение пяти рабочих дней со дня расторжения договора</w:delText>
        </w:r>
        <w:r w:rsidDel="00996DA1">
          <w:rPr>
            <w:rFonts w:ascii="GHEA Grapalat" w:hAnsi="GHEA Grapalat"/>
          </w:rPr>
          <w:delText>.</w:delText>
        </w:r>
        <w:r w:rsidR="003D7F6E" w:rsidRPr="003D7F6E" w:rsidDel="00996DA1">
          <w:rPr>
            <w:rFonts w:ascii="GHEA Grapalat" w:hAnsi="GHEA Grapalat"/>
            <w:vertAlign w:val="superscript"/>
          </w:rPr>
          <w:delText>9.1</w:delText>
        </w:r>
      </w:del>
    </w:p>
    <w:p w:rsidR="00C0350C" w:rsidRPr="00EA262B" w:rsidDel="00996DA1" w:rsidRDefault="00C0350C" w:rsidP="000D4D0B">
      <w:pPr>
        <w:widowControl w:val="0"/>
        <w:tabs>
          <w:tab w:val="left" w:pos="1134"/>
        </w:tabs>
        <w:ind w:firstLine="567"/>
        <w:jc w:val="both"/>
        <w:rPr>
          <w:del w:id="424" w:author="User" w:date="2024-06-13T08:41:00Z"/>
          <w:rFonts w:ascii="GHEA Grapalat" w:hAnsi="GHEA Grapalat"/>
        </w:rPr>
      </w:pPr>
      <w:del w:id="425" w:author="User" w:date="2024-06-13T08:41:00Z">
        <w:r w:rsidRPr="00B2678A" w:rsidDel="00996DA1">
          <w:rPr>
            <w:rFonts w:ascii="GHEA Grapalat" w:hAnsi="GHEA Grapalat"/>
          </w:rPr>
          <w:delText>Руководитель заказчика письменно информирует о возврате обеспечения заявки в сроки, предусмотренные настоящим пунктом</w:delText>
        </w:r>
        <w:r w:rsidR="00EA262B" w:rsidRPr="000D4D0B" w:rsidDel="00996DA1">
          <w:rPr>
            <w:rFonts w:ascii="GHEA Grapalat" w:hAnsi="GHEA Grapalat"/>
          </w:rPr>
          <w:delText>:</w:delText>
        </w:r>
      </w:del>
    </w:p>
    <w:p w:rsidR="00C0350C" w:rsidRPr="00B2678A" w:rsidDel="00996DA1" w:rsidRDefault="00C0350C" w:rsidP="000D4D0B">
      <w:pPr>
        <w:widowControl w:val="0"/>
        <w:tabs>
          <w:tab w:val="left" w:pos="1134"/>
        </w:tabs>
        <w:ind w:firstLine="567"/>
        <w:jc w:val="both"/>
        <w:rPr>
          <w:del w:id="426" w:author="User" w:date="2024-06-13T08:41:00Z"/>
          <w:rFonts w:ascii="GHEA Grapalat" w:hAnsi="GHEA Grapalat"/>
        </w:rPr>
      </w:pPr>
      <w:del w:id="427" w:author="User" w:date="2024-06-13T08:41:00Z">
        <w:r w:rsidRPr="00B2678A" w:rsidDel="00996DA1">
          <w:rPr>
            <w:rFonts w:ascii="GHEA Grapalat" w:hAnsi="GHEA Grapalat"/>
          </w:rPr>
          <w:delText>- в случае обеспечения, представленного в виде наличных денег-</w:delText>
        </w:r>
        <w:r w:rsidRPr="003226FA" w:rsidDel="00996DA1">
          <w:rPr>
            <w:rFonts w:ascii="GHEA Grapalat" w:hAnsi="GHEA Grapalat"/>
          </w:rPr>
          <w:delText>Министерств</w:delText>
        </w:r>
        <w:r w:rsidDel="00996DA1">
          <w:rPr>
            <w:rFonts w:ascii="GHEA Grapalat" w:hAnsi="GHEA Grapalat"/>
            <w:lang w:val="en-US"/>
          </w:rPr>
          <w:delText>o</w:delText>
        </w:r>
        <w:r w:rsidRPr="003226FA" w:rsidDel="00996DA1">
          <w:rPr>
            <w:rFonts w:ascii="GHEA Grapalat" w:hAnsi="GHEA Grapalat"/>
          </w:rPr>
          <w:delText xml:space="preserve"> финансов</w:delText>
        </w:r>
        <w:r w:rsidRPr="00B2678A" w:rsidDel="00996DA1">
          <w:rPr>
            <w:rFonts w:ascii="GHEA Grapalat" w:hAnsi="GHEA Grapalat"/>
          </w:rPr>
          <w:delText xml:space="preserve"> </w:delText>
        </w:r>
        <w:r w:rsidDel="00996DA1">
          <w:rPr>
            <w:rFonts w:ascii="GHEA Grapalat" w:hAnsi="GHEA Grapalat"/>
          </w:rPr>
          <w:delText>РА</w:delText>
        </w:r>
        <w:r w:rsidRPr="003226FA" w:rsidDel="00996DA1">
          <w:rPr>
            <w:rFonts w:ascii="GHEA Grapalat" w:hAnsi="GHEA Grapalat"/>
          </w:rPr>
          <w:delText xml:space="preserve"> </w:delText>
        </w:r>
        <w:r w:rsidRPr="00B2678A" w:rsidDel="00996DA1">
          <w:rPr>
            <w:rFonts w:ascii="GHEA Grapalat" w:hAnsi="GHEA Grapalat"/>
          </w:rPr>
          <w:delText xml:space="preserve">приложив копию </w:delText>
        </w:r>
        <w:r w:rsidRPr="00700209" w:rsidDel="00996DA1">
          <w:rPr>
            <w:rFonts w:ascii="GHEA Grapalat" w:hAnsi="GHEA Grapalat"/>
          </w:rPr>
          <w:delText>представленного заявкой</w:delText>
        </w:r>
        <w:r w:rsidRPr="008D6463" w:rsidDel="00996DA1">
          <w:rPr>
            <w:rFonts w:ascii="GHEA Grapalat" w:hAnsi="GHEA Grapalat"/>
          </w:rPr>
          <w:delText xml:space="preserve"> </w:delText>
        </w:r>
        <w:r w:rsidRPr="00B2678A" w:rsidDel="00996DA1">
          <w:rPr>
            <w:rFonts w:ascii="GHEA Grapalat" w:hAnsi="GHEA Grapalat"/>
          </w:rPr>
          <w:delText>документа</w:delText>
        </w:r>
        <w:r w:rsidRPr="008D6463" w:rsidDel="00996DA1">
          <w:rPr>
            <w:rFonts w:ascii="GHEA Grapalat" w:hAnsi="GHEA Grapalat"/>
          </w:rPr>
          <w:delText xml:space="preserve"> </w:delText>
        </w:r>
        <w:r w:rsidRPr="004A1042" w:rsidDel="00996DA1">
          <w:rPr>
            <w:rFonts w:ascii="GHEA Grapalat" w:hAnsi="GHEA Grapalat"/>
          </w:rPr>
          <w:delText>обосновывающ</w:delText>
        </w:r>
        <w:r w:rsidDel="00996DA1">
          <w:rPr>
            <w:rFonts w:ascii="GHEA Grapalat" w:hAnsi="GHEA Grapalat"/>
          </w:rPr>
          <w:delText>ую</w:delText>
        </w:r>
        <w:r w:rsidRPr="004A1042" w:rsidDel="00996DA1">
          <w:rPr>
            <w:rFonts w:ascii="GHEA Grapalat" w:hAnsi="GHEA Grapalat"/>
          </w:rPr>
          <w:delText xml:space="preserve"> выплату</w:delText>
        </w:r>
        <w:r w:rsidRPr="00B2678A" w:rsidDel="00996DA1">
          <w:rPr>
            <w:rFonts w:ascii="GHEA Grapalat" w:hAnsi="GHEA Grapalat"/>
          </w:rPr>
          <w:delText xml:space="preserve">, </w:delText>
        </w:r>
      </w:del>
    </w:p>
    <w:p w:rsidR="00C0350C" w:rsidRPr="00B2678A" w:rsidDel="00996DA1" w:rsidRDefault="00C0350C" w:rsidP="000D4D0B">
      <w:pPr>
        <w:widowControl w:val="0"/>
        <w:tabs>
          <w:tab w:val="left" w:pos="1134"/>
        </w:tabs>
        <w:ind w:firstLine="567"/>
        <w:jc w:val="both"/>
        <w:rPr>
          <w:del w:id="428" w:author="User" w:date="2024-06-13T08:41:00Z"/>
          <w:rFonts w:ascii="GHEA Grapalat" w:hAnsi="GHEA Grapalat"/>
        </w:rPr>
      </w:pPr>
      <w:del w:id="429" w:author="User" w:date="2024-06-13T08:41:00Z">
        <w:r w:rsidRPr="00B2678A" w:rsidDel="00996DA1">
          <w:rPr>
            <w:rFonts w:ascii="GHEA Grapalat" w:hAnsi="GHEA Grapalat"/>
          </w:rPr>
          <w:delText xml:space="preserve">- в случае обеспечения, представленного в виде банковской гарантии </w:delText>
        </w:r>
        <w:r w:rsidDel="00996DA1">
          <w:rPr>
            <w:rFonts w:ascii="GHEA Grapalat" w:hAnsi="GHEA Grapalat"/>
          </w:rPr>
          <w:delText>-</w:delText>
        </w:r>
        <w:r w:rsidRPr="00B2678A" w:rsidDel="00996DA1">
          <w:rPr>
            <w:rFonts w:ascii="GHEA Grapalat" w:hAnsi="GHEA Grapalat"/>
          </w:rPr>
          <w:delText xml:space="preserve"> выдавш</w:delText>
        </w:r>
        <w:r w:rsidDel="00996DA1">
          <w:rPr>
            <w:rFonts w:ascii="GHEA Grapalat" w:hAnsi="GHEA Grapalat"/>
          </w:rPr>
          <w:delText xml:space="preserve">ий </w:delText>
        </w:r>
        <w:r w:rsidRPr="00B2678A" w:rsidDel="00996DA1">
          <w:rPr>
            <w:rFonts w:ascii="GHEA Grapalat" w:hAnsi="GHEA Grapalat"/>
          </w:rPr>
          <w:delText>гарантию</w:delText>
        </w:r>
        <w:r w:rsidRPr="001826BF" w:rsidDel="00996DA1">
          <w:rPr>
            <w:rFonts w:ascii="GHEA Grapalat" w:hAnsi="GHEA Grapalat"/>
          </w:rPr>
          <w:delText xml:space="preserve"> </w:delText>
        </w:r>
        <w:r w:rsidRPr="007D0088" w:rsidDel="00996DA1">
          <w:rPr>
            <w:rFonts w:ascii="GHEA Grapalat" w:hAnsi="GHEA Grapalat"/>
          </w:rPr>
          <w:delText>банк</w:delText>
        </w:r>
        <w:r w:rsidDel="00996DA1">
          <w:rPr>
            <w:rFonts w:ascii="GHEA Grapalat" w:hAnsi="GHEA Grapalat"/>
          </w:rPr>
          <w:delText>.</w:delText>
        </w:r>
      </w:del>
    </w:p>
    <w:p w:rsidR="00C0350C" w:rsidDel="00996DA1" w:rsidRDefault="00C0350C" w:rsidP="00B46D58">
      <w:pPr>
        <w:widowControl w:val="0"/>
        <w:tabs>
          <w:tab w:val="left" w:pos="1134"/>
        </w:tabs>
        <w:spacing w:after="160"/>
        <w:ind w:firstLine="567"/>
        <w:jc w:val="both"/>
        <w:rPr>
          <w:del w:id="430" w:author="User" w:date="2024-06-13T08:41:00Z"/>
          <w:rFonts w:ascii="GHEA Grapalat" w:hAnsi="GHEA Grapalat"/>
        </w:rPr>
      </w:pPr>
    </w:p>
    <w:p w:rsidR="000A7528" w:rsidRPr="00681F45" w:rsidDel="00996DA1" w:rsidRDefault="00283198" w:rsidP="00B46D58">
      <w:pPr>
        <w:widowControl w:val="0"/>
        <w:tabs>
          <w:tab w:val="left" w:pos="1134"/>
        </w:tabs>
        <w:spacing w:after="160"/>
        <w:ind w:firstLine="567"/>
        <w:jc w:val="both"/>
        <w:rPr>
          <w:del w:id="431" w:author="User" w:date="2024-06-13T08:41:00Z"/>
          <w:rFonts w:ascii="GHEA Grapalat" w:hAnsi="GHEA Grapalat"/>
        </w:rPr>
      </w:pPr>
      <w:del w:id="432" w:author="User" w:date="2024-06-13T08:41:00Z">
        <w:r w:rsidRPr="009044F1" w:rsidDel="00996DA1">
          <w:rPr>
            <w:rFonts w:ascii="GHEA Grapalat" w:hAnsi="GHEA Grapalat"/>
          </w:rPr>
          <w:delText>7.2.</w:delText>
        </w:r>
        <w:r w:rsidR="003A6791" w:rsidRPr="005114D0" w:rsidDel="00996DA1">
          <w:rPr>
            <w:rFonts w:ascii="GHEA Grapalat" w:hAnsi="GHEA Grapalat"/>
          </w:rPr>
          <w:tab/>
        </w:r>
        <w:r w:rsidRPr="009044F1" w:rsidDel="00996DA1">
          <w:rPr>
            <w:rFonts w:ascii="GHEA Grapalat" w:hAnsi="GHEA Grapalat"/>
          </w:rPr>
          <w:delText>При организации проце</w:delText>
        </w:r>
        <w:r w:rsidR="00681F45" w:rsidDel="00996DA1">
          <w:rPr>
            <w:rFonts w:ascii="GHEA Grapalat" w:hAnsi="GHEA Grapalat"/>
          </w:rPr>
          <w:delText>дуры закупки по лотам</w:delText>
        </w:r>
        <w:r w:rsidR="007F263C" w:rsidDel="00996DA1">
          <w:rPr>
            <w:rFonts w:ascii="GHEA Grapalat" w:hAnsi="GHEA Grapalat"/>
          </w:rPr>
          <w:delText xml:space="preserve"> если</w:delText>
        </w:r>
        <w:r w:rsidR="00681F45" w:rsidDel="00996DA1">
          <w:rPr>
            <w:rFonts w:ascii="GHEA Grapalat" w:hAnsi="GHEA Grapalat"/>
          </w:rPr>
          <w:delText>:</w:delText>
        </w:r>
      </w:del>
    </w:p>
    <w:p w:rsidR="00B72055" w:rsidRPr="00FF4B9E" w:rsidDel="00996DA1" w:rsidRDefault="000A7528" w:rsidP="00B46D58">
      <w:pPr>
        <w:widowControl w:val="0"/>
        <w:tabs>
          <w:tab w:val="left" w:pos="1134"/>
        </w:tabs>
        <w:spacing w:after="160"/>
        <w:ind w:firstLine="567"/>
        <w:jc w:val="both"/>
        <w:rPr>
          <w:del w:id="433" w:author="User" w:date="2024-06-13T08:41:00Z"/>
          <w:rFonts w:ascii="GHEA Grapalat" w:hAnsi="GHEA Grapalat" w:cs="Sylfaen"/>
        </w:rPr>
      </w:pPr>
      <w:del w:id="434" w:author="User" w:date="2024-06-13T08:41:00Z">
        <w:r w:rsidRPr="00A502FC" w:rsidDel="00996DA1">
          <w:rPr>
            <w:rFonts w:ascii="GHEA Grapalat" w:hAnsi="GHEA Grapalat"/>
          </w:rPr>
          <w:delText>а.</w:delText>
        </w:r>
        <w:r w:rsidR="003A6791" w:rsidRPr="00A502FC" w:rsidDel="00996DA1">
          <w:rPr>
            <w:rFonts w:ascii="GHEA Grapalat" w:hAnsi="GHEA Grapalat"/>
          </w:rPr>
          <w:tab/>
        </w:r>
        <w:r w:rsidRPr="00A502FC" w:rsidDel="00996DA1">
          <w:rPr>
            <w:rFonts w:ascii="GHEA Grapalat" w:hAnsi="GHEA Grapalat"/>
          </w:rPr>
          <w:delText xml:space="preserve">участник подает заявку на более чем один лот, то может представить обеспечение заявки как для каждого лота в отдельности, так и для всех лотов. </w:delText>
        </w:r>
        <w:r w:rsidR="00B72055" w:rsidRPr="00A502FC" w:rsidDel="00996DA1">
          <w:rPr>
            <w:rFonts w:ascii="GHEA Grapalat" w:hAnsi="GHEA Grapalat"/>
          </w:rPr>
          <w:delText>В</w:delText>
        </w:r>
        <w:r w:rsidR="00B72055" w:rsidRPr="00A502FC" w:rsidDel="00996DA1">
          <w:rPr>
            <w:rFonts w:ascii="Courier New" w:hAnsi="Courier New" w:cs="Courier New"/>
          </w:rPr>
          <w:delText> </w:delText>
        </w:r>
        <w:r w:rsidR="00B72055" w:rsidRPr="00A502FC" w:rsidDel="00996DA1">
          <w:rPr>
            <w:rFonts w:ascii="GHEA Grapalat" w:hAnsi="GHEA Grapalat"/>
          </w:rPr>
          <w:delText>случае представления одного обеспечения заявки, его сумма исчисляется в отношении общей суммы цен закупок  по</w:delText>
        </w:r>
        <w:r w:rsidR="00B72055" w:rsidRPr="00A502FC" w:rsidDel="00996DA1">
          <w:rPr>
            <w:rFonts w:ascii="Courier New" w:hAnsi="Courier New" w:cs="Courier New"/>
          </w:rPr>
          <w:delText> </w:delText>
        </w:r>
        <w:r w:rsidR="00B72055" w:rsidRPr="00A502FC" w:rsidDel="00996DA1">
          <w:rPr>
            <w:rFonts w:ascii="GHEA Grapalat" w:hAnsi="GHEA Grapalat"/>
          </w:rPr>
          <w:delText>представленным лотам,</w:delText>
        </w:r>
        <w:r w:rsidR="00B72055" w:rsidRPr="00A502FC" w:rsidDel="00996DA1">
          <w:rPr>
            <w:rFonts w:ascii="GHEA Grapalat" w:hAnsi="GHEA Grapalat"/>
            <w:color w:val="000000" w:themeColor="text1"/>
          </w:rPr>
          <w:delText xml:space="preserve"> </w:delText>
        </w:r>
        <w:r w:rsidR="00B72055" w:rsidRPr="00A502FC" w:rsidDel="00996DA1">
          <w:rPr>
            <w:rFonts w:ascii="GHEA Grapalat" w:hAnsi="GHEA Grapalat"/>
          </w:rPr>
          <w:delText xml:space="preserve">а в том случае </w:delText>
        </w:r>
        <w:r w:rsidR="00B72055" w:rsidRPr="00A502FC" w:rsidDel="00996DA1">
          <w:rPr>
            <w:rFonts w:ascii="GHEA Grapalat" w:hAnsi="GHEA Grapalat"/>
            <w:lang w:val="en-US"/>
          </w:rPr>
          <w:delText>e</w:delText>
        </w:r>
        <w:r w:rsidR="00B72055" w:rsidRPr="00A502FC" w:rsidDel="00996DA1">
          <w:rPr>
            <w:rFonts w:ascii="GHEA Grapalat" w:hAnsi="GHEA Grapalat"/>
          </w:rPr>
          <w:delText>сли ценовые предложения превышают цены закупки - в отношении общей суммы ценовых предложений</w:delText>
        </w:r>
        <w:r w:rsidR="00FF4B9E" w:rsidRPr="00FF4B9E" w:rsidDel="00996DA1">
          <w:rPr>
            <w:rFonts w:ascii="GHEA Grapalat" w:hAnsi="GHEA Grapalat"/>
          </w:rPr>
          <w:delText>,</w:delText>
        </w:r>
        <w:r w:rsidR="00B72055" w:rsidRPr="00A502FC" w:rsidDel="00996DA1">
          <w:rPr>
            <w:rFonts w:ascii="GHEA Grapalat" w:hAnsi="GHEA Grapalat"/>
            <w:color w:val="000000" w:themeColor="text1"/>
          </w:rPr>
          <w:delText xml:space="preserve"> с учетом </w:delText>
        </w:r>
        <w:r w:rsidR="00B72055" w:rsidRPr="00A502FC" w:rsidDel="00996DA1">
          <w:rPr>
            <w:rFonts w:ascii="GHEA Grapalat" w:hAnsi="GHEA Grapalat" w:cs="Sylfaen"/>
          </w:rPr>
          <w:delText>требований абзаца «д» подпункта 1 пункта 32 Порядка;</w:delText>
        </w:r>
      </w:del>
    </w:p>
    <w:p w:rsidR="00C35487" w:rsidRPr="00C35487" w:rsidDel="00996DA1" w:rsidRDefault="000A7528" w:rsidP="00B46D58">
      <w:pPr>
        <w:widowControl w:val="0"/>
        <w:tabs>
          <w:tab w:val="left" w:pos="1134"/>
        </w:tabs>
        <w:spacing w:after="160"/>
        <w:ind w:firstLine="567"/>
        <w:jc w:val="both"/>
        <w:rPr>
          <w:del w:id="435" w:author="User" w:date="2024-06-13T08:41:00Z"/>
        </w:rPr>
      </w:pPr>
      <w:del w:id="436" w:author="User" w:date="2024-06-13T08:41:00Z">
        <w:r w:rsidRPr="009044F1" w:rsidDel="00996DA1">
          <w:rPr>
            <w:rFonts w:ascii="GHEA Grapalat" w:hAnsi="GHEA Grapalat"/>
          </w:rPr>
          <w:delText>б.</w:delText>
        </w:r>
        <w:r w:rsidR="00E70FC4" w:rsidRPr="005114D0" w:rsidDel="00996DA1">
          <w:rPr>
            <w:rFonts w:ascii="GHEA Grapalat" w:hAnsi="GHEA Grapalat"/>
          </w:rPr>
          <w:tab/>
        </w:r>
        <w:r w:rsidRPr="00D667DA" w:rsidDel="00996DA1">
          <w:rPr>
            <w:rFonts w:ascii="GHEA Grapalat" w:hAnsi="GHEA Grapalat"/>
          </w:rPr>
          <w:delText>участник лишается права на заключение договора</w:delText>
        </w:r>
        <w:r w:rsidR="00A41723" w:rsidRPr="00D667DA" w:rsidDel="00996DA1">
          <w:rPr>
            <w:rFonts w:ascii="GHEA Grapalat" w:hAnsi="GHEA Grapalat"/>
          </w:rPr>
          <w:delText xml:space="preserve"> по какому либо лоту</w:delText>
        </w:r>
        <w:r w:rsidRPr="00D667DA" w:rsidDel="00996DA1">
          <w:rPr>
            <w:rFonts w:ascii="GHEA Grapalat" w:hAnsi="GHEA Grapalat"/>
          </w:rPr>
          <w:delText>, то обеспечение заявки выплачивается в размере суммы обеспечения, исчисленной в отношении только данного лота.</w:delText>
        </w:r>
        <w:r w:rsidR="002A2F79" w:rsidRPr="00D667DA" w:rsidDel="00996DA1">
          <w:rPr>
            <w:rStyle w:val="FootnoteReference"/>
          </w:rPr>
          <w:footnoteReference w:customMarkFollows="1" w:id="6"/>
          <w:delText>9</w:delText>
        </w:r>
      </w:del>
    </w:p>
    <w:p w:rsidR="00F20DA5" w:rsidRPr="009044F1" w:rsidDel="00996DA1" w:rsidRDefault="00283198" w:rsidP="00B46D58">
      <w:pPr>
        <w:widowControl w:val="0"/>
        <w:tabs>
          <w:tab w:val="left" w:pos="1134"/>
        </w:tabs>
        <w:spacing w:after="160"/>
        <w:ind w:firstLine="567"/>
        <w:jc w:val="both"/>
        <w:rPr>
          <w:del w:id="446" w:author="User" w:date="2024-06-13T08:41:00Z"/>
          <w:rFonts w:ascii="GHEA Grapalat" w:hAnsi="GHEA Grapalat" w:cs="Sylfaen"/>
        </w:rPr>
      </w:pPr>
      <w:del w:id="447" w:author="User" w:date="2024-06-13T08:41:00Z">
        <w:r w:rsidRPr="009044F1" w:rsidDel="00996DA1">
          <w:rPr>
            <w:rFonts w:ascii="GHEA Grapalat" w:hAnsi="GHEA Grapalat"/>
          </w:rPr>
          <w:delText>7.3.</w:delText>
        </w:r>
        <w:r w:rsidR="00E70FC4" w:rsidRPr="005114D0" w:rsidDel="00996DA1">
          <w:rPr>
            <w:rFonts w:ascii="GHEA Grapalat" w:hAnsi="GHEA Grapalat"/>
          </w:rPr>
          <w:tab/>
        </w:r>
        <w:r w:rsidRPr="009044F1" w:rsidDel="00996DA1">
          <w:rPr>
            <w:rFonts w:ascii="GHEA Grapalat" w:hAnsi="GHEA Grapalat"/>
          </w:rPr>
          <w:delText>Участник выплачивает обеспечение заявки, если он:</w:delText>
        </w:r>
      </w:del>
    </w:p>
    <w:p w:rsidR="00096865" w:rsidRPr="009044F1" w:rsidDel="00996DA1" w:rsidRDefault="00096865" w:rsidP="00B46D58">
      <w:pPr>
        <w:widowControl w:val="0"/>
        <w:tabs>
          <w:tab w:val="left" w:pos="1134"/>
        </w:tabs>
        <w:spacing w:after="160"/>
        <w:ind w:firstLine="567"/>
        <w:jc w:val="both"/>
        <w:rPr>
          <w:del w:id="448" w:author="User" w:date="2024-06-13T08:41:00Z"/>
          <w:rFonts w:ascii="GHEA Grapalat" w:hAnsi="GHEA Grapalat" w:cs="Sylfaen"/>
        </w:rPr>
      </w:pPr>
      <w:del w:id="449" w:author="User" w:date="2024-06-13T08:41:00Z">
        <w:r w:rsidRPr="009044F1" w:rsidDel="00996DA1">
          <w:rPr>
            <w:rFonts w:ascii="GHEA Grapalat" w:hAnsi="GHEA Grapalat"/>
          </w:rPr>
          <w:delText>1)</w:delText>
        </w:r>
        <w:r w:rsidR="00E70FC4" w:rsidRPr="005114D0" w:rsidDel="00996DA1">
          <w:rPr>
            <w:rFonts w:ascii="GHEA Grapalat" w:hAnsi="GHEA Grapalat"/>
          </w:rPr>
          <w:tab/>
        </w:r>
        <w:r w:rsidRPr="009044F1" w:rsidDel="00996DA1">
          <w:rPr>
            <w:rFonts w:ascii="GHEA Grapalat" w:hAnsi="GHEA Grapalat"/>
          </w:rPr>
          <w:delText>объявлен отобранным участником, но отказывается от заключения договора либо лишается права на его заключение;</w:delText>
        </w:r>
      </w:del>
    </w:p>
    <w:p w:rsidR="00096865" w:rsidRPr="009044F1" w:rsidDel="00996DA1" w:rsidRDefault="00096865" w:rsidP="00B46D58">
      <w:pPr>
        <w:widowControl w:val="0"/>
        <w:tabs>
          <w:tab w:val="left" w:pos="1134"/>
        </w:tabs>
        <w:spacing w:after="160"/>
        <w:ind w:firstLine="567"/>
        <w:jc w:val="both"/>
        <w:rPr>
          <w:del w:id="450" w:author="User" w:date="2024-06-13T08:41:00Z"/>
          <w:rFonts w:ascii="GHEA Grapalat" w:hAnsi="GHEA Grapalat" w:cs="Sylfaen"/>
        </w:rPr>
      </w:pPr>
      <w:del w:id="451" w:author="User" w:date="2024-06-13T08:41:00Z">
        <w:r w:rsidRPr="009044F1" w:rsidDel="00996DA1">
          <w:rPr>
            <w:rFonts w:ascii="GHEA Grapalat" w:hAnsi="GHEA Grapalat"/>
          </w:rPr>
          <w:delText>2)</w:delText>
        </w:r>
        <w:r w:rsidR="00E70FC4" w:rsidRPr="005114D0" w:rsidDel="00996DA1">
          <w:rPr>
            <w:rFonts w:ascii="GHEA Grapalat" w:hAnsi="GHEA Grapalat"/>
          </w:rPr>
          <w:tab/>
        </w:r>
        <w:r w:rsidRPr="009044F1" w:rsidDel="00996DA1">
          <w:rPr>
            <w:rFonts w:ascii="GHEA Grapalat" w:hAnsi="GHEA Grapalat"/>
          </w:rPr>
          <w:delText>нарушил обязательство, взятое на себя в рамках процесса закупки, что привело к прекращению дальнейшего участия данного участника в процессе;</w:delText>
        </w:r>
      </w:del>
    </w:p>
    <w:p w:rsidR="006F5184" w:rsidRPr="007F263C" w:rsidDel="00996DA1" w:rsidRDefault="00FA0EEA" w:rsidP="00FA0EEA">
      <w:pPr>
        <w:widowControl w:val="0"/>
        <w:tabs>
          <w:tab w:val="left" w:pos="1134"/>
        </w:tabs>
        <w:spacing w:after="160"/>
        <w:ind w:firstLine="567"/>
        <w:jc w:val="both"/>
        <w:rPr>
          <w:del w:id="452" w:author="User" w:date="2024-06-13T08:41:00Z"/>
          <w:rFonts w:ascii="GHEA Grapalat" w:hAnsi="GHEA Grapalat"/>
        </w:rPr>
      </w:pPr>
      <w:del w:id="453" w:author="User" w:date="2024-06-13T08:41:00Z">
        <w:r w:rsidDel="00996DA1">
          <w:rPr>
            <w:rFonts w:ascii="GHEA Grapalat" w:hAnsi="GHEA Grapalat"/>
          </w:rPr>
          <w:delText>7.</w:delText>
        </w:r>
        <w:r w:rsidR="00B04EBE" w:rsidDel="00996DA1">
          <w:rPr>
            <w:rFonts w:ascii="GHEA Grapalat" w:hAnsi="GHEA Grapalat"/>
          </w:rPr>
          <w:delText>4</w:delText>
        </w:r>
        <w:r w:rsidDel="00996DA1">
          <w:rPr>
            <w:rFonts w:ascii="GHEA Grapalat" w:hAnsi="GHEA Grapalat"/>
          </w:rPr>
          <w:delText xml:space="preserve"> </w:delText>
        </w:r>
        <w:r w:rsidR="006F5184" w:rsidRPr="009044F1" w:rsidDel="00996DA1">
          <w:rPr>
            <w:rFonts w:ascii="GHEA Grapalat" w:hAnsi="GHEA Grapalat"/>
          </w:rPr>
          <w:delText xml:space="preserve">Обеспечение заявки должно быть </w:delText>
        </w:r>
        <w:r w:rsidR="009B5257" w:rsidRPr="009044F1" w:rsidDel="00996DA1">
          <w:rPr>
            <w:rFonts w:ascii="GHEA Grapalat" w:hAnsi="GHEA Grapalat"/>
          </w:rPr>
          <w:delText>действительн</w:delText>
        </w:r>
        <w:r w:rsidR="009B5257" w:rsidDel="00996DA1">
          <w:rPr>
            <w:rFonts w:ascii="GHEA Grapalat" w:hAnsi="GHEA Grapalat"/>
          </w:rPr>
          <w:delText>ым</w:delText>
        </w:r>
        <w:r w:rsidR="009B5257" w:rsidRPr="009044F1" w:rsidDel="00996DA1">
          <w:rPr>
            <w:rFonts w:ascii="GHEA Grapalat" w:hAnsi="GHEA Grapalat"/>
          </w:rPr>
          <w:delText xml:space="preserve"> </w:delText>
        </w:r>
        <w:r w:rsidR="006F5184" w:rsidRPr="009044F1" w:rsidDel="00996DA1">
          <w:rPr>
            <w:rFonts w:ascii="GHEA Grapalat" w:hAnsi="GHEA Grapalat"/>
          </w:rPr>
          <w:delText>в течение 90</w:delText>
        </w:r>
        <w:r w:rsidR="006F5184" w:rsidDel="00996DA1">
          <w:rPr>
            <w:rFonts w:ascii="Courier New" w:hAnsi="Courier New" w:cs="Courier New"/>
          </w:rPr>
          <w:delText> </w:delText>
        </w:r>
        <w:r w:rsidR="006F5184" w:rsidRPr="009044F1" w:rsidDel="00996DA1">
          <w:rPr>
            <w:rFonts w:ascii="GHEA Grapalat" w:hAnsi="GHEA Grapalat"/>
          </w:rPr>
          <w:delText xml:space="preserve">(девяноста) </w:delText>
        </w:r>
        <w:r w:rsidR="006F5184" w:rsidDel="00996DA1">
          <w:rPr>
            <w:rFonts w:ascii="GHEA Grapalat" w:hAnsi="GHEA Grapalat"/>
          </w:rPr>
          <w:delText xml:space="preserve">рабочих </w:delText>
        </w:r>
        <w:r w:rsidR="006F5184" w:rsidRPr="009044F1" w:rsidDel="00996DA1">
          <w:rPr>
            <w:rFonts w:ascii="GHEA Grapalat" w:hAnsi="GHEA Grapalat"/>
          </w:rPr>
          <w:delText>дней со дня</w:delText>
        </w:r>
        <w:r w:rsidR="009B5257" w:rsidDel="00996DA1">
          <w:rPr>
            <w:rFonts w:ascii="GHEA Grapalat" w:hAnsi="GHEA Grapalat"/>
          </w:rPr>
          <w:delText xml:space="preserve"> </w:delText>
        </w:r>
        <w:r w:rsidR="009B5257" w:rsidRPr="009F6BFE" w:rsidDel="00996DA1">
          <w:rPr>
            <w:rFonts w:ascii="GHEA Grapalat" w:hAnsi="GHEA Grapalat"/>
          </w:rPr>
          <w:delText>истечения крайнего срока</w:delText>
        </w:r>
        <w:r w:rsidR="006F5184" w:rsidRPr="009044F1" w:rsidDel="00996DA1">
          <w:rPr>
            <w:rFonts w:ascii="GHEA Grapalat" w:hAnsi="GHEA Grapalat"/>
          </w:rPr>
          <w:delText xml:space="preserve"> подачи заяв</w:delText>
        </w:r>
        <w:r w:rsidR="009B5257" w:rsidDel="00996DA1">
          <w:rPr>
            <w:rFonts w:ascii="GHEA Grapalat" w:hAnsi="GHEA Grapalat"/>
          </w:rPr>
          <w:delText>о</w:delText>
        </w:r>
        <w:r w:rsidR="006F5184" w:rsidRPr="009044F1" w:rsidDel="00996DA1">
          <w:rPr>
            <w:rFonts w:ascii="GHEA Grapalat" w:hAnsi="GHEA Grapalat"/>
          </w:rPr>
          <w:delText>к.</w:delText>
        </w:r>
        <w:r w:rsidR="00CD5802" w:rsidRPr="00CD5802" w:rsidDel="00996DA1">
          <w:rPr>
            <w:rFonts w:ascii="GHEA Grapalat" w:hAnsi="GHEA Grapalat"/>
            <w:vertAlign w:val="superscript"/>
          </w:rPr>
          <w:delText>9.2</w:delText>
        </w:r>
        <w:r w:rsidR="006F5184" w:rsidRPr="009044F1" w:rsidDel="00996DA1">
          <w:rPr>
            <w:rFonts w:ascii="GHEA Grapalat" w:hAnsi="GHEA Grapalat"/>
          </w:rPr>
          <w:delText xml:space="preserve"> </w:delText>
        </w:r>
      </w:del>
    </w:p>
    <w:p w:rsidR="00FA0EEA" w:rsidRPr="007F263C" w:rsidDel="00996DA1" w:rsidRDefault="00B04EBE" w:rsidP="00FA0EEA">
      <w:pPr>
        <w:widowControl w:val="0"/>
        <w:tabs>
          <w:tab w:val="left" w:pos="1134"/>
        </w:tabs>
        <w:spacing w:after="160"/>
        <w:ind w:firstLine="567"/>
        <w:jc w:val="both"/>
        <w:rPr>
          <w:del w:id="454" w:author="User" w:date="2024-06-13T08:41:00Z"/>
          <w:rFonts w:ascii="GHEA Grapalat" w:hAnsi="GHEA Grapalat"/>
        </w:rPr>
      </w:pPr>
      <w:del w:id="455" w:author="User" w:date="2024-06-13T08:41:00Z">
        <w:r w:rsidDel="00996DA1">
          <w:rPr>
            <w:rFonts w:ascii="GHEA Grapalat" w:hAnsi="GHEA Grapalat"/>
          </w:rPr>
          <w:delText xml:space="preserve">7.5 </w:delText>
        </w:r>
        <w:r w:rsidR="00FA0EEA" w:rsidDel="00996DA1">
          <w:rPr>
            <w:rFonts w:ascii="GHEA Grapalat" w:hAnsi="GHEA Grapalat"/>
          </w:rPr>
          <w:delText xml:space="preserve">Руководитель заказчика </w:delText>
        </w:r>
        <w:r w:rsidR="0081784D" w:rsidDel="00996DA1">
          <w:rPr>
            <w:rFonts w:ascii="GHEA Grapalat" w:hAnsi="GHEA Grapalat"/>
          </w:rPr>
          <w:delText xml:space="preserve">в письменной форме </w:delText>
        </w:r>
        <w:r w:rsidR="00FA0EEA" w:rsidDel="00996DA1">
          <w:rPr>
            <w:rFonts w:ascii="GHEA Grapalat" w:hAnsi="GHEA Grapalat"/>
          </w:rPr>
          <w:delText xml:space="preserve">представляет требование о выплате обеспечения заявки банку, а в случае обеспечения, представленного в виде наличных денег, </w:delText>
        </w:r>
        <w:r w:rsidR="0081784D" w:rsidDel="00996DA1">
          <w:rPr>
            <w:rFonts w:ascii="GHEA Grapalat" w:hAnsi="GHEA Grapalat"/>
          </w:rPr>
          <w:delText>Министерству финансов РА</w:delText>
        </w:r>
        <w:r w:rsidR="00FA0EEA" w:rsidDel="00996DA1">
          <w:rPr>
            <w:rFonts w:ascii="GHEA Grapalat" w:hAnsi="GHEA Grapalat"/>
          </w:rPr>
          <w:delText xml:space="preserve"> в течение </w:delText>
        </w:r>
        <w:r w:rsidR="0081784D" w:rsidDel="00996DA1">
          <w:rPr>
            <w:rFonts w:ascii="GHEA Grapalat" w:hAnsi="GHEA Grapalat"/>
          </w:rPr>
          <w:delText xml:space="preserve">пяти </w:delText>
        </w:r>
        <w:r w:rsidR="00FA0EEA" w:rsidDel="00996DA1">
          <w:rPr>
            <w:rFonts w:ascii="GHEA Grapalat" w:hAnsi="GHEA Grapalat"/>
          </w:rPr>
          <w:delText>рабочих дней, следующих за днем возникновения основания для вылаты обеспечения заявки. Если требование о выплате обеспечения отклоняется банком</w:delText>
        </w:r>
        <w:r w:rsidR="003F7952" w:rsidDel="00996DA1">
          <w:rPr>
            <w:rFonts w:ascii="GHEA Grapalat" w:hAnsi="GHEA Grapalat"/>
          </w:rPr>
          <w:delText xml:space="preserve"> или Министерством финансов РА</w:delText>
        </w:r>
        <w:r w:rsidR="00FA0EEA" w:rsidDel="00996DA1">
          <w:rPr>
            <w:rFonts w:ascii="GHEA Grapalat" w:hAnsi="GHEA Grapalat"/>
          </w:rPr>
          <w:delTex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delText>
        </w:r>
        <w:r w:rsidR="003F7952" w:rsidDel="00996DA1">
          <w:rPr>
            <w:rFonts w:ascii="GHEA Grapalat" w:hAnsi="GHEA Grapalat"/>
          </w:rPr>
          <w:delText>письменно</w:delText>
        </w:r>
        <w:r w:rsidR="00FA0EEA" w:rsidDel="00996DA1">
          <w:rPr>
            <w:rFonts w:ascii="GHEA Grapalat" w:hAnsi="GHEA Grapalat"/>
          </w:rPr>
          <w:delText xml:space="preserve"> в течение двух рабочих дней после получения отказа.</w:delText>
        </w:r>
      </w:del>
    </w:p>
    <w:p w:rsidR="00FA0EEA" w:rsidRPr="00996C18" w:rsidDel="00996DA1" w:rsidRDefault="00FA0EEA" w:rsidP="00FA0EEA">
      <w:pPr>
        <w:widowControl w:val="0"/>
        <w:tabs>
          <w:tab w:val="left" w:pos="1134"/>
        </w:tabs>
        <w:spacing w:after="160"/>
        <w:ind w:firstLine="567"/>
        <w:jc w:val="both"/>
        <w:rPr>
          <w:del w:id="456" w:author="User" w:date="2024-06-13T08:41:00Z"/>
          <w:rFonts w:ascii="GHEA Grapalat" w:hAnsi="GHEA Grapalat" w:cs="Sylfaen"/>
        </w:rPr>
      </w:pPr>
      <w:del w:id="457" w:author="User" w:date="2024-06-13T08:41:00Z">
        <w:r w:rsidRPr="005E62F0" w:rsidDel="00996DA1">
          <w:rPr>
            <w:rFonts w:ascii="GHEA Grapalat" w:hAnsi="GHEA Grapalat"/>
          </w:rPr>
          <w:delText>7.</w:delText>
        </w:r>
        <w:r w:rsidDel="00996DA1">
          <w:rPr>
            <w:rFonts w:ascii="GHEA Grapalat" w:hAnsi="GHEA Grapalat"/>
          </w:rPr>
          <w:delText>6</w:delText>
        </w:r>
        <w:r w:rsidRPr="009569E5" w:rsidDel="00996DA1">
          <w:rPr>
            <w:rFonts w:ascii="GHEA Grapalat" w:hAnsi="GHEA Grapalat"/>
          </w:rPr>
          <w:delText xml:space="preserve"> Заявка участника подлежит отклонению, если в ней отсутствует </w:delText>
        </w:r>
        <w:r w:rsidRPr="00264826" w:rsidDel="00996DA1">
          <w:rPr>
            <w:rFonts w:ascii="GHEA Grapalat" w:hAnsi="GHEA Grapalat"/>
          </w:rPr>
          <w:delText>о</w:delText>
        </w:r>
        <w:r w:rsidRPr="007C1F83" w:rsidDel="00996DA1">
          <w:rPr>
            <w:rFonts w:ascii="GHEA Grapalat" w:hAnsi="GHEA Grapalat"/>
          </w:rPr>
          <w:delText>беспечение заявки или представленное обеспечение не соответствует требованиям приглашения.</w:delText>
        </w:r>
      </w:del>
    </w:p>
    <w:p w:rsidR="00CC0E15" w:rsidRPr="00CC0E15" w:rsidDel="00996DA1" w:rsidRDefault="00CC0E15" w:rsidP="00B46D58">
      <w:pPr>
        <w:widowControl w:val="0"/>
        <w:tabs>
          <w:tab w:val="left" w:pos="1134"/>
        </w:tabs>
        <w:spacing w:after="160"/>
        <w:ind w:firstLine="567"/>
        <w:jc w:val="both"/>
        <w:rPr>
          <w:del w:id="458" w:author="User" w:date="2024-06-13T08:41:00Z"/>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del w:id="459" w:author="User" w:date="2024-06-13T08:43:00Z">
        <w:r w:rsidRPr="009044F1" w:rsidDel="00642688">
          <w:rPr>
            <w:rFonts w:ascii="GHEA Grapalat" w:hAnsi="GHEA Grapalat"/>
            <w:sz w:val="24"/>
            <w:szCs w:val="24"/>
          </w:rPr>
          <w:delText>"—"-</w:delText>
        </w:r>
      </w:del>
      <w:ins w:id="460" w:author="User" w:date="2024-06-13T08:43:00Z">
        <w:r w:rsidR="00642688">
          <w:rPr>
            <w:rFonts w:ascii="GHEA Grapalat" w:hAnsi="GHEA Grapalat"/>
            <w:sz w:val="24"/>
            <w:szCs w:val="24"/>
            <w:lang w:val="hy-AM"/>
          </w:rPr>
          <w:t>7</w:t>
        </w:r>
        <w:r w:rsidR="00642688" w:rsidRPr="009044F1">
          <w:rPr>
            <w:rFonts w:ascii="GHEA Grapalat" w:hAnsi="GHEA Grapalat"/>
            <w:sz w:val="24"/>
            <w:szCs w:val="24"/>
          </w:rPr>
          <w:t>-</w:t>
        </w:r>
      </w:ins>
      <w:del w:id="461" w:author="User" w:date="2024-06-13T08:43:00Z">
        <w:r w:rsidRPr="009044F1" w:rsidDel="00642688">
          <w:rPr>
            <w:rFonts w:ascii="GHEA Grapalat" w:hAnsi="GHEA Grapalat"/>
            <w:sz w:val="24"/>
            <w:szCs w:val="24"/>
          </w:rPr>
          <w:delText xml:space="preserve">ый </w:delText>
        </w:r>
      </w:del>
      <w:ins w:id="462" w:author="User" w:date="2024-06-13T08:43:00Z">
        <w:r w:rsidR="00642688">
          <w:rPr>
            <w:rFonts w:ascii="GHEA Grapalat" w:hAnsi="GHEA Grapalat"/>
            <w:sz w:val="24"/>
            <w:szCs w:val="24"/>
            <w:lang w:val="hy-AM"/>
          </w:rPr>
          <w:t>о</w:t>
        </w:r>
        <w:r w:rsidR="00642688" w:rsidRPr="009044F1">
          <w:rPr>
            <w:rFonts w:ascii="GHEA Grapalat" w:hAnsi="GHEA Grapalat"/>
            <w:sz w:val="24"/>
            <w:szCs w:val="24"/>
          </w:rPr>
          <w:t xml:space="preserve">й </w:t>
        </w:r>
      </w:ins>
      <w:r w:rsidRPr="009044F1">
        <w:rPr>
          <w:rFonts w:ascii="GHEA Grapalat" w:hAnsi="GHEA Grapalat"/>
          <w:sz w:val="24"/>
          <w:szCs w:val="24"/>
        </w:rPr>
        <w:t xml:space="preserve">день в </w:t>
      </w:r>
      <w:del w:id="463" w:author="User" w:date="2024-06-13T08:43:00Z">
        <w:r w:rsidRPr="009044F1" w:rsidDel="00642688">
          <w:rPr>
            <w:rFonts w:ascii="GHEA Grapalat" w:hAnsi="GHEA Grapalat"/>
            <w:sz w:val="24"/>
            <w:szCs w:val="24"/>
          </w:rPr>
          <w:delText>"час вскрытия"</w:delText>
        </w:r>
      </w:del>
      <w:ins w:id="464" w:author="User" w:date="2024-06-13T08:43:00Z">
        <w:r w:rsidR="00642688">
          <w:rPr>
            <w:rFonts w:ascii="GHEA Grapalat" w:hAnsi="GHEA Grapalat"/>
            <w:sz w:val="24"/>
            <w:szCs w:val="24"/>
          </w:rPr>
          <w:t>11</w:t>
        </w:r>
        <w:r w:rsidR="00642688" w:rsidRPr="00642688">
          <w:rPr>
            <w:rFonts w:ascii="GHEA Grapalat" w:hAnsi="GHEA Grapalat"/>
            <w:sz w:val="24"/>
            <w:szCs w:val="24"/>
            <w:vertAlign w:val="superscript"/>
            <w:rPrChange w:id="465" w:author="User" w:date="2024-06-13T08:44:00Z">
              <w:rPr>
                <w:rFonts w:ascii="GHEA Grapalat" w:hAnsi="GHEA Grapalat"/>
                <w:sz w:val="24"/>
                <w:szCs w:val="24"/>
              </w:rPr>
            </w:rPrChange>
          </w:rPr>
          <w:t>00</w:t>
        </w:r>
      </w:ins>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 xml:space="preserve">на закупаемые в рамках настоящей процедуры товары, а также выраженные одним числом ценовые предложения подавших заявки участников, принимая за </w:t>
      </w:r>
      <w:r w:rsidR="00576D5D" w:rsidRPr="009044F1">
        <w:rPr>
          <w:rFonts w:ascii="GHEA Grapalat" w:hAnsi="GHEA Grapalat"/>
        </w:rPr>
        <w:lastRenderedPageBreak/>
        <w:t>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del w:id="466" w:author="User" w:date="2024-06-13T08:45:00Z">
        <w:r w:rsidRPr="009044F1" w:rsidDel="00642688">
          <w:rPr>
            <w:rFonts w:ascii="GHEA Grapalat" w:hAnsi="GHEA Grapalat"/>
          </w:rPr>
          <w:delText xml:space="preserve">, </w:delText>
        </w:r>
        <w:r w:rsidR="006A4E85" w:rsidDel="00642688">
          <w:rPr>
            <w:rFonts w:ascii="GHEA Grapalat" w:hAnsi="GHEA Grapalat"/>
          </w:rPr>
          <w:delText>и/или обеспечение заявки</w:delText>
        </w:r>
      </w:del>
      <w:r w:rsidR="006A4E85">
        <w:rPr>
          <w:rFonts w:ascii="GHEA Grapalat" w:hAnsi="GHEA Grapalat"/>
        </w:rPr>
        <w:t>,</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642688" w:rsidRDefault="00FD2748" w:rsidP="00642688">
      <w:pPr>
        <w:pStyle w:val="BodyTextIndent"/>
        <w:widowControl w:val="0"/>
        <w:tabs>
          <w:tab w:val="left" w:pos="1134"/>
        </w:tabs>
        <w:spacing w:after="160" w:line="240" w:lineRule="auto"/>
        <w:ind w:firstLine="567"/>
        <w:rPr>
          <w:ins w:id="467" w:author="User" w:date="2024-06-13T08:46:00Z"/>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ins w:id="468" w:author="User" w:date="2024-06-13T08:46:00Z">
        <w:r w:rsidR="00642688" w:rsidRPr="009044F1">
          <w:rPr>
            <w:rFonts w:ascii="GHEA Grapalat" w:hAnsi="GHEA Grapalat"/>
            <w:i w:val="0"/>
            <w:sz w:val="24"/>
            <w:szCs w:val="24"/>
          </w:rPr>
          <w:t xml:space="preserve">Республики Армения </w:t>
        </w:r>
        <w:r w:rsidR="00642688" w:rsidRPr="00812E17">
          <w:rPr>
            <w:rFonts w:ascii="GHEA Grapalat" w:hAnsi="GHEA Grapalat"/>
            <w:i w:val="0"/>
            <w:sz w:val="24"/>
            <w:szCs w:val="24"/>
          </w:rPr>
          <w:t>по курсу установленному ЦБ РА на день открытии заявки</w:t>
        </w:r>
        <w:r w:rsidR="00642688">
          <w:rPr>
            <w:rFonts w:ascii="GHEA Grapalat" w:hAnsi="GHEA Grapalat"/>
            <w:i w:val="0"/>
            <w:sz w:val="24"/>
            <w:szCs w:val="24"/>
          </w:rPr>
          <w:t>.</w:t>
        </w:r>
      </w:ins>
    </w:p>
    <w:p w:rsidR="00096865" w:rsidRPr="00A01157" w:rsidDel="00642688" w:rsidRDefault="00FD2748" w:rsidP="00B46D58">
      <w:pPr>
        <w:pStyle w:val="BodyTextIndent"/>
        <w:widowControl w:val="0"/>
        <w:tabs>
          <w:tab w:val="left" w:pos="1134"/>
        </w:tabs>
        <w:spacing w:after="160" w:line="240" w:lineRule="auto"/>
        <w:ind w:firstLine="567"/>
        <w:rPr>
          <w:del w:id="469" w:author="User" w:date="2024-06-13T08:46:00Z"/>
          <w:rFonts w:ascii="GHEA Grapalat" w:hAnsi="GHEA Grapalat" w:cs="Sylfaen"/>
          <w:i w:val="0"/>
          <w:sz w:val="24"/>
          <w:szCs w:val="24"/>
        </w:rPr>
      </w:pPr>
      <w:del w:id="470" w:author="User" w:date="2024-06-13T08:46:00Z">
        <w:r w:rsidRPr="009044F1" w:rsidDel="00642688">
          <w:rPr>
            <w:rFonts w:ascii="GHEA Grapalat" w:hAnsi="GHEA Grapalat"/>
            <w:i w:val="0"/>
            <w:sz w:val="24"/>
            <w:szCs w:val="24"/>
          </w:rPr>
          <w:delText xml:space="preserve">Республики Армения по курсу </w:delText>
        </w:r>
        <w:r w:rsidR="00644850" w:rsidRPr="00644850" w:rsidDel="00642688">
          <w:rPr>
            <w:rFonts w:ascii="GHEA Grapalat" w:hAnsi="GHEA Grapalat"/>
            <w:i w:val="0"/>
            <w:sz w:val="24"/>
            <w:szCs w:val="24"/>
          </w:rPr>
          <w:delText>_____</w:delText>
        </w:r>
        <w:r w:rsidR="00A01157" w:rsidRPr="00A01157" w:rsidDel="00642688">
          <w:rPr>
            <w:rFonts w:ascii="GHEA Grapalat" w:hAnsi="GHEA Grapalat"/>
            <w:i w:val="0"/>
            <w:sz w:val="24"/>
            <w:szCs w:val="24"/>
          </w:rPr>
          <w:delText>_________</w:delText>
        </w:r>
        <w:r w:rsidR="00644850" w:rsidRPr="00644850" w:rsidDel="00642688">
          <w:rPr>
            <w:rFonts w:ascii="GHEA Grapalat" w:hAnsi="GHEA Grapalat"/>
            <w:i w:val="0"/>
            <w:sz w:val="24"/>
            <w:szCs w:val="24"/>
          </w:rPr>
          <w:delText>_______</w:delText>
        </w:r>
        <w:r w:rsidR="003C78D9" w:rsidDel="00642688">
          <w:rPr>
            <w:rStyle w:val="FootnoteReference"/>
            <w:rFonts w:ascii="GHEA Grapalat" w:hAnsi="GHEA Grapalat"/>
            <w:i w:val="0"/>
            <w:sz w:val="24"/>
            <w:szCs w:val="24"/>
          </w:rPr>
          <w:footnoteReference w:customMarkFollows="1" w:id="7"/>
          <w:delText>10</w:delText>
        </w:r>
        <w:r w:rsidR="00A01157" w:rsidDel="00642688">
          <w:rPr>
            <w:rFonts w:ascii="GHEA Grapalat" w:hAnsi="GHEA Grapalat"/>
            <w:i w:val="0"/>
            <w:sz w:val="24"/>
            <w:szCs w:val="24"/>
          </w:rPr>
          <w:delText>.</w:delText>
        </w:r>
      </w:del>
    </w:p>
    <w:p w:rsidR="00B15493" w:rsidRDefault="00FD2748">
      <w:pPr>
        <w:pStyle w:val="BodyTextIndent"/>
        <w:widowControl w:val="0"/>
        <w:tabs>
          <w:tab w:val="left" w:pos="1134"/>
        </w:tabs>
        <w:spacing w:after="160" w:line="240" w:lineRule="auto"/>
        <w:ind w:firstLine="567"/>
        <w:rPr>
          <w:rFonts w:ascii="GHEA Grapalat" w:hAnsi="GHEA Grapalat"/>
          <w:sz w:val="24"/>
          <w:szCs w:val="24"/>
        </w:rPr>
        <w:pPrChange w:id="473" w:author="User" w:date="2024-06-13T08:46:00Z">
          <w:pPr>
            <w:pStyle w:val="norm"/>
            <w:widowControl w:val="0"/>
            <w:tabs>
              <w:tab w:val="left" w:pos="1134"/>
            </w:tabs>
            <w:spacing w:after="160" w:line="240" w:lineRule="auto"/>
            <w:ind w:firstLine="567"/>
          </w:pPr>
        </w:pPrChange>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w:t>
      </w:r>
      <w:r w:rsidR="002F2045" w:rsidRPr="002F2045">
        <w:rPr>
          <w:rFonts w:ascii="GHEA Grapalat" w:hAnsi="GHEA Grapalat"/>
          <w:sz w:val="24"/>
          <w:szCs w:val="24"/>
        </w:rPr>
        <w:lastRenderedPageBreak/>
        <w:t xml:space="preserve">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474"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475"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p>
    <w:p w:rsidR="009B6D58" w:rsidRPr="009044F1" w:rsidDel="00AE108B" w:rsidRDefault="009B6D58" w:rsidP="00B46D58">
      <w:pPr>
        <w:pStyle w:val="norm"/>
        <w:widowControl w:val="0"/>
        <w:tabs>
          <w:tab w:val="left" w:pos="1134"/>
        </w:tabs>
        <w:spacing w:after="160" w:line="240" w:lineRule="auto"/>
        <w:ind w:firstLine="567"/>
        <w:rPr>
          <w:del w:id="476" w:author="Vardan" w:date="2022-10-29T23:58:00Z"/>
          <w:rFonts w:ascii="GHEA Grapalat" w:hAnsi="GHEA Grapalat" w:cs="Sylfaen"/>
          <w:sz w:val="24"/>
          <w:szCs w:val="24"/>
        </w:rPr>
      </w:pP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477"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lastRenderedPageBreak/>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w:t>
      </w:r>
      <w:r w:rsidRPr="009044F1">
        <w:rPr>
          <w:rFonts w:ascii="GHEA Grapalat" w:hAnsi="GHEA Grapalat"/>
          <w:sz w:val="24"/>
          <w:szCs w:val="24"/>
        </w:rPr>
        <w:lastRenderedPageBreak/>
        <w:t>по отдельным лотам</w:t>
      </w:r>
      <w:r w:rsidR="00FE2802">
        <w:rPr>
          <w:rStyle w:val="FootnoteReference"/>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del w:id="478" w:author="User" w:date="2024-06-13T08:47:00Z">
        <w:r w:rsidR="00646B97" w:rsidRPr="00F818E0" w:rsidDel="00642688">
          <w:rPr>
            <w:rFonts w:ascii="GHEA Grapalat" w:hAnsi="GHEA Grapalat"/>
          </w:rPr>
          <w:delText>Если обеспечение представляется в виде банковской гарантии, то срок, предусмотренный настоящим пунктом, устанавливается в 10 рабочих дней</w:delText>
        </w:r>
        <w:r w:rsidR="00646B97" w:rsidRPr="00681C1F" w:rsidDel="00642688">
          <w:rPr>
            <w:rFonts w:ascii="GHEA Grapalat" w:hAnsi="GHEA Grapalat"/>
            <w:color w:val="000000" w:themeColor="text1"/>
          </w:rPr>
          <w:delText xml:space="preserve"> С отобранным участником заключается договор, если он представляет обеспечения квалификации</w:delText>
        </w:r>
        <w:r w:rsidR="00646B97" w:rsidDel="00642688">
          <w:rPr>
            <w:rFonts w:ascii="GHEA Grapalat" w:hAnsi="GHEA Grapalat"/>
            <w:color w:val="000000" w:themeColor="text1"/>
          </w:rPr>
          <w:delText xml:space="preserve"> </w:delText>
        </w:r>
        <w:r w:rsidR="00646B97" w:rsidRPr="00681C1F" w:rsidDel="00642688">
          <w:rPr>
            <w:rFonts w:ascii="GHEA Grapalat" w:hAnsi="GHEA Grapalat"/>
            <w:color w:val="000000" w:themeColor="text1"/>
          </w:rPr>
          <w:delText>и договора(</w:delText>
        </w:r>
        <w:r w:rsidR="00646B97" w:rsidDel="00642688">
          <w:rPr>
            <w:rFonts w:ascii="GHEA Grapalat" w:hAnsi="GHEA Grapalat"/>
            <w:color w:val="000000" w:themeColor="text1"/>
          </w:rPr>
          <w:delText>предоплаты</w:delText>
        </w:r>
        <w:r w:rsidR="00646B97" w:rsidRPr="00681C1F" w:rsidDel="00642688">
          <w:rPr>
            <w:rFonts w:ascii="GHEA Grapalat" w:hAnsi="GHEA Grapalat"/>
            <w:color w:val="000000" w:themeColor="text1"/>
          </w:rPr>
          <w:delText>)</w:delText>
        </w:r>
        <w:r w:rsidRPr="009044F1" w:rsidDel="00642688">
          <w:rPr>
            <w:rFonts w:ascii="GHEA Grapalat" w:hAnsi="GHEA Grapalat"/>
          </w:rPr>
          <w:delText>.</w:delText>
        </w:r>
        <w:r w:rsidR="002E57E8" w:rsidRPr="002E57E8" w:rsidDel="00642688">
          <w:rPr>
            <w:rFonts w:ascii="GHEA Grapalat" w:hAnsi="GHEA Grapalat"/>
            <w:vertAlign w:val="superscript"/>
          </w:rPr>
          <w:delText>11.1</w:delText>
        </w:r>
      </w:del>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 xml:space="preserve">Если цена закупки товара </w:t>
      </w:r>
      <w:r w:rsidR="00382A99" w:rsidRPr="00382A99">
        <w:rPr>
          <w:rFonts w:ascii="GHEA Grapalat" w:hAnsi="GHEA Grapalat"/>
        </w:rPr>
        <w:lastRenderedPageBreak/>
        <w:t>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w:t>
      </w:r>
      <w:del w:id="479" w:author="User" w:date="2024-06-13T08:47:00Z">
        <w:r w:rsidR="003D57AD" w:rsidRPr="00174059" w:rsidDel="00642688">
          <w:rPr>
            <w:rFonts w:ascii="GHEA Grapalat" w:hAnsi="GHEA Grapalat"/>
          </w:rPr>
          <w:delText>, или гарантий, предоставленных банками</w:delText>
        </w:r>
      </w:del>
      <w:r w:rsidR="003D57AD" w:rsidRPr="00174059">
        <w:rPr>
          <w:rFonts w:ascii="GHEA Grapalat" w:hAnsi="GHEA Grapalat"/>
        </w:rPr>
        <w:t>.</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Del="00642688" w:rsidRDefault="00801A4F" w:rsidP="00801A4F">
      <w:pPr>
        <w:widowControl w:val="0"/>
        <w:tabs>
          <w:tab w:val="left" w:pos="1276"/>
        </w:tabs>
        <w:spacing w:after="160"/>
        <w:ind w:firstLine="567"/>
        <w:jc w:val="both"/>
        <w:rPr>
          <w:ins w:id="480" w:author="Vardan" w:date="2022-10-30T00:02:00Z"/>
          <w:del w:id="481" w:author="User" w:date="2024-06-13T08:49:00Z"/>
          <w:rFonts w:ascii="GHEA Grapalat" w:hAnsi="GHEA Grapalat"/>
        </w:rPr>
      </w:pPr>
      <w:del w:id="482" w:author="User" w:date="2024-06-13T08:49:00Z">
        <w:r w:rsidDel="00642688">
          <w:rPr>
            <w:rFonts w:ascii="GHEA Grapalat" w:hAnsi="GHEA Grapalat" w:cs="Sylfaen"/>
          </w:rPr>
          <w:lastRenderedPageBreak/>
          <w:delText>О</w:delText>
        </w:r>
        <w:r w:rsidRPr="00DC29D8" w:rsidDel="00642688">
          <w:rPr>
            <w:rFonts w:ascii="GHEA Grapalat" w:hAnsi="GHEA Grapalat" w:cs="Sylfaen"/>
          </w:rPr>
          <w:delText xml:space="preserve">беспечение </w:delText>
        </w:r>
        <w:r w:rsidDel="00642688">
          <w:rPr>
            <w:rFonts w:ascii="GHEA Grapalat" w:hAnsi="GHEA Grapalat" w:cs="Sylfaen"/>
          </w:rPr>
          <w:delText>к</w:delText>
        </w:r>
        <w:r w:rsidRPr="00DC29D8" w:rsidDel="00642688">
          <w:rPr>
            <w:rFonts w:ascii="GHEA Grapalat" w:hAnsi="GHEA Grapalat" w:cs="Sylfaen"/>
          </w:rPr>
          <w:delText>валификаци</w:delText>
        </w:r>
        <w:r w:rsidDel="00642688">
          <w:rPr>
            <w:rFonts w:ascii="GHEA Grapalat" w:hAnsi="GHEA Grapalat" w:cs="Sylfaen"/>
          </w:rPr>
          <w:delText>и</w:delText>
        </w:r>
        <w:r w:rsidRPr="00DC29D8" w:rsidDel="00642688">
          <w:rPr>
            <w:rFonts w:ascii="GHEA Grapalat" w:hAnsi="GHEA Grapalat" w:cs="Sylfaen"/>
          </w:rPr>
          <w:delText xml:space="preserve"> в виде </w:delText>
        </w:r>
        <w:r w:rsidR="00482E18" w:rsidDel="00642688">
          <w:rPr>
            <w:rFonts w:ascii="GHEA Grapalat" w:hAnsi="GHEA Grapalat" w:cs="Sylfaen"/>
          </w:rPr>
          <w:delText xml:space="preserve">банковской </w:delText>
        </w:r>
        <w:r w:rsidRPr="00DC29D8" w:rsidDel="00642688">
          <w:rPr>
            <w:rFonts w:ascii="GHEA Grapalat" w:hAnsi="GHEA Grapalat" w:cs="Sylfaen"/>
          </w:rPr>
          <w:delText xml:space="preserve">гарантии </w:delText>
        </w:r>
        <w:r w:rsidDel="00642688">
          <w:rPr>
            <w:rFonts w:ascii="GHEA Grapalat" w:hAnsi="GHEA Grapalat" w:cs="Sylfaen"/>
          </w:rPr>
          <w:delText>ото</w:delText>
        </w:r>
        <w:r w:rsidRPr="00DC29D8" w:rsidDel="00642688">
          <w:rPr>
            <w:rFonts w:ascii="GHEA Grapalat" w:hAnsi="GHEA Grapalat" w:cs="Sylfaen"/>
          </w:rPr>
          <w:delText>бранный участник представляет согласно приложению 4 или приложению 4.1</w:delText>
        </w:r>
        <w:r w:rsidRPr="00801A4F" w:rsidDel="00642688">
          <w:rPr>
            <w:rFonts w:ascii="GHEA Grapalat" w:hAnsi="GHEA Grapalat" w:cs="Sylfaen"/>
          </w:rPr>
          <w:delText>.</w:delText>
        </w:r>
        <w:r w:rsidR="009A0467" w:rsidDel="00642688">
          <w:rPr>
            <w:rStyle w:val="FootnoteReference"/>
            <w:rFonts w:ascii="GHEA Grapalat" w:hAnsi="GHEA Grapalat"/>
          </w:rPr>
          <w:footnoteReference w:customMarkFollows="1" w:id="9"/>
          <w:delText>12</w:delText>
        </w:r>
        <w:r w:rsidR="00A6609C" w:rsidRPr="0027573B" w:rsidDel="00642688">
          <w:rPr>
            <w:rFonts w:ascii="GHEA Grapalat" w:hAnsi="GHEA Grapalat"/>
          </w:rPr>
          <w:delText xml:space="preserve"> </w:delText>
        </w:r>
        <w:r w:rsidR="00853CBA" w:rsidRPr="0027573B" w:rsidDel="00642688">
          <w:rPr>
            <w:rFonts w:ascii="GHEA Grapalat" w:hAnsi="GHEA Grapalat"/>
          </w:rPr>
          <w:delText>.</w:delText>
        </w:r>
      </w:del>
    </w:p>
    <w:p w:rsidR="00AA0D5B" w:rsidRPr="00707948" w:rsidDel="00642688" w:rsidRDefault="00AA0D5B" w:rsidP="00AA0D5B">
      <w:pPr>
        <w:widowControl w:val="0"/>
        <w:tabs>
          <w:tab w:val="left" w:pos="1276"/>
        </w:tabs>
        <w:spacing w:after="160"/>
        <w:ind w:firstLine="567"/>
        <w:jc w:val="both"/>
        <w:rPr>
          <w:del w:id="491" w:author="User" w:date="2024-06-13T08:49:00Z"/>
          <w:rFonts w:ascii="GHEA Grapalat" w:hAnsi="GHEA Grapalat"/>
        </w:rPr>
      </w:pPr>
      <w:del w:id="492" w:author="User" w:date="2024-06-13T08:49:00Z">
        <w:r w:rsidRPr="0014372B" w:rsidDel="00642688">
          <w:rPr>
            <w:rFonts w:ascii="GHEA Grapalat" w:hAnsi="GHEA Grapalat" w:cs="Sylfaen"/>
            <w:lang w:val="hy-AM"/>
          </w:rPr>
          <w:delText xml:space="preserve">При этом, если договоры </w:delText>
        </w:r>
        <w:r w:rsidDel="00642688">
          <w:rPr>
            <w:rFonts w:ascii="GHEA Grapalat" w:hAnsi="GHEA Grapalat" w:cs="Sylfaen"/>
          </w:rPr>
          <w:delText>о закупке</w:delText>
        </w:r>
        <w:r w:rsidRPr="0014372B" w:rsidDel="00642688">
          <w:rPr>
            <w:rFonts w:ascii="GHEA Grapalat" w:hAnsi="GHEA Grapalat" w:cs="Sylfaen"/>
            <w:lang w:val="hy-AM"/>
          </w:rPr>
          <w:delText xml:space="preserve"> </w:delText>
        </w:r>
        <w:r w:rsidDel="00642688">
          <w:rPr>
            <w:rFonts w:ascii="GHEA Grapalat" w:hAnsi="GHEA Grapalat" w:cs="Sylfaen"/>
          </w:rPr>
          <w:delText>работ</w:delText>
        </w:r>
        <w:r w:rsidRPr="0014372B" w:rsidDel="00642688">
          <w:rPr>
            <w:rFonts w:ascii="GHEA Grapalat" w:hAnsi="GHEA Grapalat" w:cs="Sylfaen"/>
            <w:lang w:val="hy-AM"/>
          </w:rPr>
          <w:delTex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delText>
        </w:r>
        <w:r w:rsidDel="00642688">
          <w:rPr>
            <w:rFonts w:ascii="GHEA Grapalat" w:hAnsi="GHEA Grapalat" w:cs="Sylfaen"/>
          </w:rPr>
          <w:delText xml:space="preserve">выделенных </w:delText>
        </w:r>
        <w:r w:rsidRPr="0014372B" w:rsidDel="00642688">
          <w:rPr>
            <w:rFonts w:ascii="GHEA Grapalat" w:hAnsi="GHEA Grapalat" w:cs="Sylfaen"/>
            <w:lang w:val="hy-AM"/>
          </w:rPr>
          <w:delText xml:space="preserve">финансовых </w:delText>
        </w:r>
        <w:r w:rsidDel="00642688">
          <w:rPr>
            <w:rFonts w:ascii="GHEA Grapalat" w:hAnsi="GHEA Grapalat" w:cs="Sylfaen"/>
          </w:rPr>
          <w:delText>средств</w:delText>
        </w:r>
        <w:r w:rsidRPr="0014372B" w:rsidDel="00642688">
          <w:rPr>
            <w:rFonts w:ascii="GHEA Grapalat" w:hAnsi="GHEA Grapalat" w:cs="Sylfaen"/>
            <w:lang w:val="hy-AM"/>
          </w:rPr>
          <w:delTex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delText>
        </w:r>
        <w:r w:rsidDel="00642688">
          <w:rPr>
            <w:rFonts w:ascii="GHEA Grapalat" w:hAnsi="GHEA Grapalat" w:cs="Sylfaen"/>
          </w:rPr>
          <w:delText>.</w:delText>
        </w:r>
      </w:del>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ins w:id="493" w:author="User" w:date="2024-06-13T08:51:00Z">
        <w:r w:rsidR="00642688" w:rsidRPr="004A4643">
          <w:rPr>
            <w:rFonts w:ascii="GHEA Grapalat" w:hAnsi="GHEA Grapalat"/>
            <w:i/>
          </w:rPr>
          <w:t>в одностороннем порядке утвержденного заявления-в виде неустойки (приложение 5.1) или наличных денег</w:t>
        </w:r>
      </w:ins>
      <w:del w:id="494" w:author="User" w:date="2024-06-13T08:51:00Z">
        <w:r w:rsidR="001723D6" w:rsidRPr="001647D2" w:rsidDel="00642688">
          <w:rPr>
            <w:rFonts w:ascii="GHEA Grapalat" w:hAnsi="GHEA Grapalat"/>
          </w:rPr>
          <w:delText>банковской гарантии (</w:delText>
        </w:r>
        <w:r w:rsidR="001723D6" w:rsidDel="00642688">
          <w:rPr>
            <w:rFonts w:ascii="GHEA Grapalat" w:hAnsi="GHEA Grapalat"/>
          </w:rPr>
          <w:delText>П</w:delText>
        </w:r>
        <w:r w:rsidR="001723D6" w:rsidRPr="001647D2" w:rsidDel="00642688">
          <w:rPr>
            <w:rFonts w:ascii="GHEA Grapalat" w:hAnsi="GHEA Grapalat"/>
          </w:rPr>
          <w:delText xml:space="preserve">риложение </w:delText>
        </w:r>
        <w:r w:rsidR="001723D6" w:rsidDel="00642688">
          <w:rPr>
            <w:rFonts w:ascii="GHEA Grapalat" w:hAnsi="GHEA Grapalat"/>
          </w:rPr>
          <w:delText>5</w:delText>
        </w:r>
        <w:r w:rsidR="001723D6" w:rsidRPr="001647D2" w:rsidDel="00642688">
          <w:rPr>
            <w:rFonts w:ascii="GHEA Grapalat" w:hAnsi="GHEA Grapalat"/>
          </w:rPr>
          <w:delText>)</w:delText>
        </w:r>
        <w:r w:rsidR="00375E5E" w:rsidDel="00642688">
          <w:rPr>
            <w:rFonts w:ascii="GHEA Grapalat" w:hAnsi="GHEA Grapalat"/>
          </w:rPr>
          <w:delText xml:space="preserve"> или наличных денег</w:delText>
        </w:r>
        <w:r w:rsidR="009A0467" w:rsidDel="00642688">
          <w:rPr>
            <w:rStyle w:val="FootnoteReference"/>
            <w:rFonts w:ascii="GHEA Grapalat" w:hAnsi="GHEA Grapalat"/>
          </w:rPr>
          <w:footnoteReference w:customMarkFollows="1" w:id="10"/>
          <w:delText>13</w:delText>
        </w:r>
      </w:del>
      <w:r w:rsidR="00375E5E">
        <w:rPr>
          <w:rFonts w:ascii="GHEA Grapalat" w:hAnsi="GHEA Grapalat"/>
        </w:rPr>
        <w:t>.</w:t>
      </w:r>
    </w:p>
    <w:p w:rsidR="00DA0D2B" w:rsidDel="00642688" w:rsidRDefault="0058395E" w:rsidP="00DA0D2B">
      <w:pPr>
        <w:widowControl w:val="0"/>
        <w:tabs>
          <w:tab w:val="left" w:pos="1276"/>
        </w:tabs>
        <w:spacing w:after="160"/>
        <w:ind w:firstLine="567"/>
        <w:jc w:val="both"/>
        <w:rPr>
          <w:del w:id="497" w:author="User" w:date="2024-06-13T08:51:00Z"/>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pPr>
        <w:widowControl w:val="0"/>
        <w:tabs>
          <w:tab w:val="left" w:pos="1276"/>
        </w:tabs>
        <w:spacing w:after="160"/>
        <w:ind w:firstLine="567"/>
        <w:jc w:val="both"/>
        <w:rPr>
          <w:rFonts w:ascii="GHEA Grapalat" w:hAnsi="GHEA Grapalat"/>
          <w:lang w:val="hy-AM"/>
        </w:rPr>
      </w:pPr>
      <w:del w:id="498" w:author="User" w:date="2024-06-13T08:51:00Z">
        <w:r w:rsidRPr="0025254A" w:rsidDel="00642688">
          <w:rPr>
            <w:rFonts w:ascii="GHEA Grapalat" w:hAnsi="GHEA Grapalat"/>
          </w:rPr>
          <w:delText>.</w:delText>
        </w:r>
      </w:del>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del w:id="499" w:author="User" w:date="2024-06-13T08:51:00Z">
        <w:r w:rsidR="00411A25" w:rsidDel="00642688">
          <w:rPr>
            <w:rFonts w:ascii="GHEA Grapalat" w:hAnsi="GHEA Grapalat"/>
          </w:rPr>
          <w:delText>90</w:delText>
        </w:r>
      </w:del>
      <w:ins w:id="500" w:author="User" w:date="2024-06-13T08:51:00Z">
        <w:r w:rsidR="00642688">
          <w:rPr>
            <w:rFonts w:ascii="GHEA Grapalat" w:hAnsi="GHEA Grapalat"/>
          </w:rPr>
          <w:t>20</w:t>
        </w:r>
      </w:ins>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Del="00642688" w:rsidRDefault="00030D40" w:rsidP="00B46D58">
      <w:pPr>
        <w:widowControl w:val="0"/>
        <w:tabs>
          <w:tab w:val="left" w:pos="1276"/>
        </w:tabs>
        <w:spacing w:after="160"/>
        <w:ind w:firstLine="567"/>
        <w:jc w:val="both"/>
        <w:rPr>
          <w:del w:id="501" w:author="User" w:date="2024-06-13T08:51:00Z"/>
          <w:rFonts w:ascii="GHEA Grapalat" w:hAnsi="GHEA Grapalat"/>
          <w:i/>
        </w:rPr>
      </w:pPr>
      <w:del w:id="502" w:author="User" w:date="2024-06-13T08:51:00Z">
        <w:r w:rsidRPr="009044F1" w:rsidDel="00642688">
          <w:rPr>
            <w:rFonts w:ascii="GHEA Grapalat" w:hAnsi="GHEA Grapalat"/>
          </w:rPr>
          <w:delText>10.</w:delText>
        </w:r>
        <w:r w:rsidR="00DF09E7" w:rsidDel="00642688">
          <w:rPr>
            <w:rFonts w:ascii="GHEA Grapalat" w:hAnsi="GHEA Grapalat"/>
          </w:rPr>
          <w:delText>5</w:delText>
        </w:r>
        <w:r w:rsidR="003E194D" w:rsidRPr="003E194D" w:rsidDel="00642688">
          <w:rPr>
            <w:rFonts w:ascii="GHEA Grapalat" w:hAnsi="GHEA Grapalat"/>
          </w:rPr>
          <w:delText>.</w:delText>
        </w:r>
        <w:r w:rsidR="003E194D" w:rsidRPr="005114D0" w:rsidDel="00642688">
          <w:rPr>
            <w:rFonts w:ascii="GHEA Grapalat" w:hAnsi="GHEA Grapalat"/>
          </w:rPr>
          <w:tab/>
        </w:r>
        <w:r w:rsidRPr="009044F1" w:rsidDel="00642688">
          <w:rPr>
            <w:rFonts w:ascii="GHEA Grapalat" w:hAnsi="GHEA Grapalat"/>
          </w:rPr>
          <w:delTex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delText>
        </w:r>
        <w:r w:rsidR="00D90394" w:rsidDel="00642688">
          <w:rPr>
            <w:rFonts w:ascii="GHEA Grapalat" w:hAnsi="GHEA Grapalat"/>
          </w:rPr>
          <w:delText xml:space="preserve"> </w:delText>
        </w:r>
        <w:r w:rsidR="00D90394" w:rsidRPr="001647D2" w:rsidDel="00642688">
          <w:rPr>
            <w:rFonts w:ascii="GHEA Grapalat" w:hAnsi="GHEA Grapalat"/>
          </w:rPr>
          <w:delText>(</w:delText>
        </w:r>
        <w:r w:rsidR="00D90394" w:rsidDel="00642688">
          <w:rPr>
            <w:rFonts w:ascii="GHEA Grapalat" w:hAnsi="GHEA Grapalat"/>
          </w:rPr>
          <w:delText>П</w:delText>
        </w:r>
        <w:r w:rsidR="00D90394" w:rsidRPr="001647D2" w:rsidDel="00642688">
          <w:rPr>
            <w:rFonts w:ascii="GHEA Grapalat" w:hAnsi="GHEA Grapalat"/>
          </w:rPr>
          <w:delText xml:space="preserve">риложение </w:delText>
        </w:r>
        <w:r w:rsidR="00D90394" w:rsidDel="00642688">
          <w:rPr>
            <w:rFonts w:ascii="GHEA Grapalat" w:hAnsi="GHEA Grapalat"/>
          </w:rPr>
          <w:delText>5.2</w:delText>
        </w:r>
        <w:r w:rsidR="00D90394" w:rsidRPr="001647D2" w:rsidDel="00642688">
          <w:rPr>
            <w:rFonts w:ascii="GHEA Grapalat" w:hAnsi="GHEA Grapalat"/>
          </w:rPr>
          <w:delText>)</w:delText>
        </w:r>
        <w:r w:rsidRPr="009044F1" w:rsidDel="00642688">
          <w:rPr>
            <w:rFonts w:ascii="GHEA Grapalat" w:hAnsi="GHEA Grapalat"/>
          </w:rPr>
          <w:delText>.</w:delText>
        </w:r>
        <w:r w:rsidRPr="009044F1" w:rsidDel="00642688">
          <w:rPr>
            <w:rFonts w:ascii="GHEA Grapalat" w:hAnsi="GHEA Grapalat"/>
            <w:i/>
          </w:rPr>
          <w:delText xml:space="preserve"> </w:delText>
        </w:r>
      </w:del>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ins w:id="503" w:author="Inesa Kocharyan" w:date="2023-07-07T16:48:00Z"/>
          <w:rFonts w:ascii="GHEA Grapalat" w:hAnsi="GHEA Grapalat"/>
        </w:rPr>
      </w:pPr>
      <w:r>
        <w:rPr>
          <w:rFonts w:ascii="GHEA Grapalat" w:hAnsi="GHEA Grapalat"/>
          <w:b/>
        </w:rPr>
        <w:lastRenderedPageBreak/>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Del="00642688"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del w:id="504" w:author="User" w:date="2024-06-13T08:52:00Z"/>
          <w:rFonts w:ascii="GHEA Grapalat" w:hAnsi="GHEA Grapalat"/>
        </w:rPr>
      </w:pPr>
      <w:del w:id="505" w:author="User" w:date="2024-06-13T08:52:00Z">
        <w:r w:rsidRPr="00C87B61" w:rsidDel="00642688">
          <w:rPr>
            <w:rFonts w:ascii="GHEA Grapalat" w:hAnsi="GHEA Grapalat"/>
          </w:rPr>
          <w:delText xml:space="preserve">- </w:delText>
        </w:r>
        <w:r w:rsidRPr="00C87B61" w:rsidDel="00642688">
          <w:rPr>
            <w:rFonts w:ascii="GHEA Grapalat" w:hAnsi="GHEA Grapalat" w:hint="eastAsia"/>
          </w:rPr>
          <w:delText>в</w:delText>
        </w:r>
        <w:r w:rsidRPr="00C87B61" w:rsidDel="00642688">
          <w:rPr>
            <w:rFonts w:ascii="GHEA Grapalat" w:hAnsi="GHEA Grapalat"/>
          </w:rPr>
          <w:delText xml:space="preserve"> </w:delText>
        </w:r>
        <w:r w:rsidRPr="00C87B61" w:rsidDel="00642688">
          <w:rPr>
            <w:rFonts w:ascii="GHEA Grapalat" w:hAnsi="GHEA Grapalat" w:hint="eastAsia"/>
          </w:rPr>
          <w:delText>случае</w:delText>
        </w:r>
        <w:r w:rsidRPr="00C87B61" w:rsidDel="00642688">
          <w:rPr>
            <w:rFonts w:ascii="GHEA Grapalat" w:hAnsi="GHEA Grapalat"/>
          </w:rPr>
          <w:delText xml:space="preserve"> </w:delText>
        </w:r>
        <w:r w:rsidRPr="00C87B61" w:rsidDel="00642688">
          <w:rPr>
            <w:rFonts w:ascii="GHEA Grapalat" w:hAnsi="GHEA Grapalat" w:hint="eastAsia"/>
          </w:rPr>
          <w:delText>обеспечения</w:delText>
        </w:r>
        <w:r w:rsidRPr="00C87B61" w:rsidDel="00642688">
          <w:rPr>
            <w:rFonts w:ascii="GHEA Grapalat" w:hAnsi="GHEA Grapalat"/>
          </w:rPr>
          <w:delText xml:space="preserve">, </w:delText>
        </w:r>
        <w:r w:rsidRPr="00C87B61" w:rsidDel="00642688">
          <w:rPr>
            <w:rFonts w:ascii="GHEA Grapalat" w:hAnsi="GHEA Grapalat" w:hint="eastAsia"/>
          </w:rPr>
          <w:delText>представленного</w:delText>
        </w:r>
        <w:r w:rsidRPr="00C87B61" w:rsidDel="00642688">
          <w:rPr>
            <w:rFonts w:ascii="GHEA Grapalat" w:hAnsi="GHEA Grapalat"/>
          </w:rPr>
          <w:delText xml:space="preserve"> </w:delText>
        </w:r>
        <w:r w:rsidRPr="00C87B61" w:rsidDel="00642688">
          <w:rPr>
            <w:rFonts w:ascii="GHEA Grapalat" w:hAnsi="GHEA Grapalat" w:hint="eastAsia"/>
          </w:rPr>
          <w:delText>в</w:delText>
        </w:r>
        <w:r w:rsidRPr="00C87B61" w:rsidDel="00642688">
          <w:rPr>
            <w:rFonts w:ascii="GHEA Grapalat" w:hAnsi="GHEA Grapalat"/>
          </w:rPr>
          <w:delText xml:space="preserve"> </w:delText>
        </w:r>
        <w:r w:rsidRPr="00C87B61" w:rsidDel="00642688">
          <w:rPr>
            <w:rFonts w:ascii="GHEA Grapalat" w:hAnsi="GHEA Grapalat" w:hint="eastAsia"/>
          </w:rPr>
          <w:delText>виде</w:delText>
        </w:r>
        <w:r w:rsidRPr="00C87B61" w:rsidDel="00642688">
          <w:rPr>
            <w:rFonts w:ascii="GHEA Grapalat" w:hAnsi="GHEA Grapalat"/>
          </w:rPr>
          <w:delText xml:space="preserve"> </w:delText>
        </w:r>
        <w:r w:rsidRPr="00C87B61" w:rsidDel="00642688">
          <w:rPr>
            <w:rFonts w:ascii="GHEA Grapalat" w:hAnsi="GHEA Grapalat" w:hint="eastAsia"/>
          </w:rPr>
          <w:delText>банковской</w:delText>
        </w:r>
        <w:r w:rsidRPr="00C87B61" w:rsidDel="00642688">
          <w:rPr>
            <w:rFonts w:ascii="GHEA Grapalat" w:hAnsi="GHEA Grapalat"/>
          </w:rPr>
          <w:delText xml:space="preserve"> </w:delText>
        </w:r>
        <w:r w:rsidRPr="00C87B61" w:rsidDel="00642688">
          <w:rPr>
            <w:rFonts w:ascii="GHEA Grapalat" w:hAnsi="GHEA Grapalat" w:hint="eastAsia"/>
          </w:rPr>
          <w:delText>гарантии</w:delText>
        </w:r>
        <w:r w:rsidRPr="00C87B61" w:rsidDel="00642688">
          <w:rPr>
            <w:rFonts w:ascii="GHEA Grapalat" w:hAnsi="GHEA Grapalat"/>
          </w:rPr>
          <w:delText xml:space="preserve">- </w:delText>
        </w:r>
        <w:r w:rsidRPr="00C87B61" w:rsidDel="00642688">
          <w:rPr>
            <w:rFonts w:ascii="GHEA Grapalat" w:hAnsi="GHEA Grapalat" w:hint="eastAsia"/>
          </w:rPr>
          <w:delText>банк</w:delText>
        </w:r>
        <w:r w:rsidRPr="00C87B61" w:rsidDel="00642688">
          <w:rPr>
            <w:rFonts w:ascii="GHEA Grapalat" w:hAnsi="GHEA Grapalat"/>
          </w:rPr>
          <w:delText xml:space="preserve">, </w:delText>
        </w:r>
        <w:r w:rsidRPr="00C87B61" w:rsidDel="00642688">
          <w:rPr>
            <w:rFonts w:ascii="GHEA Grapalat" w:hAnsi="GHEA Grapalat" w:hint="eastAsia"/>
          </w:rPr>
          <w:delText>выдавший</w:delText>
        </w:r>
        <w:r w:rsidRPr="00C87B61" w:rsidDel="00642688">
          <w:rPr>
            <w:rFonts w:ascii="GHEA Grapalat" w:hAnsi="GHEA Grapalat"/>
          </w:rPr>
          <w:delText xml:space="preserve"> </w:delText>
        </w:r>
        <w:r w:rsidRPr="00C87B61" w:rsidDel="00642688">
          <w:rPr>
            <w:rFonts w:ascii="GHEA Grapalat" w:hAnsi="GHEA Grapalat" w:hint="eastAsia"/>
          </w:rPr>
          <w:delText>гарантию</w:delText>
        </w:r>
        <w:r w:rsidRPr="00C87B61" w:rsidDel="00642688">
          <w:rPr>
            <w:rFonts w:ascii="GHEA Grapalat" w:hAnsi="GHEA Grapalat"/>
          </w:rPr>
          <w:delText>;</w:delText>
        </w:r>
      </w:del>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w:t>
      </w:r>
      <w:del w:id="506" w:author="User" w:date="2024-06-13T08:56:00Z">
        <w:r w:rsidRPr="009044F1" w:rsidDel="00872A79">
          <w:rPr>
            <w:rFonts w:ascii="GHEA Grapalat" w:hAnsi="GHEA Grapalat"/>
          </w:rPr>
          <w:delText>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delText>
        </w:r>
        <w:r w:rsidR="00801AC7" w:rsidDel="00872A79">
          <w:rPr>
            <w:lang w:val="en-US"/>
          </w:rPr>
          <w:delText> </w:delText>
        </w:r>
        <w:r w:rsidRPr="009044F1" w:rsidDel="00872A79">
          <w:rPr>
            <w:rFonts w:ascii="GHEA Grapalat" w:hAnsi="GHEA Grapalat"/>
          </w:rPr>
          <w:delText>— Совета попечителей</w:delText>
        </w:r>
        <w:r w:rsidR="0027573B" w:rsidDel="00872A79">
          <w:rPr>
            <w:rStyle w:val="FootnoteReference"/>
            <w:rFonts w:ascii="GHEA Grapalat" w:hAnsi="GHEA Grapalat"/>
          </w:rPr>
          <w:footnoteReference w:customMarkFollows="1" w:id="11"/>
          <w:delText>14</w:delText>
        </w:r>
      </w:del>
      <w:ins w:id="510" w:author="User" w:date="2024-06-13T08:56:00Z">
        <w:r w:rsidR="00872A79">
          <w:rPr>
            <w:rFonts w:ascii="GHEA Grapalat" w:hAnsi="GHEA Grapalat"/>
          </w:rPr>
          <w:t>Марзретараном Араратского марза</w:t>
        </w:r>
      </w:ins>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w:t>
      </w:r>
      <w:r w:rsidRPr="000B56C9">
        <w:rPr>
          <w:rFonts w:ascii="GHEA Grapalat" w:hAnsi="GHEA Grapalat"/>
        </w:rPr>
        <w:lastRenderedPageBreak/>
        <w:t>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AD6CEE" w:rsidRPr="00A406D0" w:rsidRDefault="00AD6CEE" w:rsidP="00AD6CEE">
      <w:pPr>
        <w:pStyle w:val="BodyText"/>
        <w:widowControl w:val="0"/>
        <w:spacing w:after="160"/>
        <w:jc w:val="center"/>
        <w:rPr>
          <w:ins w:id="511" w:author="User" w:date="2024-06-13T08:57:00Z"/>
          <w:rFonts w:ascii="GHEA Grapalat" w:hAnsi="GHEA Grapalat"/>
          <w:b/>
        </w:rPr>
      </w:pPr>
      <w:ins w:id="512" w:author="User" w:date="2024-06-13T08:57:00Z">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НА </w:t>
        </w:r>
        <w:r>
          <w:rPr>
            <w:rFonts w:ascii="GHEA Grapalat" w:hAnsi="GHEA Grapalat"/>
            <w:b/>
          </w:rPr>
          <w:t>ЗАПРОС КОТИРОВ</w:t>
        </w:r>
        <w:r w:rsidRPr="00A406D0">
          <w:rPr>
            <w:rFonts w:ascii="GHEA Grapalat" w:hAnsi="GHEA Grapalat"/>
            <w:b/>
          </w:rPr>
          <w:t>КИ</w:t>
        </w:r>
      </w:ins>
    </w:p>
    <w:p w:rsidR="00096865" w:rsidRPr="009044F1" w:rsidDel="00AD6CEE" w:rsidRDefault="00096865" w:rsidP="00B46D58">
      <w:pPr>
        <w:pStyle w:val="BodyText"/>
        <w:widowControl w:val="0"/>
        <w:spacing w:after="160"/>
        <w:jc w:val="center"/>
        <w:rPr>
          <w:del w:id="513" w:author="User" w:date="2024-06-13T08:57:00Z"/>
          <w:rFonts w:ascii="GHEA Grapalat" w:hAnsi="GHEA Grapalat"/>
          <w:b/>
        </w:rPr>
      </w:pPr>
      <w:del w:id="514" w:author="User" w:date="2024-06-13T08:57:00Z">
        <w:r w:rsidRPr="009044F1" w:rsidDel="00AD6CEE">
          <w:rPr>
            <w:rFonts w:ascii="GHEA Grapalat" w:hAnsi="GHEA Grapalat"/>
            <w:b/>
          </w:rPr>
          <w:delText>ИНСТРУКЦИЯ</w:delText>
        </w:r>
        <w:r w:rsidR="00191D27" w:rsidDel="00AD6CEE">
          <w:rPr>
            <w:rFonts w:ascii="GHEA Grapalat" w:hAnsi="GHEA Grapalat"/>
            <w:b/>
          </w:rPr>
          <w:delText xml:space="preserve"> </w:delText>
        </w:r>
        <w:r w:rsidRPr="009044F1" w:rsidDel="00AD6CEE">
          <w:rPr>
            <w:rFonts w:ascii="GHEA Grapalat" w:hAnsi="GHEA Grapalat"/>
            <w:b/>
          </w:rPr>
          <w:delText xml:space="preserve">ПО СОСТАВЛЕНИЮ </w:delText>
        </w:r>
        <w:r w:rsidR="00191D27" w:rsidDel="00AD6CEE">
          <w:rPr>
            <w:rFonts w:ascii="GHEA Grapalat" w:hAnsi="GHEA Grapalat"/>
            <w:b/>
          </w:rPr>
          <w:br/>
        </w:r>
        <w:r w:rsidRPr="009044F1" w:rsidDel="00AD6CEE">
          <w:rPr>
            <w:rFonts w:ascii="GHEA Grapalat" w:hAnsi="GHEA Grapalat"/>
            <w:b/>
          </w:rPr>
          <w:delText>ЗАЯВКИ НА ОТКРЫТЫЙ КОНКУРС</w:delText>
        </w:r>
      </w:del>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2"/>
        <w:t>15</w:t>
      </w:r>
    </w:p>
    <w:p w:rsidR="006505D2" w:rsidRPr="00B138F3" w:rsidDel="00AD6CEE" w:rsidRDefault="002C4DBF" w:rsidP="00B46D58">
      <w:pPr>
        <w:widowControl w:val="0"/>
        <w:tabs>
          <w:tab w:val="left" w:pos="1134"/>
        </w:tabs>
        <w:spacing w:after="160"/>
        <w:ind w:firstLine="567"/>
        <w:jc w:val="both"/>
        <w:rPr>
          <w:del w:id="515" w:author="User" w:date="2024-06-13T08:58:00Z"/>
          <w:rFonts w:ascii="GHEA Grapalat" w:hAnsi="GHEA Grapalat"/>
        </w:rPr>
      </w:pPr>
      <w:del w:id="516" w:author="User" w:date="2024-06-13T08:58:00Z">
        <w:r w:rsidRPr="00B138F3" w:rsidDel="00AD6CEE">
          <w:rPr>
            <w:rFonts w:ascii="GHEA Grapalat" w:hAnsi="GHEA Grapalat"/>
          </w:rPr>
          <w:delText>2.</w:delText>
        </w:r>
        <w:r w:rsidR="009E39FC" w:rsidRPr="00B138F3" w:rsidDel="00AD6CEE">
          <w:rPr>
            <w:rFonts w:ascii="GHEA Grapalat" w:hAnsi="GHEA Grapalat"/>
          </w:rPr>
          <w:delText>5</w:delText>
        </w:r>
        <w:r w:rsidR="005114D0" w:rsidRPr="00B138F3" w:rsidDel="00AD6CEE">
          <w:rPr>
            <w:rFonts w:ascii="GHEA Grapalat" w:hAnsi="GHEA Grapalat"/>
          </w:rPr>
          <w:delText>.</w:delText>
        </w:r>
        <w:r w:rsidR="009873F3" w:rsidRPr="00B138F3" w:rsidDel="00AD6CEE">
          <w:rPr>
            <w:rFonts w:ascii="GHEA Grapalat" w:hAnsi="GHEA Grapalat"/>
          </w:rPr>
          <w:tab/>
        </w:r>
        <w:r w:rsidRPr="00B138F3" w:rsidDel="00AD6CEE">
          <w:rPr>
            <w:rFonts w:ascii="GHEA Grapalat" w:hAnsi="GHEA Grapalat"/>
          </w:rPr>
          <w:delText>обеспечение заявки, которое представляется в форме наличных денег или банковской гарантии</w:delText>
        </w:r>
        <w:r w:rsidR="00FC016A" w:rsidRPr="00B138F3" w:rsidDel="00AD6CEE">
          <w:rPr>
            <w:rFonts w:ascii="GHEA Grapalat" w:hAnsi="GHEA Grapalat"/>
          </w:rPr>
          <w:delText xml:space="preserve"> (Приложению №3)</w:delText>
        </w:r>
        <w:r w:rsidRPr="00B138F3" w:rsidDel="00AD6CEE">
          <w:rPr>
            <w:rFonts w:ascii="GHEA Grapalat" w:hAnsi="GHEA Grapalat"/>
          </w:rPr>
          <w:delText>; При этом заявкой представляется оригинал документа, удостоверяющего оплату наличных денег, или оригинал банковской гарантии.</w:delText>
        </w:r>
        <w:r w:rsidR="0036524F" w:rsidDel="00AD6CEE">
          <w:rPr>
            <w:rFonts w:ascii="GHEA Grapalat" w:hAnsi="GHEA Grapalat"/>
          </w:rPr>
          <w:delText xml:space="preserve"> </w:delText>
        </w:r>
        <w:r w:rsidR="00761A4D" w:rsidRPr="00B138F3" w:rsidDel="00AD6CEE">
          <w:rPr>
            <w:rStyle w:val="FootnoteReference"/>
            <w:rFonts w:ascii="GHEA Grapalat" w:hAnsi="GHEA Grapalat"/>
          </w:rPr>
          <w:footnoteReference w:customMarkFollows="1" w:id="13"/>
          <w:delText>16</w:delText>
        </w:r>
      </w:del>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del w:id="519" w:author="User" w:date="2024-06-13T08:58:00Z">
        <w:r w:rsidRPr="002658C9" w:rsidDel="00AD6CEE">
          <w:rPr>
            <w:rFonts w:ascii="GHEA Grapalat" w:hAnsi="GHEA Grapalat"/>
          </w:rPr>
          <w:delText xml:space="preserve">_____________ </w:delText>
        </w:r>
      </w:del>
      <w:ins w:id="520" w:author="User" w:date="2024-06-13T08:58:00Z">
        <w:r w:rsidR="00AD6CEE">
          <w:rPr>
            <w:rFonts w:ascii="GHEA Grapalat" w:hAnsi="GHEA Grapalat"/>
          </w:rPr>
          <w:t>двух</w:t>
        </w:r>
        <w:r w:rsidR="00AD6CEE" w:rsidRPr="002658C9">
          <w:rPr>
            <w:rFonts w:ascii="GHEA Grapalat" w:hAnsi="GHEA Grapalat"/>
          </w:rPr>
          <w:t xml:space="preserve"> </w:t>
        </w:r>
      </w:ins>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AD6CEE" w:rsidRDefault="00AD6CEE">
      <w:pPr>
        <w:rPr>
          <w:ins w:id="521" w:author="User" w:date="2024-06-13T08:59:00Z"/>
          <w:rFonts w:ascii="GHEA Grapalat" w:hAnsi="GHEA Grapalat"/>
          <w:b/>
        </w:rPr>
      </w:pPr>
      <w:ins w:id="522" w:author="User" w:date="2024-06-13T08:59:00Z">
        <w:r>
          <w:rPr>
            <w:rFonts w:ascii="GHEA Grapalat" w:hAnsi="GHEA Grapalat"/>
            <w:b/>
          </w:rPr>
          <w:br w:type="page"/>
        </w:r>
      </w:ins>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AD6CEE" w:rsidRPr="00374F4A" w:rsidRDefault="00AD6CEE" w:rsidP="00AD6CEE">
      <w:pPr>
        <w:pStyle w:val="BodyTextIndent3"/>
        <w:widowControl w:val="0"/>
        <w:spacing w:after="160" w:line="240" w:lineRule="auto"/>
        <w:jc w:val="right"/>
        <w:rPr>
          <w:ins w:id="523" w:author="User" w:date="2024-06-13T08:59:00Z"/>
          <w:rFonts w:ascii="GHEA Grapalat" w:hAnsi="GHEA Grapalat" w:cs="Arial"/>
          <w:b/>
          <w:sz w:val="24"/>
          <w:szCs w:val="24"/>
        </w:rPr>
      </w:pPr>
      <w:ins w:id="524" w:author="User" w:date="2024-06-13T08:59:00Z">
        <w:r w:rsidRPr="00BF4E90">
          <w:rPr>
            <w:rFonts w:ascii="GHEA Grapalat" w:hAnsi="GHEA Grapalat"/>
            <w:b/>
            <w:sz w:val="24"/>
            <w:szCs w:val="24"/>
          </w:rPr>
          <w:t xml:space="preserve">к Приглашению на </w:t>
        </w:r>
        <w:r>
          <w:rPr>
            <w:rFonts w:ascii="GHEA Grapalat" w:hAnsi="GHEA Grapalat"/>
            <w:b/>
            <w:sz w:val="24"/>
            <w:szCs w:val="24"/>
          </w:rPr>
          <w:t>запро</w:t>
        </w:r>
        <w:r w:rsidRPr="00042482">
          <w:rPr>
            <w:rFonts w:ascii="GHEA Grapalat" w:hAnsi="GHEA Grapalat"/>
            <w:b/>
            <w:sz w:val="24"/>
            <w:szCs w:val="24"/>
          </w:rPr>
          <w:t>с котировки</w:t>
        </w:r>
        <w:r w:rsidRPr="00042482">
          <w:rPr>
            <w:rFonts w:ascii="GHEA Grapalat" w:hAnsi="GHEA Grapalat"/>
            <w:b/>
            <w:sz w:val="24"/>
            <w:szCs w:val="24"/>
          </w:rPr>
          <w:br/>
        </w:r>
        <w:r w:rsidRPr="00374F4A">
          <w:rPr>
            <w:rFonts w:ascii="GHEA Grapalat" w:hAnsi="GHEA Grapalat"/>
            <w:b/>
            <w:sz w:val="24"/>
            <w:szCs w:val="24"/>
          </w:rPr>
          <w:t xml:space="preserve">под кодом </w:t>
        </w:r>
        <w:r>
          <w:rPr>
            <w:rFonts w:ascii="GHEA Grapalat" w:hAnsi="GHEA Grapalat"/>
            <w:b/>
            <w:sz w:val="24"/>
            <w:szCs w:val="24"/>
          </w:rPr>
          <w:t>M1HD-GHAPDzB-</w:t>
        </w:r>
      </w:ins>
      <w:ins w:id="525" w:author="User" w:date="2024-12-05T09:57:00Z">
        <w:r w:rsidR="004A27C0">
          <w:rPr>
            <w:rFonts w:ascii="GHEA Grapalat" w:hAnsi="GHEA Grapalat"/>
            <w:b/>
            <w:sz w:val="24"/>
            <w:szCs w:val="24"/>
          </w:rPr>
          <w:t>25/01</w:t>
        </w:r>
      </w:ins>
    </w:p>
    <w:p w:rsidR="00B2572B" w:rsidRPr="00374F4A" w:rsidDel="00AD6CEE" w:rsidRDefault="00B2572B" w:rsidP="00B46D58">
      <w:pPr>
        <w:pStyle w:val="BodyTextIndent3"/>
        <w:widowControl w:val="0"/>
        <w:spacing w:after="160" w:line="240" w:lineRule="auto"/>
        <w:jc w:val="right"/>
        <w:rPr>
          <w:del w:id="526" w:author="User" w:date="2024-06-13T08:59:00Z"/>
          <w:rFonts w:ascii="GHEA Grapalat" w:hAnsi="GHEA Grapalat" w:cs="Arial"/>
          <w:b/>
          <w:sz w:val="24"/>
          <w:szCs w:val="24"/>
        </w:rPr>
      </w:pPr>
      <w:del w:id="527" w:author="User" w:date="2024-06-13T08:59:00Z">
        <w:r w:rsidRPr="00BF4E90" w:rsidDel="00AD6CEE">
          <w:rPr>
            <w:rFonts w:ascii="GHEA Grapalat" w:hAnsi="GHEA Grapalat"/>
            <w:b/>
            <w:sz w:val="24"/>
            <w:szCs w:val="24"/>
          </w:rPr>
          <w:delText>к Приглашению на открытый конкурс</w:delText>
        </w:r>
        <w:r w:rsidR="00123294" w:rsidRPr="00BF4E90" w:rsidDel="00AD6CEE">
          <w:rPr>
            <w:rFonts w:ascii="GHEA Grapalat" w:hAnsi="GHEA Grapalat" w:cs="Arial"/>
            <w:b/>
            <w:sz w:val="24"/>
            <w:szCs w:val="24"/>
          </w:rPr>
          <w:br/>
        </w:r>
        <w:r w:rsidRPr="00374F4A" w:rsidDel="00AD6CEE">
          <w:rPr>
            <w:rFonts w:ascii="GHEA Grapalat" w:hAnsi="GHEA Grapalat"/>
            <w:b/>
            <w:sz w:val="24"/>
            <w:szCs w:val="24"/>
          </w:rPr>
          <w:delText xml:space="preserve">под кодом </w:delText>
        </w:r>
        <w:r w:rsidR="006132ED" w:rsidDel="00AD6CEE">
          <w:rPr>
            <w:rFonts w:ascii="GHEA Grapalat" w:hAnsi="GHEA Grapalat"/>
            <w:sz w:val="24"/>
            <w:szCs w:val="24"/>
          </w:rPr>
          <w:delText>"</w:delText>
        </w:r>
        <w:r w:rsidRPr="00374F4A" w:rsidDel="00AD6CEE">
          <w:rPr>
            <w:rFonts w:ascii="GHEA Grapalat" w:hAnsi="GHEA Grapalat"/>
            <w:b/>
            <w:sz w:val="24"/>
            <w:szCs w:val="24"/>
          </w:rPr>
          <w:delText>---BMAPDzB</w:delText>
        </w:r>
        <w:r w:rsidR="00B666FB" w:rsidDel="00AD6CEE">
          <w:rPr>
            <w:rStyle w:val="FootnoteReference"/>
            <w:rFonts w:ascii="GHEA Grapalat" w:hAnsi="GHEA Grapalat"/>
            <w:b/>
            <w:sz w:val="24"/>
            <w:szCs w:val="24"/>
          </w:rPr>
          <w:footnoteReference w:customMarkFollows="1" w:id="14"/>
          <w:delText>*</w:delText>
        </w:r>
        <w:r w:rsidRPr="00374F4A" w:rsidDel="00AD6CEE">
          <w:rPr>
            <w:rFonts w:ascii="GHEA Grapalat" w:hAnsi="GHEA Grapalat"/>
            <w:b/>
            <w:sz w:val="24"/>
            <w:szCs w:val="24"/>
          </w:rPr>
          <w:delText>---/---</w:delText>
        </w:r>
        <w:r w:rsidR="006132ED" w:rsidDel="00AD6CEE">
          <w:rPr>
            <w:rFonts w:ascii="GHEA Grapalat" w:hAnsi="GHEA Grapalat"/>
            <w:sz w:val="24"/>
            <w:szCs w:val="24"/>
          </w:rPr>
          <w:delText>"</w:delText>
        </w:r>
      </w:del>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ins w:id="530" w:author="User" w:date="2024-06-14T08:39:00Z">
        <w:r w:rsidR="003013ED">
          <w:rPr>
            <w:rFonts w:ascii="GHEA Grapalat" w:hAnsi="GHEA Grapalat"/>
            <w:sz w:val="24"/>
            <w:szCs w:val="24"/>
          </w:rPr>
          <w:t>запро</w:t>
        </w:r>
        <w:r w:rsidR="003013ED" w:rsidRPr="00042482">
          <w:rPr>
            <w:rFonts w:ascii="GHEA Grapalat" w:hAnsi="GHEA Grapalat"/>
            <w:sz w:val="24"/>
            <w:szCs w:val="24"/>
          </w:rPr>
          <w:t>с котировки</w:t>
        </w:r>
        <w:r w:rsidR="003013ED" w:rsidRPr="00374F4A" w:rsidDel="003013ED">
          <w:rPr>
            <w:rFonts w:ascii="GHEA Grapalat" w:hAnsi="GHEA Grapalat"/>
            <w:color w:val="auto"/>
            <w:sz w:val="24"/>
            <w:szCs w:val="24"/>
          </w:rPr>
          <w:t xml:space="preserve"> </w:t>
        </w:r>
      </w:ins>
      <w:del w:id="531" w:author="User" w:date="2024-06-14T08:39:00Z">
        <w:r w:rsidRPr="00374F4A" w:rsidDel="003013ED">
          <w:rPr>
            <w:rFonts w:ascii="GHEA Grapalat" w:hAnsi="GHEA Grapalat"/>
            <w:color w:val="auto"/>
            <w:sz w:val="24"/>
            <w:szCs w:val="24"/>
          </w:rPr>
          <w:delText>открытом конкурсе</w:delText>
        </w:r>
        <w:r w:rsidR="00AA7117" w:rsidRPr="00374F4A" w:rsidDel="003013ED">
          <w:rPr>
            <w:rFonts w:ascii="GHEA Grapalat" w:hAnsi="GHEA Grapalat"/>
            <w:color w:val="auto"/>
            <w:sz w:val="24"/>
            <w:szCs w:val="24"/>
          </w:rPr>
          <w:delText xml:space="preserve"> </w:delText>
        </w:r>
      </w:del>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Del="00AD6CEE" w:rsidRDefault="00AD6CEE" w:rsidP="00B46D58">
      <w:pPr>
        <w:jc w:val="both"/>
        <w:rPr>
          <w:del w:id="532" w:author="User" w:date="2024-06-13T09:00:00Z"/>
          <w:rFonts w:ascii="GHEA Grapalat" w:hAnsi="GHEA Grapalat" w:cs="Sylfaen"/>
        </w:rPr>
      </w:pPr>
      <w:ins w:id="533" w:author="User" w:date="2024-06-13T09:00:00Z">
        <w:r w:rsidRPr="0033354F">
          <w:rPr>
            <w:rFonts w:ascii="Sylfaen" w:hAnsi="Sylfaen"/>
            <w:i/>
            <w:lang w:val="af-ZA"/>
          </w:rPr>
          <w:t>«ОШ  N 1</w:t>
        </w:r>
        <w:r>
          <w:rPr>
            <w:rFonts w:ascii="Sylfaen" w:hAnsi="Sylfaen"/>
            <w:i/>
            <w:lang w:val="af-ZA"/>
          </w:rPr>
          <w:t xml:space="preserve"> </w:t>
        </w:r>
        <w:r w:rsidRPr="0033354F">
          <w:rPr>
            <w:rFonts w:ascii="Sylfaen" w:hAnsi="Sylfaen"/>
            <w:i/>
            <w:lang w:val="af-ZA"/>
          </w:rPr>
          <w:t xml:space="preserve"> им. М. Маштоца  г. </w:t>
        </w:r>
        <w:r>
          <w:rPr>
            <w:rFonts w:ascii="Sylfaen" w:hAnsi="Sylfaen"/>
            <w:i/>
            <w:lang w:val="af-ZA"/>
          </w:rPr>
          <w:t xml:space="preserve"> </w:t>
        </w:r>
        <w:r w:rsidRPr="0033354F">
          <w:rPr>
            <w:rFonts w:ascii="Sylfaen" w:hAnsi="Sylfaen"/>
            <w:i/>
            <w:lang w:val="af-ZA"/>
          </w:rPr>
          <w:t xml:space="preserve">Масиса </w:t>
        </w:r>
        <w:r>
          <w:rPr>
            <w:rFonts w:ascii="Sylfaen" w:hAnsi="Sylfaen"/>
            <w:i/>
            <w:lang w:val="af-ZA"/>
          </w:rPr>
          <w:t xml:space="preserve"> </w:t>
        </w:r>
        <w:r w:rsidRPr="0033354F">
          <w:rPr>
            <w:rFonts w:ascii="Sylfaen" w:hAnsi="Sylfaen"/>
            <w:i/>
            <w:lang w:val="af-ZA"/>
          </w:rPr>
          <w:t xml:space="preserve">Араратской </w:t>
        </w:r>
        <w:r>
          <w:rPr>
            <w:rFonts w:ascii="Sylfaen" w:hAnsi="Sylfaen"/>
            <w:i/>
            <w:lang w:val="af-ZA"/>
          </w:rPr>
          <w:t xml:space="preserve"> </w:t>
        </w:r>
        <w:r w:rsidRPr="0033354F">
          <w:rPr>
            <w:rFonts w:ascii="Sylfaen" w:hAnsi="Sylfaen"/>
            <w:i/>
            <w:lang w:val="af-ZA"/>
          </w:rPr>
          <w:t xml:space="preserve">области РА» </w:t>
        </w:r>
        <w:r w:rsidRPr="0033354F">
          <w:rPr>
            <w:rFonts w:ascii="Sylfaen" w:hAnsi="Sylfaen" w:cs="Arial"/>
            <w:i/>
            <w:lang w:val="af-ZA"/>
          </w:rPr>
          <w:t>ГНО</w:t>
        </w:r>
        <w:r>
          <w:rPr>
            <w:rFonts w:ascii="Sylfaen" w:hAnsi="Sylfaen" w:cs="Arial"/>
            <w:i/>
            <w:lang w:val="af-ZA"/>
          </w:rPr>
          <w:t xml:space="preserve">  </w:t>
        </w:r>
        <w:r w:rsidRPr="005437F6">
          <w:rPr>
            <w:rFonts w:ascii="GHEA Grapalat" w:hAnsi="GHEA Grapalat"/>
          </w:rPr>
          <w:t>под кодом</w:t>
        </w:r>
        <w:r w:rsidRPr="00BD0FD1">
          <w:rPr>
            <w:rFonts w:ascii="GHEA Grapalat" w:hAnsi="GHEA Grapalat"/>
          </w:rPr>
          <w:t xml:space="preserve"> </w:t>
        </w:r>
        <w:r>
          <w:rPr>
            <w:rFonts w:ascii="GHEA Grapalat" w:hAnsi="GHEA Grapalat" w:cs="Sylfaen"/>
            <w:lang w:val="es-ES"/>
          </w:rPr>
          <w:t>M1HD-GHAPDzB-</w:t>
        </w:r>
      </w:ins>
      <w:ins w:id="534" w:author="User" w:date="2024-12-05T09:57:00Z">
        <w:r w:rsidR="004A27C0">
          <w:rPr>
            <w:rFonts w:ascii="GHEA Grapalat" w:hAnsi="GHEA Grapalat" w:cs="Sylfaen"/>
            <w:lang w:val="es-ES"/>
          </w:rPr>
          <w:t>25/01</w:t>
        </w:r>
      </w:ins>
      <w:ins w:id="535" w:author="User" w:date="2024-06-13T09:00:00Z">
        <w:r>
          <w:rPr>
            <w:rFonts w:ascii="Sylfaen" w:hAnsi="Sylfaen" w:cs="Arial"/>
            <w:i/>
            <w:lang w:val="af-ZA"/>
          </w:rPr>
          <w:t xml:space="preserve">  </w:t>
        </w:r>
        <w:r>
          <w:rPr>
            <w:rFonts w:ascii="GHEA Grapalat" w:hAnsi="GHEA Grapalat"/>
            <w:spacing w:val="-6"/>
          </w:rPr>
          <w:t>запроса котировок</w:t>
        </w:r>
        <w:r>
          <w:rPr>
            <w:rFonts w:ascii="GHEA Grapalat" w:hAnsi="GHEA Grapalat"/>
          </w:rPr>
          <w:t xml:space="preserve"> </w:t>
        </w:r>
      </w:ins>
      <w:del w:id="536" w:author="User" w:date="2024-06-13T09:00:00Z">
        <w:r w:rsidR="00374F4A" w:rsidDel="00AD6CEE">
          <w:rPr>
            <w:rFonts w:ascii="GHEA Grapalat" w:hAnsi="GHEA Grapalat"/>
          </w:rPr>
          <w:delText>___________</w:delText>
        </w:r>
        <w:r w:rsidR="00374F4A" w:rsidRPr="00FA54C5" w:rsidDel="00AD6CEE">
          <w:rPr>
            <w:rFonts w:ascii="GHEA Grapalat" w:hAnsi="GHEA Grapalat"/>
          </w:rPr>
          <w:delText>__</w:delText>
        </w:r>
        <w:r w:rsidR="00374F4A" w:rsidDel="00AD6CEE">
          <w:rPr>
            <w:rFonts w:ascii="GHEA Grapalat" w:hAnsi="GHEA Grapalat"/>
          </w:rPr>
          <w:delText>__________________________</w:delText>
        </w:r>
        <w:r w:rsidR="00374F4A" w:rsidRPr="00425B00" w:rsidDel="00AD6CEE">
          <w:rPr>
            <w:rFonts w:ascii="GHEA Grapalat" w:hAnsi="GHEA Grapalat"/>
          </w:rPr>
          <w:delText>_____</w:delText>
        </w:r>
        <w:r w:rsidR="00374F4A" w:rsidDel="00AD6CEE">
          <w:rPr>
            <w:rFonts w:ascii="GHEA Grapalat" w:hAnsi="GHEA Grapalat"/>
          </w:rPr>
          <w:delText>_</w:delText>
        </w:r>
        <w:r w:rsidR="00374F4A" w:rsidRPr="00DA5EA0" w:rsidDel="00AD6CEE">
          <w:rPr>
            <w:rFonts w:ascii="GHEA Grapalat" w:hAnsi="GHEA Grapalat"/>
          </w:rPr>
          <w:delText xml:space="preserve">_ </w:delText>
        </w:r>
        <w:r w:rsidR="00374F4A" w:rsidRPr="005437F6" w:rsidDel="00AD6CEE">
          <w:rPr>
            <w:rFonts w:ascii="GHEA Grapalat" w:hAnsi="GHEA Grapalat"/>
          </w:rPr>
          <w:delText>под кодом</w:delText>
        </w:r>
        <w:r w:rsidR="00374F4A" w:rsidRPr="00BD0FD1" w:rsidDel="00AD6CEE">
          <w:rPr>
            <w:rFonts w:ascii="GHEA Grapalat" w:hAnsi="GHEA Grapalat"/>
          </w:rPr>
          <w:delText xml:space="preserve"> </w:delText>
        </w:r>
        <w:r w:rsidR="006132ED" w:rsidDel="00AD6CEE">
          <w:rPr>
            <w:rFonts w:ascii="GHEA Grapalat" w:hAnsi="GHEA Grapalat"/>
          </w:rPr>
          <w:delText>"</w:delText>
        </w:r>
        <w:r w:rsidR="00374F4A" w:rsidRPr="00DD2B43" w:rsidDel="00AD6CEE">
          <w:rPr>
            <w:rFonts w:ascii="GHEA Grapalat" w:hAnsi="GHEA Grapalat"/>
          </w:rPr>
          <w:delText>---BMAPDzB---/---</w:delText>
        </w:r>
        <w:r w:rsidR="006132ED" w:rsidDel="00AD6CEE">
          <w:rPr>
            <w:rFonts w:ascii="GHEA Grapalat" w:hAnsi="GHEA Grapalat"/>
          </w:rPr>
          <w:delText>"</w:delText>
        </w:r>
      </w:del>
    </w:p>
    <w:p w:rsidR="00374F4A" w:rsidRPr="00C4157A" w:rsidDel="00AD6CEE" w:rsidRDefault="00374F4A" w:rsidP="00B46D58">
      <w:pPr>
        <w:spacing w:after="160"/>
        <w:ind w:left="1560"/>
        <w:jc w:val="both"/>
        <w:rPr>
          <w:del w:id="537" w:author="User" w:date="2024-06-13T09:00:00Z"/>
          <w:rFonts w:ascii="GHEA Grapalat" w:hAnsi="GHEA Grapalat"/>
          <w:sz w:val="20"/>
        </w:rPr>
      </w:pPr>
      <w:del w:id="538" w:author="User" w:date="2024-06-13T09:00:00Z">
        <w:r w:rsidRPr="000C1746" w:rsidDel="00AD6CEE">
          <w:rPr>
            <w:rFonts w:ascii="GHEA Grapalat" w:hAnsi="GHEA Grapalat"/>
            <w:sz w:val="16"/>
          </w:rPr>
          <w:delText>наименование заказчика</w:delText>
        </w:r>
      </w:del>
    </w:p>
    <w:p w:rsidR="00374F4A" w:rsidRPr="00DA5EA0" w:rsidRDefault="00374F4A" w:rsidP="00B46D58">
      <w:pPr>
        <w:spacing w:after="160"/>
        <w:jc w:val="both"/>
        <w:rPr>
          <w:rFonts w:ascii="GHEA Grapalat" w:hAnsi="GHEA Grapalat"/>
        </w:rPr>
      </w:pPr>
      <w:del w:id="539" w:author="User" w:date="2024-06-13T09:00:00Z">
        <w:r w:rsidRPr="00DD2B43" w:rsidDel="00AD6CEE">
          <w:rPr>
            <w:rFonts w:ascii="GHEA Grapalat" w:hAnsi="GHEA Grapalat"/>
          </w:rPr>
          <w:delText>открытого конкурса</w:delText>
        </w:r>
        <w:r w:rsidRPr="005437F6" w:rsidDel="00AD6CEE">
          <w:rPr>
            <w:rFonts w:ascii="GHEA Grapalat" w:hAnsi="GHEA Grapalat"/>
          </w:rPr>
          <w:delText xml:space="preserve"> </w:delText>
        </w:r>
      </w:del>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ins w:id="540" w:author="User" w:date="2024-06-13T09:01:00Z">
        <w:r w:rsidR="00AD6CEE" w:rsidRPr="004F23CF">
          <w:rPr>
            <w:rFonts w:ascii="GHEA Grapalat" w:hAnsi="GHEA Grapalat"/>
            <w:spacing w:val="-4"/>
          </w:rPr>
          <w:t xml:space="preserve">на </w:t>
        </w:r>
        <w:r w:rsidR="00AD6CEE">
          <w:rPr>
            <w:rFonts w:ascii="GHEA Grapalat" w:hAnsi="GHEA Grapalat"/>
          </w:rPr>
          <w:t>запрос котировки</w:t>
        </w:r>
        <w:r w:rsidR="00AD6CEE" w:rsidRPr="004F23CF">
          <w:rPr>
            <w:rFonts w:ascii="GHEA Grapalat" w:hAnsi="GHEA Grapalat"/>
            <w:color w:val="000000" w:themeColor="text1"/>
            <w:spacing w:val="-4"/>
            <w:lang w:val="es-ES"/>
          </w:rPr>
          <w:t xml:space="preserve"> </w:t>
        </w:r>
        <w:r w:rsidR="00AD6CEE" w:rsidRPr="004F23CF">
          <w:rPr>
            <w:rFonts w:ascii="GHEA Grapalat" w:hAnsi="GHEA Grapalat"/>
            <w:color w:val="000000" w:themeColor="text1"/>
          </w:rPr>
          <w:t>под</w:t>
        </w:r>
        <w:r w:rsidR="00AD6CEE" w:rsidRPr="004F23CF">
          <w:rPr>
            <w:rFonts w:ascii="GHEA Grapalat" w:hAnsi="GHEA Grapalat"/>
            <w:color w:val="000000" w:themeColor="text1"/>
            <w:lang w:val="es-ES"/>
          </w:rPr>
          <w:t xml:space="preserve"> </w:t>
        </w:r>
        <w:r w:rsidR="00AD6CEE" w:rsidRPr="004F23CF">
          <w:rPr>
            <w:rFonts w:ascii="GHEA Grapalat" w:hAnsi="GHEA Grapalat"/>
            <w:color w:val="000000" w:themeColor="text1"/>
          </w:rPr>
          <w:t>кодом</w:t>
        </w:r>
        <w:r w:rsidR="00AD6CEE" w:rsidRPr="004F23CF">
          <w:rPr>
            <w:rFonts w:ascii="GHEA Grapalat" w:hAnsi="GHEA Grapalat" w:cs="Arial"/>
            <w:sz w:val="20"/>
            <w:szCs w:val="20"/>
            <w:lang w:val="hy-AM"/>
          </w:rPr>
          <w:t xml:space="preserve"> </w:t>
        </w:r>
        <w:r w:rsidR="00AD6CEE">
          <w:rPr>
            <w:rFonts w:ascii="GHEA Grapalat" w:hAnsi="GHEA Grapalat" w:cs="Sylfaen"/>
            <w:lang w:val="es-ES"/>
          </w:rPr>
          <w:t>M1HD-GHAPDzB-</w:t>
        </w:r>
      </w:ins>
      <w:ins w:id="541" w:author="User" w:date="2024-12-05T09:57:00Z">
        <w:r w:rsidR="004A27C0">
          <w:rPr>
            <w:rFonts w:ascii="GHEA Grapalat" w:hAnsi="GHEA Grapalat" w:cs="Sylfaen"/>
            <w:lang w:val="es-ES"/>
          </w:rPr>
          <w:t>25/01</w:t>
        </w:r>
      </w:ins>
      <w:ins w:id="542" w:author="User" w:date="2024-06-13T09:01:00Z">
        <w:r w:rsidR="00AD6CEE">
          <w:rPr>
            <w:rFonts w:ascii="GHEA Grapalat" w:hAnsi="GHEA Grapalat" w:cs="Sylfaen"/>
          </w:rPr>
          <w:t xml:space="preserve"> </w:t>
        </w:r>
      </w:ins>
      <w:del w:id="543" w:author="User" w:date="2024-06-13T09:01:00Z">
        <w:r w:rsidRPr="00C8232D" w:rsidDel="00AD6CEE">
          <w:rPr>
            <w:rFonts w:ascii="GHEA Grapalat" w:hAnsi="GHEA Grapalat"/>
            <w:spacing w:val="-4"/>
          </w:rPr>
          <w:delText xml:space="preserve">на </w:delText>
        </w:r>
        <w:r w:rsidRPr="00C8232D" w:rsidDel="00AD6CEE">
          <w:rPr>
            <w:rFonts w:ascii="GHEA Grapalat" w:hAnsi="GHEA Grapalat"/>
          </w:rPr>
          <w:delText>открытый конкурс</w:delText>
        </w:r>
        <w:r w:rsidRPr="00C8232D" w:rsidDel="00AD6CEE">
          <w:rPr>
            <w:rFonts w:ascii="GHEA Grapalat" w:hAnsi="GHEA Grapalat"/>
            <w:color w:val="000000" w:themeColor="text1"/>
            <w:spacing w:val="-4"/>
            <w:lang w:val="es-ES"/>
          </w:rPr>
          <w:delText xml:space="preserve"> </w:delText>
        </w:r>
        <w:r w:rsidRPr="00C8232D" w:rsidDel="00AD6CEE">
          <w:rPr>
            <w:rFonts w:ascii="GHEA Grapalat" w:hAnsi="GHEA Grapalat"/>
            <w:color w:val="000000" w:themeColor="text1"/>
          </w:rPr>
          <w:delText>под</w:delText>
        </w:r>
        <w:r w:rsidRPr="00C8232D" w:rsidDel="00AD6CEE">
          <w:rPr>
            <w:rFonts w:ascii="GHEA Grapalat" w:hAnsi="GHEA Grapalat"/>
            <w:color w:val="000000" w:themeColor="text1"/>
            <w:lang w:val="es-ES"/>
          </w:rPr>
          <w:delText xml:space="preserve"> </w:delText>
        </w:r>
        <w:r w:rsidRPr="00C8232D" w:rsidDel="00AD6CEE">
          <w:rPr>
            <w:rFonts w:ascii="GHEA Grapalat" w:hAnsi="GHEA Grapalat"/>
            <w:color w:val="000000" w:themeColor="text1"/>
          </w:rPr>
          <w:delText>кодом</w:delText>
        </w:r>
        <w:r w:rsidRPr="00C8232D" w:rsidDel="00AD6CEE">
          <w:rPr>
            <w:rFonts w:ascii="GHEA Grapalat" w:hAnsi="GHEA Grapalat" w:cs="Arial"/>
            <w:sz w:val="20"/>
            <w:szCs w:val="20"/>
            <w:lang w:val="hy-AM"/>
          </w:rPr>
          <w:delText xml:space="preserve"> </w:delText>
        </w:r>
        <w:r w:rsidRPr="00C8232D" w:rsidDel="00AD6CEE">
          <w:rPr>
            <w:rFonts w:ascii="GHEA Grapalat" w:hAnsi="GHEA Grapalat"/>
          </w:rPr>
          <w:delText>"--- BMAPDzB ---/---"*</w:delText>
        </w:r>
      </w:del>
      <w:r w:rsidRPr="00C8232D">
        <w:rPr>
          <w:rFonts w:ascii="GHEA Grapalat" w:hAnsi="GHEA Grapalat"/>
          <w:color w:val="000000" w:themeColor="text1"/>
        </w:rPr>
        <w:t>и</w:t>
      </w:r>
      <w:r w:rsidRPr="00C8232D">
        <w:rPr>
          <w:rFonts w:ascii="GHEA Grapalat" w:hAnsi="GHEA Grapalat"/>
          <w:sz w:val="20"/>
          <w:lang w:val="hy-AM"/>
          <w:rPrChange w:id="544" w:author="User" w:date="2024-06-14T09:34:00Z">
            <w:rPr>
              <w:rFonts w:ascii="GHEA Grapalat" w:hAnsi="GHEA Grapalat"/>
              <w:sz w:val="20"/>
              <w:u w:val="single"/>
              <w:lang w:val="hy-AM"/>
            </w:rPr>
          </w:rPrChange>
        </w:rPr>
        <w:t xml:space="preserve">  </w:t>
      </w:r>
      <w:r w:rsidRPr="00C8232D">
        <w:rPr>
          <w:rFonts w:ascii="GHEA Grapalat" w:hAnsi="GHEA Grapalat"/>
          <w:sz w:val="20"/>
          <w:rPrChange w:id="545" w:author="User" w:date="2024-06-14T09:34:00Z">
            <w:rPr>
              <w:rFonts w:ascii="GHEA Grapalat" w:hAnsi="GHEA Grapalat"/>
              <w:sz w:val="20"/>
              <w:u w:val="single"/>
            </w:rPr>
          </w:rPrChange>
        </w:rPr>
        <w:t>-</w:t>
      </w:r>
      <w:r w:rsidRPr="00C8232D">
        <w:rPr>
          <w:rFonts w:ascii="GHEA Grapalat" w:hAnsi="GHEA Grapalat"/>
          <w:sz w:val="20"/>
          <w:rPrChange w:id="546" w:author="User" w:date="2024-06-14T09:33:00Z">
            <w:rPr>
              <w:rFonts w:ascii="GHEA Grapalat" w:hAnsi="GHEA Grapalat"/>
              <w:sz w:val="20"/>
              <w:u w:val="single"/>
            </w:rPr>
          </w:rPrChange>
        </w:rPr>
        <w:t>--------------------------------</w:t>
      </w:r>
      <w:r w:rsidR="006247D8" w:rsidRPr="00C8232D">
        <w:rPr>
          <w:rFonts w:ascii="GHEA Grapalat" w:hAnsi="GHEA Grapalat"/>
          <w:sz w:val="20"/>
          <w:rPrChange w:id="547" w:author="User" w:date="2024-06-14T09:33:00Z">
            <w:rPr>
              <w:rFonts w:ascii="GHEA Grapalat" w:hAnsi="GHEA Grapalat"/>
              <w:sz w:val="20"/>
              <w:u w:val="single"/>
            </w:rPr>
          </w:rPrChang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lastRenderedPageBreak/>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ins w:id="548" w:author="User" w:date="2024-06-13T09:02:00Z">
        <w:r w:rsidR="00AD6CEE" w:rsidRPr="004F23CF">
          <w:rPr>
            <w:rFonts w:ascii="GHEA Grapalat" w:hAnsi="GHEA Grapalat"/>
            <w:spacing w:val="-4"/>
          </w:rPr>
          <w:t xml:space="preserve">на </w:t>
        </w:r>
        <w:r w:rsidR="00AD6CEE">
          <w:rPr>
            <w:rFonts w:ascii="GHEA Grapalat" w:hAnsi="GHEA Grapalat"/>
          </w:rPr>
          <w:t>запрос котировки</w:t>
        </w:r>
        <w:r w:rsidR="00AD6CEE" w:rsidRPr="004F23CF">
          <w:rPr>
            <w:rFonts w:ascii="GHEA Grapalat" w:hAnsi="GHEA Grapalat"/>
            <w:color w:val="000000" w:themeColor="text1"/>
            <w:spacing w:val="-4"/>
            <w:lang w:val="es-ES"/>
          </w:rPr>
          <w:t xml:space="preserve"> </w:t>
        </w:r>
        <w:r w:rsidR="00AD6CEE" w:rsidRPr="004F23CF">
          <w:rPr>
            <w:rFonts w:ascii="GHEA Grapalat" w:hAnsi="GHEA Grapalat"/>
            <w:color w:val="000000" w:themeColor="text1"/>
          </w:rPr>
          <w:t>под</w:t>
        </w:r>
        <w:r w:rsidR="00AD6CEE" w:rsidRPr="004F23CF">
          <w:rPr>
            <w:rFonts w:ascii="GHEA Grapalat" w:hAnsi="GHEA Grapalat"/>
            <w:color w:val="000000" w:themeColor="text1"/>
            <w:lang w:val="es-ES"/>
          </w:rPr>
          <w:t xml:space="preserve"> </w:t>
        </w:r>
        <w:r w:rsidR="00AD6CEE" w:rsidRPr="004F23CF">
          <w:rPr>
            <w:rFonts w:ascii="GHEA Grapalat" w:hAnsi="GHEA Grapalat"/>
            <w:color w:val="000000" w:themeColor="text1"/>
          </w:rPr>
          <w:t>кодом</w:t>
        </w:r>
        <w:r w:rsidR="00AD6CEE" w:rsidRPr="004F23CF">
          <w:rPr>
            <w:rFonts w:ascii="GHEA Grapalat" w:hAnsi="GHEA Grapalat" w:cs="Arial"/>
            <w:sz w:val="20"/>
            <w:szCs w:val="20"/>
            <w:lang w:val="hy-AM"/>
          </w:rPr>
          <w:t xml:space="preserve"> </w:t>
        </w:r>
        <w:r w:rsidR="00AD6CEE">
          <w:rPr>
            <w:rFonts w:ascii="GHEA Grapalat" w:hAnsi="GHEA Grapalat" w:cs="Sylfaen"/>
            <w:lang w:val="es-ES"/>
          </w:rPr>
          <w:t>M1HD-GHAPDzB-</w:t>
        </w:r>
      </w:ins>
      <w:ins w:id="549" w:author="User" w:date="2024-12-05T09:57:00Z">
        <w:r w:rsidR="004A27C0">
          <w:rPr>
            <w:rFonts w:ascii="GHEA Grapalat" w:hAnsi="GHEA Grapalat" w:cs="Sylfaen"/>
            <w:lang w:val="es-ES"/>
          </w:rPr>
          <w:t>25/01</w:t>
        </w:r>
      </w:ins>
      <w:ins w:id="550" w:author="User" w:date="2024-06-13T09:02:00Z">
        <w:r w:rsidR="00AD6CEE">
          <w:rPr>
            <w:rFonts w:ascii="GHEA Grapalat" w:hAnsi="GHEA Grapalat" w:cs="Sylfaen"/>
          </w:rPr>
          <w:t xml:space="preserve"> </w:t>
        </w:r>
      </w:ins>
      <w:del w:id="551" w:author="User" w:date="2024-06-13T09:02:00Z">
        <w:r w:rsidR="00305944" w:rsidRPr="00AF791F" w:rsidDel="00AD6CEE">
          <w:rPr>
            <w:rFonts w:ascii="GHEA Grapalat" w:hAnsi="GHEA Grapalat"/>
          </w:rPr>
          <w:delText xml:space="preserve">открытом конкурсе </w:delText>
        </w:r>
        <w:r w:rsidRPr="00AF791F" w:rsidDel="00AD6CEE">
          <w:rPr>
            <w:rFonts w:ascii="GHEA Grapalat" w:hAnsi="GHEA Grapalat"/>
          </w:rPr>
          <w:delText>под кодом "--- BMAPDzB ---/---"*</w:delText>
        </w:r>
      </w:del>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ins w:id="552" w:author="User" w:date="2024-06-14T08:39:00Z">
        <w:r w:rsidR="003013ED">
          <w:rPr>
            <w:rFonts w:ascii="GHEA Grapalat" w:hAnsi="GHEA Grapalat"/>
            <w:b/>
          </w:rPr>
          <w:t>запро</w:t>
        </w:r>
        <w:r w:rsidR="003013ED" w:rsidRPr="00042482">
          <w:rPr>
            <w:rFonts w:ascii="GHEA Grapalat" w:hAnsi="GHEA Grapalat"/>
            <w:b/>
          </w:rPr>
          <w:t>с котировки</w:t>
        </w:r>
        <w:r w:rsidR="003013ED" w:rsidRPr="00D3436F" w:rsidDel="003013ED">
          <w:rPr>
            <w:rFonts w:ascii="GHEA Grapalat" w:hAnsi="GHEA Grapalat"/>
          </w:rPr>
          <w:t xml:space="preserve"> </w:t>
        </w:r>
      </w:ins>
      <w:del w:id="553" w:author="User" w:date="2024-06-14T08:39:00Z">
        <w:r w:rsidR="00305944" w:rsidRPr="00D3436F" w:rsidDel="003013ED">
          <w:rPr>
            <w:rFonts w:ascii="GHEA Grapalat" w:hAnsi="GHEA Grapalat"/>
          </w:rPr>
          <w:delText>открытый конкурс</w:delText>
        </w:r>
        <w:r w:rsidDel="003013ED">
          <w:rPr>
            <w:rFonts w:ascii="GHEA Grapalat" w:hAnsi="GHEA Grapalat"/>
          </w:rPr>
          <w:delText xml:space="preserve"> </w:delText>
        </w:r>
      </w:del>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554"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5"/>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AD6CEE" w:rsidRPr="009044F1" w:rsidRDefault="00AD6CEE" w:rsidP="00AD6CEE">
      <w:pPr>
        <w:pStyle w:val="BodyTextIndent3"/>
        <w:widowControl w:val="0"/>
        <w:spacing w:after="160"/>
        <w:jc w:val="right"/>
        <w:rPr>
          <w:ins w:id="556" w:author="User" w:date="2024-06-13T09:02:00Z"/>
          <w:rFonts w:ascii="GHEA Grapalat" w:hAnsi="GHEA Grapalat"/>
          <w:b/>
        </w:rPr>
      </w:pPr>
      <w:ins w:id="557" w:author="User" w:date="2024-06-13T09:02:00Z">
        <w:r w:rsidRPr="00BF4E90">
          <w:rPr>
            <w:rFonts w:ascii="GHEA Grapalat" w:hAnsi="GHEA Grapalat"/>
            <w:b/>
            <w:sz w:val="24"/>
            <w:szCs w:val="24"/>
          </w:rPr>
          <w:t xml:space="preserve">к Приглашению на </w:t>
        </w:r>
        <w:r>
          <w:rPr>
            <w:rFonts w:ascii="GHEA Grapalat" w:hAnsi="GHEA Grapalat"/>
            <w:b/>
            <w:sz w:val="24"/>
            <w:szCs w:val="24"/>
          </w:rPr>
          <w:t>запро</w:t>
        </w:r>
        <w:r w:rsidRPr="00042482">
          <w:rPr>
            <w:rFonts w:ascii="GHEA Grapalat" w:hAnsi="GHEA Grapalat"/>
            <w:b/>
            <w:sz w:val="24"/>
            <w:szCs w:val="24"/>
          </w:rPr>
          <w:t>с котировки</w:t>
        </w:r>
        <w:r w:rsidRPr="00042482">
          <w:rPr>
            <w:rFonts w:ascii="GHEA Grapalat" w:hAnsi="GHEA Grapalat"/>
            <w:b/>
            <w:sz w:val="24"/>
            <w:szCs w:val="24"/>
          </w:rPr>
          <w:br/>
        </w:r>
        <w:r w:rsidRPr="00374F4A">
          <w:rPr>
            <w:rFonts w:ascii="GHEA Grapalat" w:hAnsi="GHEA Grapalat"/>
            <w:b/>
            <w:sz w:val="24"/>
            <w:szCs w:val="24"/>
          </w:rPr>
          <w:t xml:space="preserve">под кодом </w:t>
        </w:r>
        <w:r>
          <w:rPr>
            <w:rFonts w:ascii="GHEA Grapalat" w:hAnsi="GHEA Grapalat"/>
            <w:b/>
            <w:sz w:val="24"/>
            <w:szCs w:val="24"/>
          </w:rPr>
          <w:t>M1HD-GHAPDzB-</w:t>
        </w:r>
      </w:ins>
      <w:ins w:id="558" w:author="User" w:date="2024-12-05T09:57:00Z">
        <w:r w:rsidR="004A27C0">
          <w:rPr>
            <w:rFonts w:ascii="GHEA Grapalat" w:hAnsi="GHEA Grapalat"/>
            <w:b/>
            <w:sz w:val="24"/>
            <w:szCs w:val="24"/>
          </w:rPr>
          <w:t>25/01</w:t>
        </w:r>
      </w:ins>
    </w:p>
    <w:p w:rsidR="00D043C1" w:rsidRPr="009044F1" w:rsidDel="00AD6CEE" w:rsidRDefault="00D043C1" w:rsidP="00D043C1">
      <w:pPr>
        <w:pStyle w:val="BodyTextIndent3"/>
        <w:widowControl w:val="0"/>
        <w:spacing w:after="160" w:line="240" w:lineRule="auto"/>
        <w:jc w:val="right"/>
        <w:rPr>
          <w:del w:id="559" w:author="User" w:date="2024-06-13T09:02:00Z"/>
          <w:rFonts w:ascii="GHEA Grapalat" w:hAnsi="GHEA Grapalat" w:cs="Arial"/>
          <w:b/>
          <w:sz w:val="24"/>
          <w:szCs w:val="24"/>
        </w:rPr>
      </w:pPr>
      <w:del w:id="560" w:author="User" w:date="2024-06-13T09:02:00Z">
        <w:r w:rsidRPr="001439BD" w:rsidDel="00AD6CEE">
          <w:rPr>
            <w:rFonts w:ascii="GHEA Grapalat" w:hAnsi="GHEA Grapalat"/>
            <w:b/>
            <w:sz w:val="24"/>
            <w:szCs w:val="24"/>
          </w:rPr>
          <w:delText>к Приглашению на открытый конкурс</w:delText>
        </w:r>
        <w:r w:rsidRPr="00AA7117" w:rsidDel="00AD6CEE">
          <w:rPr>
            <w:rFonts w:ascii="GHEA Grapalat" w:hAnsi="GHEA Grapalat" w:cs="Arial"/>
            <w:b/>
            <w:sz w:val="24"/>
            <w:szCs w:val="24"/>
          </w:rPr>
          <w:br/>
        </w:r>
        <w:r w:rsidRPr="009044F1" w:rsidDel="00AD6CEE">
          <w:rPr>
            <w:rFonts w:ascii="GHEA Grapalat" w:hAnsi="GHEA Grapalat"/>
            <w:b/>
            <w:sz w:val="24"/>
            <w:szCs w:val="24"/>
          </w:rPr>
          <w:delText xml:space="preserve">под кодом </w:delText>
        </w:r>
        <w:r w:rsidDel="00AD6CEE">
          <w:rPr>
            <w:rFonts w:ascii="GHEA Grapalat" w:hAnsi="GHEA Grapalat"/>
            <w:b/>
            <w:sz w:val="24"/>
            <w:szCs w:val="24"/>
          </w:rPr>
          <w:delText>"</w:delText>
        </w:r>
        <w:r w:rsidRPr="009044F1" w:rsidDel="00AD6CEE">
          <w:rPr>
            <w:rFonts w:ascii="GHEA Grapalat" w:hAnsi="GHEA Grapalat"/>
            <w:b/>
            <w:sz w:val="24"/>
            <w:szCs w:val="24"/>
          </w:rPr>
          <w:delText>---BMAPDzB---/---</w:delText>
        </w:r>
        <w:r w:rsidDel="00AD6CEE">
          <w:rPr>
            <w:rFonts w:ascii="GHEA Grapalat" w:hAnsi="GHEA Grapalat"/>
            <w:b/>
            <w:sz w:val="24"/>
            <w:szCs w:val="24"/>
          </w:rPr>
          <w:delText>"</w:delText>
        </w:r>
        <w:r w:rsidDel="00AD6CEE">
          <w:rPr>
            <w:rStyle w:val="FootnoteReference"/>
            <w:rFonts w:ascii="GHEA Grapalat" w:hAnsi="GHEA Grapalat"/>
            <w:b/>
            <w:sz w:val="24"/>
            <w:szCs w:val="24"/>
          </w:rPr>
          <w:footnoteReference w:customMarkFollows="1" w:id="16"/>
          <w:delText>*</w:delText>
        </w:r>
      </w:del>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ins w:id="563" w:author="User" w:date="2024-06-14T08:39:00Z">
        <w:r w:rsidR="003013ED">
          <w:rPr>
            <w:rFonts w:ascii="GHEA Grapalat" w:hAnsi="GHEA Grapalat"/>
            <w:b/>
          </w:rPr>
          <w:t>запро</w:t>
        </w:r>
        <w:r w:rsidR="003013ED" w:rsidRPr="00042482">
          <w:rPr>
            <w:rFonts w:ascii="GHEA Grapalat" w:hAnsi="GHEA Grapalat"/>
            <w:b/>
          </w:rPr>
          <w:t>с котировки</w:t>
        </w:r>
        <w:r w:rsidR="003013ED" w:rsidRPr="009044F1" w:rsidDel="003013ED">
          <w:rPr>
            <w:rFonts w:ascii="GHEA Grapalat" w:hAnsi="GHEA Grapalat"/>
          </w:rPr>
          <w:t xml:space="preserve"> </w:t>
        </w:r>
      </w:ins>
      <w:del w:id="564" w:author="User" w:date="2024-06-14T08:39:00Z">
        <w:r w:rsidRPr="009044F1" w:rsidDel="003013ED">
          <w:rPr>
            <w:rFonts w:ascii="GHEA Grapalat" w:hAnsi="GHEA Grapalat"/>
          </w:rPr>
          <w:delText>открытого</w:delText>
        </w:r>
      </w:del>
      <w:r w:rsidRPr="009044F1">
        <w:rPr>
          <w:rFonts w:ascii="GHEA Grapalat" w:hAnsi="GHEA Grapalat"/>
        </w:rPr>
        <w:t xml:space="preserve"> конкурса под кодом </w:t>
      </w:r>
      <w:ins w:id="565" w:author="User" w:date="2024-06-13T09:03:00Z">
        <w:r w:rsidR="00AD6CEE">
          <w:rPr>
            <w:rFonts w:ascii="GHEA Grapalat" w:hAnsi="GHEA Grapalat"/>
            <w:b/>
          </w:rPr>
          <w:t>M1HD-GHAPDzB-</w:t>
        </w:r>
      </w:ins>
      <w:ins w:id="566" w:author="User" w:date="2024-12-05T09:57:00Z">
        <w:r w:rsidR="004A27C0">
          <w:rPr>
            <w:rFonts w:ascii="GHEA Grapalat" w:hAnsi="GHEA Grapalat"/>
            <w:b/>
          </w:rPr>
          <w:t>25/01</w:t>
        </w:r>
      </w:ins>
      <w:ins w:id="567" w:author="User" w:date="2024-06-13T09:03:00Z">
        <w:r w:rsidR="00AD6CEE">
          <w:rPr>
            <w:rFonts w:ascii="GHEA Grapalat" w:hAnsi="GHEA Grapalat"/>
            <w:b/>
          </w:rPr>
          <w:t xml:space="preserve"> </w:t>
        </w:r>
      </w:ins>
      <w:del w:id="568" w:author="User" w:date="2024-06-13T09:03:00Z">
        <w:r w:rsidDel="00AD6CEE">
          <w:rPr>
            <w:rFonts w:ascii="GHEA Grapalat" w:hAnsi="GHEA Grapalat"/>
          </w:rPr>
          <w:delText>"</w:delText>
        </w:r>
        <w:r w:rsidRPr="009044F1" w:rsidDel="00AD6CEE">
          <w:rPr>
            <w:rFonts w:ascii="GHEA Grapalat" w:hAnsi="GHEA Grapalat"/>
          </w:rPr>
          <w:delText>---BMAPDzB---/---</w:delText>
        </w:r>
        <w:r w:rsidDel="00AD6CEE">
          <w:rPr>
            <w:rFonts w:ascii="GHEA Grapalat" w:hAnsi="GHEA Grapalat"/>
          </w:rPr>
          <w:delText>"</w:delText>
        </w:r>
        <w:r w:rsidRPr="009044F1" w:rsidDel="00AD6CEE">
          <w:rPr>
            <w:rFonts w:ascii="GHEA Grapalat" w:hAnsi="GHEA Grapalat"/>
          </w:rPr>
          <w:delText xml:space="preserve">* </w:delText>
        </w:r>
      </w:del>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Change w:id="569" w:author="User" w:date="2024-06-13T09:04: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PrChange>
      </w:tblPr>
      <w:tblGrid>
        <w:gridCol w:w="1109"/>
        <w:gridCol w:w="1605"/>
        <w:gridCol w:w="1445"/>
        <w:gridCol w:w="1353"/>
        <w:gridCol w:w="302"/>
        <w:gridCol w:w="1724"/>
        <w:gridCol w:w="1748"/>
        <w:tblGridChange w:id="570">
          <w:tblGrid>
            <w:gridCol w:w="113"/>
            <w:gridCol w:w="929"/>
            <w:gridCol w:w="82"/>
            <w:gridCol w:w="1523"/>
            <w:gridCol w:w="1463"/>
            <w:gridCol w:w="1385"/>
            <w:gridCol w:w="314"/>
            <w:gridCol w:w="1727"/>
            <w:gridCol w:w="1637"/>
            <w:gridCol w:w="113"/>
          </w:tblGrid>
        </w:tblGridChange>
      </w:tblGrid>
      <w:tr w:rsidR="00AD6CEE" w:rsidRPr="00206AF8" w:rsidTr="002E03D6">
        <w:trPr>
          <w:ins w:id="571" w:author="User" w:date="2024-06-13T09:03:00Z"/>
        </w:trPr>
        <w:tc>
          <w:tcPr>
            <w:tcW w:w="1124" w:type="dxa"/>
            <w:tcBorders>
              <w:top w:val="single" w:sz="4" w:space="0" w:color="auto"/>
              <w:left w:val="single" w:sz="4" w:space="0" w:color="auto"/>
              <w:bottom w:val="single" w:sz="4" w:space="0" w:color="auto"/>
              <w:right w:val="single" w:sz="4" w:space="0" w:color="auto"/>
            </w:tcBorders>
            <w:vAlign w:val="center"/>
            <w:tcPrChange w:id="572" w:author="User" w:date="2024-06-13T09:04:00Z">
              <w:tcPr>
                <w:tcW w:w="1042" w:type="dxa"/>
                <w:gridSpan w:val="2"/>
                <w:tcBorders>
                  <w:top w:val="single" w:sz="4" w:space="0" w:color="auto"/>
                  <w:left w:val="single" w:sz="4" w:space="0" w:color="auto"/>
                  <w:bottom w:val="single" w:sz="4" w:space="0" w:color="auto"/>
                  <w:right w:val="single" w:sz="4" w:space="0" w:color="auto"/>
                </w:tcBorders>
                <w:vAlign w:val="center"/>
              </w:tcPr>
            </w:tcPrChange>
          </w:tcPr>
          <w:p w:rsidR="00AD6CEE" w:rsidRDefault="00AD6CEE" w:rsidP="00AD6CEE">
            <w:pPr>
              <w:widowControl w:val="0"/>
              <w:tabs>
                <w:tab w:val="left" w:pos="6804"/>
              </w:tabs>
              <w:jc w:val="center"/>
              <w:rPr>
                <w:ins w:id="573" w:author="User" w:date="2024-06-13T09:03:00Z"/>
                <w:rFonts w:ascii="GHEA Grapalat" w:hAnsi="GHEA Grapalat"/>
                <w:b/>
                <w:sz w:val="20"/>
                <w:szCs w:val="20"/>
              </w:rPr>
            </w:pPr>
          </w:p>
          <w:p w:rsidR="00AD6CEE" w:rsidRPr="00AD6CEE" w:rsidRDefault="00AD6CEE" w:rsidP="00AD6CEE">
            <w:pPr>
              <w:widowControl w:val="0"/>
              <w:tabs>
                <w:tab w:val="left" w:pos="6804"/>
              </w:tabs>
              <w:jc w:val="center"/>
              <w:rPr>
                <w:ins w:id="574" w:author="User" w:date="2024-06-13T09:03:00Z"/>
                <w:rFonts w:ascii="GHEA Grapalat" w:hAnsi="GHEA Grapalat"/>
                <w:b/>
                <w:sz w:val="20"/>
                <w:szCs w:val="20"/>
              </w:rPr>
            </w:pPr>
            <w:ins w:id="575" w:author="User" w:date="2024-06-13T09:03:00Z">
              <w:r w:rsidRPr="00206AF8">
                <w:rPr>
                  <w:rFonts w:ascii="GHEA Grapalat" w:hAnsi="GHEA Grapalat"/>
                  <w:b/>
                  <w:sz w:val="20"/>
                  <w:szCs w:val="20"/>
                </w:rPr>
                <w:t>Номер лота</w:t>
              </w:r>
            </w:ins>
          </w:p>
        </w:tc>
        <w:tc>
          <w:tcPr>
            <w:tcW w:w="8162" w:type="dxa"/>
            <w:gridSpan w:val="6"/>
            <w:tcBorders>
              <w:top w:val="single" w:sz="4" w:space="0" w:color="auto"/>
              <w:left w:val="single" w:sz="4" w:space="0" w:color="auto"/>
              <w:bottom w:val="single" w:sz="4" w:space="0" w:color="auto"/>
              <w:right w:val="single" w:sz="4" w:space="0" w:color="auto"/>
            </w:tcBorders>
            <w:vAlign w:val="center"/>
            <w:tcPrChange w:id="576" w:author="User" w:date="2024-06-13T09:04:00Z">
              <w:tcPr>
                <w:tcW w:w="8244" w:type="dxa"/>
                <w:gridSpan w:val="8"/>
                <w:tcBorders>
                  <w:top w:val="single" w:sz="4" w:space="0" w:color="auto"/>
                  <w:left w:val="single" w:sz="4" w:space="0" w:color="auto"/>
                  <w:bottom w:val="single" w:sz="4" w:space="0" w:color="auto"/>
                  <w:right w:val="single" w:sz="4" w:space="0" w:color="auto"/>
                </w:tcBorders>
                <w:vAlign w:val="center"/>
              </w:tcPr>
            </w:tcPrChange>
          </w:tcPr>
          <w:p w:rsidR="00AD6CEE" w:rsidRPr="00AD6CEE" w:rsidRDefault="00AD6CEE" w:rsidP="00AD6CEE">
            <w:pPr>
              <w:widowControl w:val="0"/>
              <w:tabs>
                <w:tab w:val="left" w:pos="6804"/>
              </w:tabs>
              <w:jc w:val="center"/>
              <w:rPr>
                <w:ins w:id="577" w:author="User" w:date="2024-06-13T09:03:00Z"/>
                <w:rFonts w:ascii="GHEA Grapalat" w:hAnsi="GHEA Grapalat"/>
                <w:b/>
                <w:sz w:val="20"/>
                <w:szCs w:val="20"/>
              </w:rPr>
            </w:pPr>
            <w:ins w:id="578" w:author="User" w:date="2024-06-13T09:03:00Z">
              <w:r w:rsidRPr="00206AF8">
                <w:rPr>
                  <w:rFonts w:ascii="GHEA Grapalat" w:hAnsi="GHEA Grapalat"/>
                  <w:b/>
                  <w:sz w:val="20"/>
                  <w:szCs w:val="20"/>
                </w:rPr>
                <w:t>Предлагаемый товар</w:t>
              </w:r>
            </w:ins>
          </w:p>
        </w:tc>
      </w:tr>
      <w:tr w:rsidR="00AD6CEE" w:rsidRPr="00206AF8" w:rsidTr="002E03D6">
        <w:trPr>
          <w:trHeight w:val="696"/>
          <w:ins w:id="579" w:author="User" w:date="2024-06-13T09:03:00Z"/>
          <w:trPrChange w:id="580" w:author="User" w:date="2024-06-13T09:04:00Z">
            <w:trPr>
              <w:gridBefore w:val="1"/>
              <w:wBefore w:w="113" w:type="dxa"/>
              <w:trHeight w:val="696"/>
            </w:trPr>
          </w:trPrChange>
        </w:trPr>
        <w:tc>
          <w:tcPr>
            <w:tcW w:w="1124" w:type="dxa"/>
            <w:vAlign w:val="center"/>
            <w:tcPrChange w:id="581" w:author="User" w:date="2024-06-13T09:04:00Z">
              <w:tcPr>
                <w:tcW w:w="1011" w:type="dxa"/>
                <w:gridSpan w:val="2"/>
                <w:vAlign w:val="center"/>
              </w:tcPr>
            </w:tcPrChange>
          </w:tcPr>
          <w:p w:rsidR="00AD6CEE" w:rsidRPr="00206AF8" w:rsidRDefault="00AD6CEE" w:rsidP="003C4F35">
            <w:pPr>
              <w:widowControl w:val="0"/>
              <w:jc w:val="center"/>
              <w:rPr>
                <w:ins w:id="582" w:author="User" w:date="2024-06-13T09:03:00Z"/>
                <w:rFonts w:ascii="GHEA Grapalat" w:hAnsi="GHEA Grapalat"/>
                <w:b/>
                <w:bCs/>
                <w:sz w:val="20"/>
                <w:szCs w:val="20"/>
              </w:rPr>
            </w:pPr>
          </w:p>
        </w:tc>
        <w:tc>
          <w:tcPr>
            <w:tcW w:w="4371" w:type="dxa"/>
            <w:gridSpan w:val="3"/>
            <w:vAlign w:val="center"/>
            <w:tcPrChange w:id="583" w:author="User" w:date="2024-06-13T09:04:00Z">
              <w:tcPr>
                <w:tcW w:w="4371" w:type="dxa"/>
                <w:gridSpan w:val="3"/>
                <w:vAlign w:val="center"/>
              </w:tcPr>
            </w:tcPrChange>
          </w:tcPr>
          <w:p w:rsidR="00AD6CEE" w:rsidRPr="00206AF8" w:rsidRDefault="00AD6CEE" w:rsidP="003C4F35">
            <w:pPr>
              <w:widowControl w:val="0"/>
              <w:jc w:val="center"/>
              <w:rPr>
                <w:ins w:id="584" w:author="User" w:date="2024-06-13T09:03:00Z"/>
                <w:rFonts w:ascii="GHEA Grapalat" w:hAnsi="GHEA Grapalat"/>
                <w:b/>
                <w:bCs/>
                <w:sz w:val="20"/>
                <w:szCs w:val="20"/>
              </w:rPr>
            </w:pPr>
            <w:ins w:id="585" w:author="User" w:date="2024-06-13T09:03:00Z">
              <w:r w:rsidRPr="00206AF8">
                <w:rPr>
                  <w:rFonts w:ascii="GHEA Grapalat" w:hAnsi="GHEA Grapalat"/>
                  <w:b/>
                  <w:sz w:val="20"/>
                  <w:szCs w:val="20"/>
                </w:rPr>
                <w:t>наименование производителя</w:t>
              </w:r>
            </w:ins>
          </w:p>
        </w:tc>
        <w:tc>
          <w:tcPr>
            <w:tcW w:w="3791" w:type="dxa"/>
            <w:gridSpan w:val="3"/>
            <w:vAlign w:val="center"/>
            <w:tcPrChange w:id="586" w:author="User" w:date="2024-06-13T09:04:00Z">
              <w:tcPr>
                <w:tcW w:w="3791" w:type="dxa"/>
                <w:gridSpan w:val="4"/>
                <w:vAlign w:val="center"/>
              </w:tcPr>
            </w:tcPrChange>
          </w:tcPr>
          <w:p w:rsidR="00AD6CEE" w:rsidRPr="00206AF8" w:rsidRDefault="00AD6CEE" w:rsidP="003C4F35">
            <w:pPr>
              <w:widowControl w:val="0"/>
              <w:jc w:val="center"/>
              <w:rPr>
                <w:ins w:id="587" w:author="User" w:date="2024-06-13T09:03:00Z"/>
                <w:rFonts w:ascii="GHEA Grapalat" w:hAnsi="GHEA Grapalat"/>
                <w:b/>
                <w:bCs/>
                <w:sz w:val="20"/>
                <w:szCs w:val="20"/>
              </w:rPr>
            </w:pPr>
            <w:ins w:id="588" w:author="User" w:date="2024-06-13T09:03:00Z">
              <w:r w:rsidRPr="00206AF8">
                <w:rPr>
                  <w:rFonts w:ascii="GHEA Grapalat" w:hAnsi="GHEA Grapalat"/>
                  <w:b/>
                  <w:sz w:val="20"/>
                  <w:szCs w:val="20"/>
                </w:rPr>
                <w:t>технические характеристики</w:t>
              </w:r>
            </w:ins>
          </w:p>
        </w:tc>
      </w:tr>
      <w:tr w:rsidR="00AD6CEE" w:rsidRPr="00206AF8" w:rsidTr="002E03D6">
        <w:trPr>
          <w:ins w:id="589" w:author="User" w:date="2024-06-13T09:03:00Z"/>
          <w:trPrChange w:id="590" w:author="User" w:date="2024-06-13T09:04:00Z">
            <w:trPr>
              <w:gridBefore w:val="1"/>
              <w:gridAfter w:val="0"/>
              <w:wBefore w:w="113" w:type="dxa"/>
              <w:wAfter w:w="113" w:type="dxa"/>
            </w:trPr>
          </w:trPrChange>
        </w:trPr>
        <w:tc>
          <w:tcPr>
            <w:tcW w:w="1124" w:type="dxa"/>
            <w:tcPrChange w:id="591" w:author="User" w:date="2024-06-13T09:04:00Z">
              <w:tcPr>
                <w:tcW w:w="1011" w:type="dxa"/>
                <w:gridSpan w:val="2"/>
              </w:tcPr>
            </w:tcPrChange>
          </w:tcPr>
          <w:p w:rsidR="00AD6CEE" w:rsidRPr="00206AF8" w:rsidRDefault="00AD6CEE" w:rsidP="003C4F35">
            <w:pPr>
              <w:pStyle w:val="Heading3"/>
              <w:keepNext w:val="0"/>
              <w:widowControl w:val="0"/>
              <w:spacing w:line="240" w:lineRule="auto"/>
              <w:jc w:val="left"/>
              <w:rPr>
                <w:ins w:id="592" w:author="User" w:date="2024-06-13T09:03:00Z"/>
                <w:rFonts w:ascii="GHEA Grapalat" w:hAnsi="GHEA Grapalat"/>
                <w:b/>
              </w:rPr>
            </w:pPr>
          </w:p>
        </w:tc>
        <w:tc>
          <w:tcPr>
            <w:tcW w:w="4371" w:type="dxa"/>
            <w:gridSpan w:val="3"/>
            <w:tcPrChange w:id="593" w:author="User" w:date="2024-06-13T09:04:00Z">
              <w:tcPr>
                <w:tcW w:w="4371" w:type="dxa"/>
                <w:gridSpan w:val="3"/>
              </w:tcPr>
            </w:tcPrChange>
          </w:tcPr>
          <w:p w:rsidR="00AD6CEE" w:rsidRPr="00206AF8" w:rsidRDefault="00AD6CEE" w:rsidP="003C4F35">
            <w:pPr>
              <w:pStyle w:val="Heading3"/>
              <w:keepNext w:val="0"/>
              <w:widowControl w:val="0"/>
              <w:spacing w:line="240" w:lineRule="auto"/>
              <w:jc w:val="left"/>
              <w:rPr>
                <w:ins w:id="594" w:author="User" w:date="2024-06-13T09:03:00Z"/>
                <w:rFonts w:ascii="GHEA Grapalat" w:hAnsi="GHEA Grapalat"/>
                <w:b/>
              </w:rPr>
            </w:pPr>
          </w:p>
        </w:tc>
        <w:tc>
          <w:tcPr>
            <w:tcW w:w="3791" w:type="dxa"/>
            <w:gridSpan w:val="3"/>
            <w:tcPrChange w:id="595" w:author="User" w:date="2024-06-13T09:04:00Z">
              <w:tcPr>
                <w:tcW w:w="3678" w:type="dxa"/>
                <w:gridSpan w:val="3"/>
              </w:tcPr>
            </w:tcPrChange>
          </w:tcPr>
          <w:p w:rsidR="00AD6CEE" w:rsidRPr="00206AF8" w:rsidRDefault="00AD6CEE" w:rsidP="003C4F35">
            <w:pPr>
              <w:pStyle w:val="Heading3"/>
              <w:keepNext w:val="0"/>
              <w:widowControl w:val="0"/>
              <w:spacing w:line="240" w:lineRule="auto"/>
              <w:jc w:val="left"/>
              <w:rPr>
                <w:ins w:id="596" w:author="User" w:date="2024-06-13T09:03:00Z"/>
                <w:rFonts w:ascii="GHEA Grapalat" w:hAnsi="GHEA Grapalat"/>
                <w:b/>
              </w:rPr>
            </w:pPr>
          </w:p>
        </w:tc>
      </w:tr>
      <w:tr w:rsidR="00AD6CEE" w:rsidRPr="00206AF8" w:rsidTr="002E03D6">
        <w:trPr>
          <w:ins w:id="597" w:author="User" w:date="2024-06-13T09:03:00Z"/>
          <w:trPrChange w:id="598" w:author="User" w:date="2024-06-13T09:04:00Z">
            <w:trPr>
              <w:gridBefore w:val="1"/>
              <w:gridAfter w:val="0"/>
              <w:wBefore w:w="113" w:type="dxa"/>
              <w:wAfter w:w="113" w:type="dxa"/>
            </w:trPr>
          </w:trPrChange>
        </w:trPr>
        <w:tc>
          <w:tcPr>
            <w:tcW w:w="1124" w:type="dxa"/>
            <w:tcPrChange w:id="599" w:author="User" w:date="2024-06-13T09:04:00Z">
              <w:tcPr>
                <w:tcW w:w="1011" w:type="dxa"/>
                <w:gridSpan w:val="2"/>
              </w:tcPr>
            </w:tcPrChange>
          </w:tcPr>
          <w:p w:rsidR="00AD6CEE" w:rsidRPr="00206AF8" w:rsidRDefault="00AD6CEE" w:rsidP="003C4F35">
            <w:pPr>
              <w:pStyle w:val="Heading3"/>
              <w:keepNext w:val="0"/>
              <w:widowControl w:val="0"/>
              <w:spacing w:line="240" w:lineRule="auto"/>
              <w:jc w:val="left"/>
              <w:rPr>
                <w:ins w:id="600" w:author="User" w:date="2024-06-13T09:03:00Z"/>
                <w:rFonts w:ascii="GHEA Grapalat" w:hAnsi="GHEA Grapalat"/>
                <w:b/>
              </w:rPr>
            </w:pPr>
          </w:p>
        </w:tc>
        <w:tc>
          <w:tcPr>
            <w:tcW w:w="4371" w:type="dxa"/>
            <w:gridSpan w:val="3"/>
            <w:tcPrChange w:id="601" w:author="User" w:date="2024-06-13T09:04:00Z">
              <w:tcPr>
                <w:tcW w:w="4371" w:type="dxa"/>
                <w:gridSpan w:val="3"/>
              </w:tcPr>
            </w:tcPrChange>
          </w:tcPr>
          <w:p w:rsidR="00AD6CEE" w:rsidRPr="00206AF8" w:rsidRDefault="00AD6CEE" w:rsidP="003C4F35">
            <w:pPr>
              <w:pStyle w:val="Heading3"/>
              <w:keepNext w:val="0"/>
              <w:widowControl w:val="0"/>
              <w:spacing w:line="240" w:lineRule="auto"/>
              <w:jc w:val="left"/>
              <w:rPr>
                <w:ins w:id="602" w:author="User" w:date="2024-06-13T09:03:00Z"/>
                <w:rFonts w:ascii="GHEA Grapalat" w:hAnsi="GHEA Grapalat"/>
                <w:b/>
              </w:rPr>
            </w:pPr>
          </w:p>
        </w:tc>
        <w:tc>
          <w:tcPr>
            <w:tcW w:w="3791" w:type="dxa"/>
            <w:gridSpan w:val="3"/>
            <w:tcPrChange w:id="603" w:author="User" w:date="2024-06-13T09:04:00Z">
              <w:tcPr>
                <w:tcW w:w="3678" w:type="dxa"/>
                <w:gridSpan w:val="3"/>
              </w:tcPr>
            </w:tcPrChange>
          </w:tcPr>
          <w:p w:rsidR="00AD6CEE" w:rsidRPr="00206AF8" w:rsidRDefault="00AD6CEE" w:rsidP="003C4F35">
            <w:pPr>
              <w:pStyle w:val="Heading3"/>
              <w:keepNext w:val="0"/>
              <w:widowControl w:val="0"/>
              <w:spacing w:line="240" w:lineRule="auto"/>
              <w:jc w:val="left"/>
              <w:rPr>
                <w:ins w:id="604" w:author="User" w:date="2024-06-13T09:03:00Z"/>
                <w:rFonts w:ascii="GHEA Grapalat" w:hAnsi="GHEA Grapalat"/>
                <w:b/>
              </w:rPr>
            </w:pPr>
          </w:p>
        </w:tc>
      </w:tr>
      <w:tr w:rsidR="00AD6CEE" w:rsidRPr="00206AF8" w:rsidTr="002E03D6">
        <w:trPr>
          <w:ins w:id="605" w:author="User" w:date="2024-06-13T09:03:00Z"/>
          <w:trPrChange w:id="606" w:author="User" w:date="2024-06-13T09:04:00Z">
            <w:trPr>
              <w:gridBefore w:val="1"/>
              <w:gridAfter w:val="0"/>
              <w:wBefore w:w="113" w:type="dxa"/>
              <w:wAfter w:w="113" w:type="dxa"/>
            </w:trPr>
          </w:trPrChange>
        </w:trPr>
        <w:tc>
          <w:tcPr>
            <w:tcW w:w="1124" w:type="dxa"/>
            <w:tcPrChange w:id="607" w:author="User" w:date="2024-06-13T09:04:00Z">
              <w:tcPr>
                <w:tcW w:w="1011" w:type="dxa"/>
                <w:gridSpan w:val="2"/>
              </w:tcPr>
            </w:tcPrChange>
          </w:tcPr>
          <w:p w:rsidR="00AD6CEE" w:rsidRPr="00206AF8" w:rsidRDefault="00AD6CEE" w:rsidP="003C4F35">
            <w:pPr>
              <w:pStyle w:val="Heading3"/>
              <w:keepNext w:val="0"/>
              <w:widowControl w:val="0"/>
              <w:spacing w:line="240" w:lineRule="auto"/>
              <w:jc w:val="left"/>
              <w:rPr>
                <w:ins w:id="608" w:author="User" w:date="2024-06-13T09:03:00Z"/>
                <w:rFonts w:ascii="GHEA Grapalat" w:hAnsi="GHEA Grapalat"/>
                <w:b/>
              </w:rPr>
            </w:pPr>
          </w:p>
        </w:tc>
        <w:tc>
          <w:tcPr>
            <w:tcW w:w="4371" w:type="dxa"/>
            <w:gridSpan w:val="3"/>
            <w:tcPrChange w:id="609" w:author="User" w:date="2024-06-13T09:04:00Z">
              <w:tcPr>
                <w:tcW w:w="4371" w:type="dxa"/>
                <w:gridSpan w:val="3"/>
              </w:tcPr>
            </w:tcPrChange>
          </w:tcPr>
          <w:p w:rsidR="00AD6CEE" w:rsidRPr="00206AF8" w:rsidRDefault="00AD6CEE" w:rsidP="003C4F35">
            <w:pPr>
              <w:pStyle w:val="Heading3"/>
              <w:keepNext w:val="0"/>
              <w:widowControl w:val="0"/>
              <w:spacing w:line="240" w:lineRule="auto"/>
              <w:jc w:val="left"/>
              <w:rPr>
                <w:ins w:id="610" w:author="User" w:date="2024-06-13T09:03:00Z"/>
                <w:rFonts w:ascii="GHEA Grapalat" w:hAnsi="GHEA Grapalat"/>
                <w:b/>
              </w:rPr>
            </w:pPr>
          </w:p>
        </w:tc>
        <w:tc>
          <w:tcPr>
            <w:tcW w:w="3791" w:type="dxa"/>
            <w:gridSpan w:val="3"/>
            <w:tcPrChange w:id="611" w:author="User" w:date="2024-06-13T09:04:00Z">
              <w:tcPr>
                <w:tcW w:w="3678" w:type="dxa"/>
                <w:gridSpan w:val="3"/>
              </w:tcPr>
            </w:tcPrChange>
          </w:tcPr>
          <w:p w:rsidR="00AD6CEE" w:rsidRPr="00206AF8" w:rsidRDefault="00AD6CEE" w:rsidP="003C4F35">
            <w:pPr>
              <w:pStyle w:val="Heading3"/>
              <w:keepNext w:val="0"/>
              <w:widowControl w:val="0"/>
              <w:spacing w:line="240" w:lineRule="auto"/>
              <w:jc w:val="left"/>
              <w:rPr>
                <w:ins w:id="612" w:author="User" w:date="2024-06-13T09:03:00Z"/>
                <w:rFonts w:ascii="GHEA Grapalat" w:hAnsi="GHEA Grapalat"/>
                <w:b/>
              </w:rPr>
            </w:pPr>
          </w:p>
        </w:tc>
      </w:tr>
      <w:tr w:rsidR="00AD6CEE" w:rsidRPr="00206AF8" w:rsidTr="002E03D6">
        <w:trPr>
          <w:ins w:id="613" w:author="User" w:date="2024-06-13T09:03:00Z"/>
          <w:trPrChange w:id="614" w:author="User" w:date="2024-06-13T09:04:00Z">
            <w:trPr>
              <w:gridBefore w:val="1"/>
              <w:gridAfter w:val="0"/>
              <w:wBefore w:w="113" w:type="dxa"/>
              <w:wAfter w:w="113" w:type="dxa"/>
            </w:trPr>
          </w:trPrChange>
        </w:trPr>
        <w:tc>
          <w:tcPr>
            <w:tcW w:w="1124" w:type="dxa"/>
            <w:tcPrChange w:id="615" w:author="User" w:date="2024-06-13T09:04:00Z">
              <w:tcPr>
                <w:tcW w:w="1011" w:type="dxa"/>
                <w:gridSpan w:val="2"/>
              </w:tcPr>
            </w:tcPrChange>
          </w:tcPr>
          <w:p w:rsidR="00AD6CEE" w:rsidRPr="00206AF8" w:rsidRDefault="00AD6CEE" w:rsidP="003C4F35">
            <w:pPr>
              <w:pStyle w:val="Heading3"/>
              <w:keepNext w:val="0"/>
              <w:widowControl w:val="0"/>
              <w:spacing w:line="240" w:lineRule="auto"/>
              <w:jc w:val="left"/>
              <w:rPr>
                <w:ins w:id="616" w:author="User" w:date="2024-06-13T09:03:00Z"/>
                <w:rFonts w:ascii="GHEA Grapalat" w:hAnsi="GHEA Grapalat"/>
                <w:b/>
              </w:rPr>
            </w:pPr>
          </w:p>
        </w:tc>
        <w:tc>
          <w:tcPr>
            <w:tcW w:w="4371" w:type="dxa"/>
            <w:gridSpan w:val="3"/>
            <w:tcPrChange w:id="617" w:author="User" w:date="2024-06-13T09:04:00Z">
              <w:tcPr>
                <w:tcW w:w="4371" w:type="dxa"/>
                <w:gridSpan w:val="3"/>
              </w:tcPr>
            </w:tcPrChange>
          </w:tcPr>
          <w:p w:rsidR="00AD6CEE" w:rsidRPr="00206AF8" w:rsidRDefault="00AD6CEE" w:rsidP="003C4F35">
            <w:pPr>
              <w:pStyle w:val="Heading3"/>
              <w:keepNext w:val="0"/>
              <w:widowControl w:val="0"/>
              <w:spacing w:line="240" w:lineRule="auto"/>
              <w:jc w:val="left"/>
              <w:rPr>
                <w:ins w:id="618" w:author="User" w:date="2024-06-13T09:03:00Z"/>
                <w:rFonts w:ascii="GHEA Grapalat" w:hAnsi="GHEA Grapalat"/>
                <w:b/>
              </w:rPr>
            </w:pPr>
          </w:p>
        </w:tc>
        <w:tc>
          <w:tcPr>
            <w:tcW w:w="3791" w:type="dxa"/>
            <w:gridSpan w:val="3"/>
            <w:tcPrChange w:id="619" w:author="User" w:date="2024-06-13T09:04:00Z">
              <w:tcPr>
                <w:tcW w:w="3678" w:type="dxa"/>
                <w:gridSpan w:val="3"/>
              </w:tcPr>
            </w:tcPrChange>
          </w:tcPr>
          <w:p w:rsidR="00AD6CEE" w:rsidRPr="00206AF8" w:rsidRDefault="00AD6CEE" w:rsidP="003C4F35">
            <w:pPr>
              <w:pStyle w:val="Heading3"/>
              <w:keepNext w:val="0"/>
              <w:widowControl w:val="0"/>
              <w:spacing w:line="240" w:lineRule="auto"/>
              <w:jc w:val="left"/>
              <w:rPr>
                <w:ins w:id="620" w:author="User" w:date="2024-06-13T09:03:00Z"/>
                <w:rFonts w:ascii="GHEA Grapalat" w:hAnsi="GHEA Grapalat"/>
                <w:b/>
              </w:rPr>
            </w:pPr>
          </w:p>
        </w:tc>
      </w:tr>
      <w:tr w:rsidR="00AD6CEE" w:rsidRPr="00206AF8" w:rsidTr="002E03D6">
        <w:trPr>
          <w:ins w:id="621" w:author="User" w:date="2024-06-13T09:03:00Z"/>
          <w:trPrChange w:id="622" w:author="User" w:date="2024-06-13T09:04:00Z">
            <w:trPr>
              <w:gridBefore w:val="1"/>
              <w:gridAfter w:val="0"/>
              <w:wBefore w:w="113" w:type="dxa"/>
              <w:wAfter w:w="113" w:type="dxa"/>
            </w:trPr>
          </w:trPrChange>
        </w:trPr>
        <w:tc>
          <w:tcPr>
            <w:tcW w:w="1124" w:type="dxa"/>
            <w:tcPrChange w:id="623" w:author="User" w:date="2024-06-13T09:04:00Z">
              <w:tcPr>
                <w:tcW w:w="1011" w:type="dxa"/>
                <w:gridSpan w:val="2"/>
              </w:tcPr>
            </w:tcPrChange>
          </w:tcPr>
          <w:p w:rsidR="00AD6CEE" w:rsidRPr="00206AF8" w:rsidRDefault="00AD6CEE" w:rsidP="003C4F35">
            <w:pPr>
              <w:pStyle w:val="Heading3"/>
              <w:keepNext w:val="0"/>
              <w:widowControl w:val="0"/>
              <w:spacing w:line="240" w:lineRule="auto"/>
              <w:jc w:val="left"/>
              <w:rPr>
                <w:ins w:id="624" w:author="User" w:date="2024-06-13T09:03:00Z"/>
                <w:rFonts w:ascii="GHEA Grapalat" w:hAnsi="GHEA Grapalat"/>
                <w:b/>
              </w:rPr>
            </w:pPr>
          </w:p>
        </w:tc>
        <w:tc>
          <w:tcPr>
            <w:tcW w:w="4371" w:type="dxa"/>
            <w:gridSpan w:val="3"/>
            <w:tcPrChange w:id="625" w:author="User" w:date="2024-06-13T09:04:00Z">
              <w:tcPr>
                <w:tcW w:w="4371" w:type="dxa"/>
                <w:gridSpan w:val="3"/>
              </w:tcPr>
            </w:tcPrChange>
          </w:tcPr>
          <w:p w:rsidR="00AD6CEE" w:rsidRPr="00206AF8" w:rsidRDefault="00AD6CEE" w:rsidP="003C4F35">
            <w:pPr>
              <w:pStyle w:val="Heading3"/>
              <w:keepNext w:val="0"/>
              <w:widowControl w:val="0"/>
              <w:spacing w:line="240" w:lineRule="auto"/>
              <w:jc w:val="left"/>
              <w:rPr>
                <w:ins w:id="626" w:author="User" w:date="2024-06-13T09:03:00Z"/>
                <w:rFonts w:ascii="GHEA Grapalat" w:hAnsi="GHEA Grapalat"/>
                <w:b/>
              </w:rPr>
            </w:pPr>
          </w:p>
        </w:tc>
        <w:tc>
          <w:tcPr>
            <w:tcW w:w="3791" w:type="dxa"/>
            <w:gridSpan w:val="3"/>
            <w:tcPrChange w:id="627" w:author="User" w:date="2024-06-13T09:04:00Z">
              <w:tcPr>
                <w:tcW w:w="3678" w:type="dxa"/>
                <w:gridSpan w:val="3"/>
              </w:tcPr>
            </w:tcPrChange>
          </w:tcPr>
          <w:p w:rsidR="00AD6CEE" w:rsidRPr="00206AF8" w:rsidRDefault="00AD6CEE" w:rsidP="003C4F35">
            <w:pPr>
              <w:pStyle w:val="Heading3"/>
              <w:keepNext w:val="0"/>
              <w:widowControl w:val="0"/>
              <w:spacing w:line="240" w:lineRule="auto"/>
              <w:jc w:val="left"/>
              <w:rPr>
                <w:ins w:id="628" w:author="User" w:date="2024-06-13T09:03:00Z"/>
                <w:rFonts w:ascii="GHEA Grapalat" w:hAnsi="GHEA Grapalat"/>
                <w:b/>
              </w:rPr>
            </w:pPr>
          </w:p>
        </w:tc>
      </w:tr>
      <w:tr w:rsidR="00AD6CEE" w:rsidRPr="00206AF8" w:rsidTr="002E03D6">
        <w:trPr>
          <w:ins w:id="629" w:author="User" w:date="2024-06-13T09:03:00Z"/>
          <w:trPrChange w:id="630" w:author="User" w:date="2024-06-13T09:04:00Z">
            <w:trPr>
              <w:gridBefore w:val="1"/>
              <w:gridAfter w:val="0"/>
              <w:wBefore w:w="113" w:type="dxa"/>
              <w:wAfter w:w="113" w:type="dxa"/>
            </w:trPr>
          </w:trPrChange>
        </w:trPr>
        <w:tc>
          <w:tcPr>
            <w:tcW w:w="1124" w:type="dxa"/>
            <w:tcPrChange w:id="631" w:author="User" w:date="2024-06-13T09:04:00Z">
              <w:tcPr>
                <w:tcW w:w="1011" w:type="dxa"/>
                <w:gridSpan w:val="2"/>
              </w:tcPr>
            </w:tcPrChange>
          </w:tcPr>
          <w:p w:rsidR="00AD6CEE" w:rsidRPr="00206AF8" w:rsidRDefault="00AD6CEE" w:rsidP="003C4F35">
            <w:pPr>
              <w:pStyle w:val="Heading3"/>
              <w:keepNext w:val="0"/>
              <w:widowControl w:val="0"/>
              <w:spacing w:line="240" w:lineRule="auto"/>
              <w:jc w:val="left"/>
              <w:rPr>
                <w:ins w:id="632" w:author="User" w:date="2024-06-13T09:03:00Z"/>
                <w:rFonts w:ascii="GHEA Grapalat" w:hAnsi="GHEA Grapalat"/>
                <w:b/>
              </w:rPr>
            </w:pPr>
          </w:p>
        </w:tc>
        <w:tc>
          <w:tcPr>
            <w:tcW w:w="4371" w:type="dxa"/>
            <w:gridSpan w:val="3"/>
            <w:tcPrChange w:id="633" w:author="User" w:date="2024-06-13T09:04:00Z">
              <w:tcPr>
                <w:tcW w:w="4371" w:type="dxa"/>
                <w:gridSpan w:val="3"/>
              </w:tcPr>
            </w:tcPrChange>
          </w:tcPr>
          <w:p w:rsidR="00AD6CEE" w:rsidRPr="00206AF8" w:rsidRDefault="00AD6CEE" w:rsidP="003C4F35">
            <w:pPr>
              <w:pStyle w:val="Heading3"/>
              <w:keepNext w:val="0"/>
              <w:widowControl w:val="0"/>
              <w:spacing w:line="240" w:lineRule="auto"/>
              <w:jc w:val="left"/>
              <w:rPr>
                <w:ins w:id="634" w:author="User" w:date="2024-06-13T09:03:00Z"/>
                <w:rFonts w:ascii="GHEA Grapalat" w:hAnsi="GHEA Grapalat"/>
                <w:b/>
              </w:rPr>
            </w:pPr>
          </w:p>
        </w:tc>
        <w:tc>
          <w:tcPr>
            <w:tcW w:w="3791" w:type="dxa"/>
            <w:gridSpan w:val="3"/>
            <w:tcPrChange w:id="635" w:author="User" w:date="2024-06-13T09:04:00Z">
              <w:tcPr>
                <w:tcW w:w="3678" w:type="dxa"/>
                <w:gridSpan w:val="3"/>
              </w:tcPr>
            </w:tcPrChange>
          </w:tcPr>
          <w:p w:rsidR="00AD6CEE" w:rsidRPr="00206AF8" w:rsidRDefault="00AD6CEE" w:rsidP="003C4F35">
            <w:pPr>
              <w:pStyle w:val="Heading3"/>
              <w:keepNext w:val="0"/>
              <w:widowControl w:val="0"/>
              <w:spacing w:line="240" w:lineRule="auto"/>
              <w:jc w:val="left"/>
              <w:rPr>
                <w:ins w:id="636" w:author="User" w:date="2024-06-13T09:03:00Z"/>
                <w:rFonts w:ascii="GHEA Grapalat" w:hAnsi="GHEA Grapalat"/>
                <w:b/>
              </w:rPr>
            </w:pPr>
          </w:p>
        </w:tc>
      </w:tr>
      <w:tr w:rsidR="00D043C1" w:rsidRPr="00206AF8" w:rsidDel="00AD6CEE" w:rsidTr="002E03D6">
        <w:trPr>
          <w:del w:id="637" w:author="User" w:date="2024-06-13T09:03:00Z"/>
        </w:trPr>
        <w:tc>
          <w:tcPr>
            <w:tcW w:w="1124" w:type="dxa"/>
            <w:vMerge w:val="restart"/>
            <w:vAlign w:val="center"/>
            <w:tcPrChange w:id="638" w:author="User" w:date="2024-06-13T09:04:00Z">
              <w:tcPr>
                <w:tcW w:w="1042" w:type="dxa"/>
                <w:gridSpan w:val="2"/>
                <w:vMerge w:val="restart"/>
                <w:vAlign w:val="center"/>
              </w:tcPr>
            </w:tcPrChange>
          </w:tcPr>
          <w:p w:rsidR="00EE1022" w:rsidDel="00AD6CEE" w:rsidRDefault="00EE1022" w:rsidP="00FF3F2A">
            <w:pPr>
              <w:widowControl w:val="0"/>
              <w:jc w:val="center"/>
              <w:rPr>
                <w:del w:id="639" w:author="User" w:date="2024-06-13T09:03:00Z"/>
                <w:rFonts w:ascii="GHEA Grapalat" w:hAnsi="GHEA Grapalat"/>
                <w:b/>
                <w:sz w:val="20"/>
                <w:szCs w:val="20"/>
              </w:rPr>
            </w:pPr>
          </w:p>
          <w:p w:rsidR="00D043C1" w:rsidRPr="00206AF8" w:rsidDel="00AD6CEE" w:rsidRDefault="00D043C1" w:rsidP="00FF3F2A">
            <w:pPr>
              <w:widowControl w:val="0"/>
              <w:jc w:val="center"/>
              <w:rPr>
                <w:del w:id="640" w:author="User" w:date="2024-06-13T09:03:00Z"/>
                <w:rFonts w:ascii="GHEA Grapalat" w:hAnsi="GHEA Grapalat"/>
                <w:b/>
                <w:bCs/>
                <w:sz w:val="20"/>
                <w:szCs w:val="20"/>
              </w:rPr>
            </w:pPr>
            <w:del w:id="641" w:author="User" w:date="2024-06-13T09:03:00Z">
              <w:r w:rsidRPr="00206AF8" w:rsidDel="00AD6CEE">
                <w:rPr>
                  <w:rFonts w:ascii="GHEA Grapalat" w:hAnsi="GHEA Grapalat"/>
                  <w:b/>
                  <w:sz w:val="20"/>
                  <w:szCs w:val="20"/>
                </w:rPr>
                <w:delText>Номер лота</w:delText>
              </w:r>
            </w:del>
          </w:p>
        </w:tc>
        <w:tc>
          <w:tcPr>
            <w:tcW w:w="8162" w:type="dxa"/>
            <w:gridSpan w:val="6"/>
            <w:vAlign w:val="center"/>
            <w:tcPrChange w:id="642" w:author="User" w:date="2024-06-13T09:04:00Z">
              <w:tcPr>
                <w:tcW w:w="8244" w:type="dxa"/>
                <w:gridSpan w:val="8"/>
                <w:vAlign w:val="center"/>
              </w:tcPr>
            </w:tcPrChange>
          </w:tcPr>
          <w:p w:rsidR="00D043C1" w:rsidRPr="00206AF8" w:rsidDel="00AD6CEE" w:rsidRDefault="00D043C1" w:rsidP="00FF3F2A">
            <w:pPr>
              <w:widowControl w:val="0"/>
              <w:jc w:val="center"/>
              <w:rPr>
                <w:del w:id="643" w:author="User" w:date="2024-06-13T09:03:00Z"/>
                <w:rFonts w:ascii="GHEA Grapalat" w:hAnsi="GHEA Grapalat"/>
                <w:b/>
                <w:bCs/>
                <w:sz w:val="20"/>
                <w:szCs w:val="20"/>
              </w:rPr>
            </w:pPr>
            <w:del w:id="644" w:author="User" w:date="2024-06-13T09:03:00Z">
              <w:r w:rsidRPr="00206AF8" w:rsidDel="00AD6CEE">
                <w:rPr>
                  <w:rFonts w:ascii="GHEA Grapalat" w:hAnsi="GHEA Grapalat"/>
                  <w:b/>
                  <w:sz w:val="20"/>
                  <w:szCs w:val="20"/>
                </w:rPr>
                <w:delText>Предлагаемый товар</w:delText>
              </w:r>
            </w:del>
          </w:p>
        </w:tc>
      </w:tr>
      <w:tr w:rsidR="00D043C1" w:rsidRPr="00206AF8" w:rsidDel="00AD6CEE" w:rsidTr="002E03D6">
        <w:trPr>
          <w:trHeight w:val="696"/>
          <w:del w:id="645" w:author="User" w:date="2024-06-13T09:03:00Z"/>
          <w:trPrChange w:id="646" w:author="User" w:date="2024-06-13T09:04:00Z">
            <w:trPr>
              <w:trHeight w:val="696"/>
            </w:trPr>
          </w:trPrChange>
        </w:trPr>
        <w:tc>
          <w:tcPr>
            <w:tcW w:w="1124" w:type="dxa"/>
            <w:vMerge/>
            <w:vAlign w:val="center"/>
            <w:tcPrChange w:id="647" w:author="User" w:date="2024-06-13T09:04:00Z">
              <w:tcPr>
                <w:tcW w:w="1042" w:type="dxa"/>
                <w:gridSpan w:val="2"/>
                <w:vMerge/>
                <w:vAlign w:val="center"/>
              </w:tcPr>
            </w:tcPrChange>
          </w:tcPr>
          <w:p w:rsidR="00D043C1" w:rsidRPr="00206AF8" w:rsidDel="00AD6CEE" w:rsidRDefault="00D043C1" w:rsidP="00FF3F2A">
            <w:pPr>
              <w:widowControl w:val="0"/>
              <w:jc w:val="center"/>
              <w:rPr>
                <w:del w:id="648" w:author="User" w:date="2024-06-13T09:03:00Z"/>
                <w:rFonts w:ascii="GHEA Grapalat" w:hAnsi="GHEA Grapalat"/>
                <w:b/>
                <w:bCs/>
                <w:sz w:val="20"/>
                <w:szCs w:val="20"/>
              </w:rPr>
            </w:pPr>
          </w:p>
        </w:tc>
        <w:tc>
          <w:tcPr>
            <w:tcW w:w="1523" w:type="dxa"/>
            <w:vAlign w:val="center"/>
            <w:tcPrChange w:id="649" w:author="User" w:date="2024-06-13T09:04:00Z">
              <w:tcPr>
                <w:tcW w:w="1605" w:type="dxa"/>
                <w:gridSpan w:val="2"/>
                <w:vAlign w:val="center"/>
              </w:tcPr>
            </w:tcPrChange>
          </w:tcPr>
          <w:p w:rsidR="00D043C1" w:rsidDel="00AD6CEE" w:rsidRDefault="00873A3C" w:rsidP="00FF3F2A">
            <w:pPr>
              <w:widowControl w:val="0"/>
              <w:jc w:val="center"/>
              <w:rPr>
                <w:del w:id="650" w:author="User" w:date="2024-06-13T09:03:00Z"/>
                <w:rFonts w:ascii="GHEA Grapalat" w:hAnsi="GHEA Grapalat"/>
                <w:b/>
                <w:sz w:val="20"/>
                <w:szCs w:val="20"/>
              </w:rPr>
            </w:pPr>
            <w:del w:id="651" w:author="User" w:date="2024-06-13T09:03:00Z">
              <w:r w:rsidDel="00AD6CEE">
                <w:rPr>
                  <w:rFonts w:ascii="GHEA Grapalat" w:hAnsi="GHEA Grapalat"/>
                  <w:b/>
                  <w:sz w:val="20"/>
                  <w:szCs w:val="20"/>
                </w:rPr>
                <w:delText>ф</w:delText>
              </w:r>
              <w:r w:rsidR="00D043C1" w:rsidDel="00AD6CEE">
                <w:rPr>
                  <w:rFonts w:ascii="GHEA Grapalat" w:hAnsi="GHEA Grapalat"/>
                  <w:b/>
                  <w:sz w:val="20"/>
                  <w:szCs w:val="20"/>
                </w:rPr>
                <w:delText>ирменное</w:delText>
              </w:r>
            </w:del>
          </w:p>
          <w:p w:rsidR="00D043C1" w:rsidRPr="00206AF8" w:rsidDel="00AD6CEE" w:rsidRDefault="00D043C1" w:rsidP="00FF3F2A">
            <w:pPr>
              <w:widowControl w:val="0"/>
              <w:jc w:val="center"/>
              <w:rPr>
                <w:del w:id="652" w:author="User" w:date="2024-06-13T09:03:00Z"/>
                <w:rFonts w:ascii="GHEA Grapalat" w:hAnsi="GHEA Grapalat"/>
                <w:b/>
                <w:bCs/>
                <w:sz w:val="20"/>
                <w:szCs w:val="20"/>
              </w:rPr>
            </w:pPr>
            <w:del w:id="653" w:author="User" w:date="2024-06-13T09:03:00Z">
              <w:r w:rsidRPr="00206AF8" w:rsidDel="00AD6CEE">
                <w:rPr>
                  <w:rFonts w:ascii="GHEA Grapalat" w:hAnsi="GHEA Grapalat"/>
                  <w:b/>
                  <w:sz w:val="20"/>
                  <w:szCs w:val="20"/>
                </w:rPr>
                <w:delText>наименование</w:delText>
              </w:r>
            </w:del>
          </w:p>
        </w:tc>
        <w:tc>
          <w:tcPr>
            <w:tcW w:w="1463" w:type="dxa"/>
            <w:vAlign w:val="center"/>
            <w:tcPrChange w:id="654" w:author="User" w:date="2024-06-13T09:04:00Z">
              <w:tcPr>
                <w:tcW w:w="1463" w:type="dxa"/>
                <w:vAlign w:val="center"/>
              </w:tcPr>
            </w:tcPrChange>
          </w:tcPr>
          <w:p w:rsidR="00D043C1" w:rsidRPr="00206AF8" w:rsidDel="00AD6CEE" w:rsidRDefault="00D043C1" w:rsidP="00FF3F2A">
            <w:pPr>
              <w:widowControl w:val="0"/>
              <w:jc w:val="center"/>
              <w:rPr>
                <w:del w:id="655" w:author="User" w:date="2024-06-13T09:03:00Z"/>
                <w:rFonts w:ascii="GHEA Grapalat" w:hAnsi="GHEA Grapalat"/>
                <w:b/>
                <w:bCs/>
                <w:sz w:val="20"/>
                <w:szCs w:val="20"/>
              </w:rPr>
            </w:pPr>
            <w:del w:id="656" w:author="User" w:date="2024-06-13T09:03:00Z">
              <w:r w:rsidRPr="00206AF8" w:rsidDel="00AD6CEE">
                <w:rPr>
                  <w:rFonts w:ascii="GHEA Grapalat" w:hAnsi="GHEA Grapalat"/>
                  <w:b/>
                  <w:sz w:val="20"/>
                  <w:szCs w:val="20"/>
                </w:rPr>
                <w:delText>товарный знак</w:delText>
              </w:r>
            </w:del>
          </w:p>
        </w:tc>
        <w:tc>
          <w:tcPr>
            <w:tcW w:w="1699" w:type="dxa"/>
            <w:gridSpan w:val="2"/>
            <w:vAlign w:val="center"/>
            <w:tcPrChange w:id="657" w:author="User" w:date="2024-06-13T09:04:00Z">
              <w:tcPr>
                <w:tcW w:w="1699" w:type="dxa"/>
                <w:gridSpan w:val="2"/>
                <w:vAlign w:val="center"/>
              </w:tcPr>
            </w:tcPrChange>
          </w:tcPr>
          <w:p w:rsidR="00D043C1" w:rsidRPr="00BF7253" w:rsidDel="00AD6CEE" w:rsidRDefault="009A3C00" w:rsidP="009A3C00">
            <w:pPr>
              <w:widowControl w:val="0"/>
              <w:jc w:val="center"/>
              <w:rPr>
                <w:del w:id="658" w:author="User" w:date="2024-06-13T09:03:00Z"/>
                <w:rFonts w:ascii="GHEA Grapalat" w:hAnsi="GHEA Grapalat"/>
                <w:b/>
                <w:bCs/>
                <w:sz w:val="20"/>
                <w:szCs w:val="20"/>
                <w:lang w:val="hy-AM"/>
              </w:rPr>
            </w:pPr>
            <w:del w:id="659" w:author="User" w:date="2024-06-13T09:03:00Z">
              <w:r w:rsidDel="00AD6CEE">
                <w:rPr>
                  <w:rFonts w:ascii="GHEA Grapalat" w:hAnsi="GHEA Grapalat"/>
                  <w:b/>
                  <w:bCs/>
                  <w:sz w:val="20"/>
                  <w:szCs w:val="20"/>
                </w:rPr>
                <w:delText>модель</w:delText>
              </w:r>
            </w:del>
          </w:p>
        </w:tc>
        <w:tc>
          <w:tcPr>
            <w:tcW w:w="1727" w:type="dxa"/>
            <w:vAlign w:val="center"/>
            <w:tcPrChange w:id="660" w:author="User" w:date="2024-06-13T09:04:00Z">
              <w:tcPr>
                <w:tcW w:w="1727" w:type="dxa"/>
                <w:vAlign w:val="center"/>
              </w:tcPr>
            </w:tcPrChange>
          </w:tcPr>
          <w:p w:rsidR="00D043C1" w:rsidRPr="00206AF8" w:rsidDel="00AD6CEE" w:rsidRDefault="00D043C1" w:rsidP="00FF3F2A">
            <w:pPr>
              <w:widowControl w:val="0"/>
              <w:jc w:val="center"/>
              <w:rPr>
                <w:del w:id="661" w:author="User" w:date="2024-06-13T09:03:00Z"/>
                <w:rFonts w:ascii="GHEA Grapalat" w:hAnsi="GHEA Grapalat"/>
                <w:b/>
                <w:bCs/>
                <w:sz w:val="20"/>
                <w:szCs w:val="20"/>
              </w:rPr>
            </w:pPr>
            <w:del w:id="662" w:author="User" w:date="2024-06-13T09:03:00Z">
              <w:r w:rsidRPr="00206AF8" w:rsidDel="00AD6CEE">
                <w:rPr>
                  <w:rFonts w:ascii="GHEA Grapalat" w:hAnsi="GHEA Grapalat"/>
                  <w:b/>
                  <w:sz w:val="20"/>
                  <w:szCs w:val="20"/>
                </w:rPr>
                <w:delText>наименование производителя</w:delText>
              </w:r>
            </w:del>
          </w:p>
        </w:tc>
        <w:tc>
          <w:tcPr>
            <w:tcW w:w="1750" w:type="dxa"/>
            <w:vAlign w:val="center"/>
            <w:tcPrChange w:id="663" w:author="User" w:date="2024-06-13T09:04:00Z">
              <w:tcPr>
                <w:tcW w:w="1750" w:type="dxa"/>
                <w:gridSpan w:val="2"/>
                <w:vAlign w:val="center"/>
              </w:tcPr>
            </w:tcPrChange>
          </w:tcPr>
          <w:p w:rsidR="00D043C1" w:rsidRPr="00206AF8" w:rsidDel="00AD6CEE" w:rsidRDefault="00D043C1" w:rsidP="00FF3F2A">
            <w:pPr>
              <w:widowControl w:val="0"/>
              <w:jc w:val="center"/>
              <w:rPr>
                <w:del w:id="664" w:author="User" w:date="2024-06-13T09:03:00Z"/>
                <w:rFonts w:ascii="GHEA Grapalat" w:hAnsi="GHEA Grapalat"/>
                <w:b/>
                <w:bCs/>
                <w:sz w:val="20"/>
                <w:szCs w:val="20"/>
              </w:rPr>
            </w:pPr>
            <w:del w:id="665" w:author="User" w:date="2024-06-13T09:03:00Z">
              <w:r w:rsidRPr="00206AF8" w:rsidDel="00AD6CEE">
                <w:rPr>
                  <w:rFonts w:ascii="GHEA Grapalat" w:hAnsi="GHEA Grapalat"/>
                  <w:b/>
                  <w:sz w:val="20"/>
                  <w:szCs w:val="20"/>
                </w:rPr>
                <w:delText>технические характеристики</w:delText>
              </w:r>
            </w:del>
          </w:p>
        </w:tc>
      </w:tr>
      <w:tr w:rsidR="00D043C1" w:rsidRPr="00206AF8" w:rsidDel="00AD6CEE" w:rsidTr="002E03D6">
        <w:trPr>
          <w:del w:id="666" w:author="User" w:date="2024-06-13T09:03:00Z"/>
        </w:trPr>
        <w:tc>
          <w:tcPr>
            <w:tcW w:w="1124" w:type="dxa"/>
            <w:tcPrChange w:id="667" w:author="User" w:date="2024-06-13T09:04:00Z">
              <w:tcPr>
                <w:tcW w:w="1042" w:type="dxa"/>
                <w:gridSpan w:val="2"/>
              </w:tcPr>
            </w:tcPrChange>
          </w:tcPr>
          <w:p w:rsidR="00D043C1" w:rsidRPr="00206AF8" w:rsidDel="00AD6CEE" w:rsidRDefault="00D043C1" w:rsidP="00FF3F2A">
            <w:pPr>
              <w:pStyle w:val="Heading3"/>
              <w:keepNext w:val="0"/>
              <w:widowControl w:val="0"/>
              <w:spacing w:line="240" w:lineRule="auto"/>
              <w:jc w:val="left"/>
              <w:rPr>
                <w:del w:id="668" w:author="User" w:date="2024-06-13T09:03:00Z"/>
                <w:rFonts w:ascii="GHEA Grapalat" w:hAnsi="GHEA Grapalat"/>
                <w:b/>
              </w:rPr>
            </w:pPr>
          </w:p>
        </w:tc>
        <w:tc>
          <w:tcPr>
            <w:tcW w:w="1523" w:type="dxa"/>
            <w:tcPrChange w:id="669" w:author="User" w:date="2024-06-13T09:04:00Z">
              <w:tcPr>
                <w:tcW w:w="1605" w:type="dxa"/>
                <w:gridSpan w:val="2"/>
              </w:tcPr>
            </w:tcPrChange>
          </w:tcPr>
          <w:p w:rsidR="00D043C1" w:rsidRPr="00206AF8" w:rsidDel="00AD6CEE" w:rsidRDefault="00D043C1" w:rsidP="00FF3F2A">
            <w:pPr>
              <w:pStyle w:val="Heading3"/>
              <w:keepNext w:val="0"/>
              <w:widowControl w:val="0"/>
              <w:spacing w:line="240" w:lineRule="auto"/>
              <w:jc w:val="left"/>
              <w:rPr>
                <w:del w:id="670" w:author="User" w:date="2024-06-13T09:03:00Z"/>
                <w:rFonts w:ascii="GHEA Grapalat" w:hAnsi="GHEA Grapalat"/>
                <w:b/>
              </w:rPr>
            </w:pPr>
          </w:p>
        </w:tc>
        <w:tc>
          <w:tcPr>
            <w:tcW w:w="1463" w:type="dxa"/>
            <w:tcPrChange w:id="671" w:author="User" w:date="2024-06-13T09:04:00Z">
              <w:tcPr>
                <w:tcW w:w="1463" w:type="dxa"/>
              </w:tcPr>
            </w:tcPrChange>
          </w:tcPr>
          <w:p w:rsidR="00D043C1" w:rsidRPr="00206AF8" w:rsidDel="00AD6CEE" w:rsidRDefault="00D043C1" w:rsidP="00FF3F2A">
            <w:pPr>
              <w:pStyle w:val="Heading3"/>
              <w:keepNext w:val="0"/>
              <w:widowControl w:val="0"/>
              <w:spacing w:line="240" w:lineRule="auto"/>
              <w:jc w:val="left"/>
              <w:rPr>
                <w:del w:id="672" w:author="User" w:date="2024-06-13T09:03:00Z"/>
                <w:rFonts w:ascii="GHEA Grapalat" w:hAnsi="GHEA Grapalat"/>
                <w:b/>
              </w:rPr>
            </w:pPr>
          </w:p>
        </w:tc>
        <w:tc>
          <w:tcPr>
            <w:tcW w:w="1699" w:type="dxa"/>
            <w:gridSpan w:val="2"/>
            <w:tcPrChange w:id="673" w:author="User" w:date="2024-06-13T09:04:00Z">
              <w:tcPr>
                <w:tcW w:w="1699" w:type="dxa"/>
                <w:gridSpan w:val="2"/>
              </w:tcPr>
            </w:tcPrChange>
          </w:tcPr>
          <w:p w:rsidR="00D043C1" w:rsidRPr="00206AF8" w:rsidDel="00AD6CEE" w:rsidRDefault="00D043C1" w:rsidP="00FF3F2A">
            <w:pPr>
              <w:pStyle w:val="Heading3"/>
              <w:keepNext w:val="0"/>
              <w:widowControl w:val="0"/>
              <w:spacing w:line="240" w:lineRule="auto"/>
              <w:jc w:val="left"/>
              <w:rPr>
                <w:del w:id="674" w:author="User" w:date="2024-06-13T09:03:00Z"/>
                <w:rFonts w:ascii="GHEA Grapalat" w:hAnsi="GHEA Grapalat"/>
                <w:b/>
              </w:rPr>
            </w:pPr>
          </w:p>
        </w:tc>
        <w:tc>
          <w:tcPr>
            <w:tcW w:w="1727" w:type="dxa"/>
            <w:tcPrChange w:id="675" w:author="User" w:date="2024-06-13T09:04:00Z">
              <w:tcPr>
                <w:tcW w:w="1727" w:type="dxa"/>
              </w:tcPr>
            </w:tcPrChange>
          </w:tcPr>
          <w:p w:rsidR="00D043C1" w:rsidRPr="00206AF8" w:rsidDel="00AD6CEE" w:rsidRDefault="00D043C1" w:rsidP="00FF3F2A">
            <w:pPr>
              <w:pStyle w:val="Heading3"/>
              <w:keepNext w:val="0"/>
              <w:widowControl w:val="0"/>
              <w:spacing w:line="240" w:lineRule="auto"/>
              <w:jc w:val="left"/>
              <w:rPr>
                <w:del w:id="676" w:author="User" w:date="2024-06-13T09:03:00Z"/>
                <w:rFonts w:ascii="GHEA Grapalat" w:hAnsi="GHEA Grapalat"/>
                <w:b/>
              </w:rPr>
            </w:pPr>
          </w:p>
        </w:tc>
        <w:tc>
          <w:tcPr>
            <w:tcW w:w="1750" w:type="dxa"/>
            <w:tcPrChange w:id="677" w:author="User" w:date="2024-06-13T09:04:00Z">
              <w:tcPr>
                <w:tcW w:w="1750" w:type="dxa"/>
                <w:gridSpan w:val="2"/>
              </w:tcPr>
            </w:tcPrChange>
          </w:tcPr>
          <w:p w:rsidR="00D043C1" w:rsidRPr="00206AF8" w:rsidDel="00AD6CEE" w:rsidRDefault="00D043C1" w:rsidP="00FF3F2A">
            <w:pPr>
              <w:pStyle w:val="Heading3"/>
              <w:keepNext w:val="0"/>
              <w:widowControl w:val="0"/>
              <w:spacing w:line="240" w:lineRule="auto"/>
              <w:jc w:val="left"/>
              <w:rPr>
                <w:del w:id="678" w:author="User" w:date="2024-06-13T09:03:00Z"/>
                <w:rFonts w:ascii="GHEA Grapalat" w:hAnsi="GHEA Grapalat"/>
                <w:b/>
              </w:rPr>
            </w:pPr>
          </w:p>
        </w:tc>
      </w:tr>
      <w:tr w:rsidR="00D043C1" w:rsidRPr="00206AF8" w:rsidDel="00AD6CEE" w:rsidTr="002E03D6">
        <w:trPr>
          <w:del w:id="679" w:author="User" w:date="2024-06-13T09:03:00Z"/>
        </w:trPr>
        <w:tc>
          <w:tcPr>
            <w:tcW w:w="1124" w:type="dxa"/>
            <w:tcPrChange w:id="680" w:author="User" w:date="2024-06-13T09:04:00Z">
              <w:tcPr>
                <w:tcW w:w="1042" w:type="dxa"/>
                <w:gridSpan w:val="2"/>
              </w:tcPr>
            </w:tcPrChange>
          </w:tcPr>
          <w:p w:rsidR="00D043C1" w:rsidRPr="00206AF8" w:rsidDel="00AD6CEE" w:rsidRDefault="00D043C1" w:rsidP="00FF3F2A">
            <w:pPr>
              <w:pStyle w:val="Heading3"/>
              <w:keepNext w:val="0"/>
              <w:widowControl w:val="0"/>
              <w:spacing w:line="240" w:lineRule="auto"/>
              <w:jc w:val="left"/>
              <w:rPr>
                <w:del w:id="681" w:author="User" w:date="2024-06-13T09:03:00Z"/>
                <w:rFonts w:ascii="GHEA Grapalat" w:hAnsi="GHEA Grapalat"/>
                <w:b/>
              </w:rPr>
            </w:pPr>
          </w:p>
        </w:tc>
        <w:tc>
          <w:tcPr>
            <w:tcW w:w="1523" w:type="dxa"/>
            <w:tcPrChange w:id="682" w:author="User" w:date="2024-06-13T09:04:00Z">
              <w:tcPr>
                <w:tcW w:w="1605" w:type="dxa"/>
                <w:gridSpan w:val="2"/>
              </w:tcPr>
            </w:tcPrChange>
          </w:tcPr>
          <w:p w:rsidR="00D043C1" w:rsidRPr="00206AF8" w:rsidDel="00AD6CEE" w:rsidRDefault="00D043C1" w:rsidP="00FF3F2A">
            <w:pPr>
              <w:pStyle w:val="Heading3"/>
              <w:keepNext w:val="0"/>
              <w:widowControl w:val="0"/>
              <w:spacing w:line="240" w:lineRule="auto"/>
              <w:jc w:val="left"/>
              <w:rPr>
                <w:del w:id="683" w:author="User" w:date="2024-06-13T09:03:00Z"/>
                <w:rFonts w:ascii="GHEA Grapalat" w:hAnsi="GHEA Grapalat"/>
                <w:b/>
              </w:rPr>
            </w:pPr>
          </w:p>
        </w:tc>
        <w:tc>
          <w:tcPr>
            <w:tcW w:w="1463" w:type="dxa"/>
            <w:tcPrChange w:id="684" w:author="User" w:date="2024-06-13T09:04:00Z">
              <w:tcPr>
                <w:tcW w:w="1463" w:type="dxa"/>
              </w:tcPr>
            </w:tcPrChange>
          </w:tcPr>
          <w:p w:rsidR="00D043C1" w:rsidRPr="00206AF8" w:rsidDel="00AD6CEE" w:rsidRDefault="00D043C1" w:rsidP="00FF3F2A">
            <w:pPr>
              <w:pStyle w:val="Heading3"/>
              <w:keepNext w:val="0"/>
              <w:widowControl w:val="0"/>
              <w:spacing w:line="240" w:lineRule="auto"/>
              <w:jc w:val="left"/>
              <w:rPr>
                <w:del w:id="685" w:author="User" w:date="2024-06-13T09:03:00Z"/>
                <w:rFonts w:ascii="GHEA Grapalat" w:hAnsi="GHEA Grapalat"/>
                <w:b/>
              </w:rPr>
            </w:pPr>
          </w:p>
        </w:tc>
        <w:tc>
          <w:tcPr>
            <w:tcW w:w="1699" w:type="dxa"/>
            <w:gridSpan w:val="2"/>
            <w:tcPrChange w:id="686" w:author="User" w:date="2024-06-13T09:04:00Z">
              <w:tcPr>
                <w:tcW w:w="1699" w:type="dxa"/>
                <w:gridSpan w:val="2"/>
              </w:tcPr>
            </w:tcPrChange>
          </w:tcPr>
          <w:p w:rsidR="00D043C1" w:rsidRPr="00206AF8" w:rsidDel="00AD6CEE" w:rsidRDefault="00D043C1" w:rsidP="00FF3F2A">
            <w:pPr>
              <w:pStyle w:val="Heading3"/>
              <w:keepNext w:val="0"/>
              <w:widowControl w:val="0"/>
              <w:spacing w:line="240" w:lineRule="auto"/>
              <w:jc w:val="left"/>
              <w:rPr>
                <w:del w:id="687" w:author="User" w:date="2024-06-13T09:03:00Z"/>
                <w:rFonts w:ascii="GHEA Grapalat" w:hAnsi="GHEA Grapalat"/>
                <w:b/>
              </w:rPr>
            </w:pPr>
          </w:p>
        </w:tc>
        <w:tc>
          <w:tcPr>
            <w:tcW w:w="1727" w:type="dxa"/>
            <w:tcPrChange w:id="688" w:author="User" w:date="2024-06-13T09:04:00Z">
              <w:tcPr>
                <w:tcW w:w="1727" w:type="dxa"/>
              </w:tcPr>
            </w:tcPrChange>
          </w:tcPr>
          <w:p w:rsidR="00D043C1" w:rsidRPr="00206AF8" w:rsidDel="00AD6CEE" w:rsidRDefault="00D043C1" w:rsidP="00FF3F2A">
            <w:pPr>
              <w:pStyle w:val="Heading3"/>
              <w:keepNext w:val="0"/>
              <w:widowControl w:val="0"/>
              <w:spacing w:line="240" w:lineRule="auto"/>
              <w:jc w:val="left"/>
              <w:rPr>
                <w:del w:id="689" w:author="User" w:date="2024-06-13T09:03:00Z"/>
                <w:rFonts w:ascii="GHEA Grapalat" w:hAnsi="GHEA Grapalat"/>
                <w:b/>
              </w:rPr>
            </w:pPr>
          </w:p>
        </w:tc>
        <w:tc>
          <w:tcPr>
            <w:tcW w:w="1750" w:type="dxa"/>
            <w:tcPrChange w:id="690" w:author="User" w:date="2024-06-13T09:04:00Z">
              <w:tcPr>
                <w:tcW w:w="1750" w:type="dxa"/>
                <w:gridSpan w:val="2"/>
              </w:tcPr>
            </w:tcPrChange>
          </w:tcPr>
          <w:p w:rsidR="00D043C1" w:rsidRPr="00206AF8" w:rsidDel="00AD6CEE" w:rsidRDefault="00D043C1" w:rsidP="00FF3F2A">
            <w:pPr>
              <w:pStyle w:val="Heading3"/>
              <w:keepNext w:val="0"/>
              <w:widowControl w:val="0"/>
              <w:spacing w:line="240" w:lineRule="auto"/>
              <w:jc w:val="left"/>
              <w:rPr>
                <w:del w:id="691" w:author="User" w:date="2024-06-13T09:03:00Z"/>
                <w:rFonts w:ascii="GHEA Grapalat" w:hAnsi="GHEA Grapalat"/>
                <w:b/>
              </w:rPr>
            </w:pPr>
          </w:p>
        </w:tc>
      </w:tr>
      <w:tr w:rsidR="00D043C1" w:rsidRPr="00206AF8" w:rsidDel="00AD6CEE" w:rsidTr="002E03D6">
        <w:trPr>
          <w:del w:id="692" w:author="User" w:date="2024-06-13T09:03:00Z"/>
        </w:trPr>
        <w:tc>
          <w:tcPr>
            <w:tcW w:w="1124" w:type="dxa"/>
            <w:tcPrChange w:id="693" w:author="User" w:date="2024-06-13T09:04:00Z">
              <w:tcPr>
                <w:tcW w:w="1042" w:type="dxa"/>
                <w:gridSpan w:val="2"/>
              </w:tcPr>
            </w:tcPrChange>
          </w:tcPr>
          <w:p w:rsidR="00D043C1" w:rsidRPr="00206AF8" w:rsidDel="00AD6CEE" w:rsidRDefault="00D043C1" w:rsidP="00FF3F2A">
            <w:pPr>
              <w:pStyle w:val="Heading3"/>
              <w:keepNext w:val="0"/>
              <w:widowControl w:val="0"/>
              <w:spacing w:line="240" w:lineRule="auto"/>
              <w:jc w:val="left"/>
              <w:rPr>
                <w:del w:id="694" w:author="User" w:date="2024-06-13T09:03:00Z"/>
                <w:rFonts w:ascii="GHEA Grapalat" w:hAnsi="GHEA Grapalat"/>
                <w:b/>
              </w:rPr>
            </w:pPr>
          </w:p>
        </w:tc>
        <w:tc>
          <w:tcPr>
            <w:tcW w:w="1523" w:type="dxa"/>
            <w:tcPrChange w:id="695" w:author="User" w:date="2024-06-13T09:04:00Z">
              <w:tcPr>
                <w:tcW w:w="1605" w:type="dxa"/>
                <w:gridSpan w:val="2"/>
              </w:tcPr>
            </w:tcPrChange>
          </w:tcPr>
          <w:p w:rsidR="00D043C1" w:rsidRPr="00206AF8" w:rsidDel="00AD6CEE" w:rsidRDefault="00D043C1" w:rsidP="00FF3F2A">
            <w:pPr>
              <w:pStyle w:val="Heading3"/>
              <w:keepNext w:val="0"/>
              <w:widowControl w:val="0"/>
              <w:spacing w:line="240" w:lineRule="auto"/>
              <w:jc w:val="left"/>
              <w:rPr>
                <w:del w:id="696" w:author="User" w:date="2024-06-13T09:03:00Z"/>
                <w:rFonts w:ascii="GHEA Grapalat" w:hAnsi="GHEA Grapalat"/>
                <w:b/>
              </w:rPr>
            </w:pPr>
          </w:p>
        </w:tc>
        <w:tc>
          <w:tcPr>
            <w:tcW w:w="1463" w:type="dxa"/>
            <w:tcPrChange w:id="697" w:author="User" w:date="2024-06-13T09:04:00Z">
              <w:tcPr>
                <w:tcW w:w="1463" w:type="dxa"/>
              </w:tcPr>
            </w:tcPrChange>
          </w:tcPr>
          <w:p w:rsidR="00D043C1" w:rsidRPr="00206AF8" w:rsidDel="00AD6CEE" w:rsidRDefault="00D043C1" w:rsidP="00FF3F2A">
            <w:pPr>
              <w:pStyle w:val="Heading3"/>
              <w:keepNext w:val="0"/>
              <w:widowControl w:val="0"/>
              <w:spacing w:line="240" w:lineRule="auto"/>
              <w:jc w:val="left"/>
              <w:rPr>
                <w:del w:id="698" w:author="User" w:date="2024-06-13T09:03:00Z"/>
                <w:rFonts w:ascii="GHEA Grapalat" w:hAnsi="GHEA Grapalat"/>
                <w:b/>
              </w:rPr>
            </w:pPr>
          </w:p>
        </w:tc>
        <w:tc>
          <w:tcPr>
            <w:tcW w:w="1699" w:type="dxa"/>
            <w:gridSpan w:val="2"/>
            <w:tcPrChange w:id="699" w:author="User" w:date="2024-06-13T09:04:00Z">
              <w:tcPr>
                <w:tcW w:w="1699" w:type="dxa"/>
                <w:gridSpan w:val="2"/>
              </w:tcPr>
            </w:tcPrChange>
          </w:tcPr>
          <w:p w:rsidR="00D043C1" w:rsidRPr="00206AF8" w:rsidDel="00AD6CEE" w:rsidRDefault="00D043C1" w:rsidP="00FF3F2A">
            <w:pPr>
              <w:pStyle w:val="Heading3"/>
              <w:keepNext w:val="0"/>
              <w:widowControl w:val="0"/>
              <w:spacing w:line="240" w:lineRule="auto"/>
              <w:jc w:val="left"/>
              <w:rPr>
                <w:del w:id="700" w:author="User" w:date="2024-06-13T09:03:00Z"/>
                <w:rFonts w:ascii="GHEA Grapalat" w:hAnsi="GHEA Grapalat"/>
                <w:b/>
              </w:rPr>
            </w:pPr>
          </w:p>
        </w:tc>
        <w:tc>
          <w:tcPr>
            <w:tcW w:w="1727" w:type="dxa"/>
            <w:tcPrChange w:id="701" w:author="User" w:date="2024-06-13T09:04:00Z">
              <w:tcPr>
                <w:tcW w:w="1727" w:type="dxa"/>
              </w:tcPr>
            </w:tcPrChange>
          </w:tcPr>
          <w:p w:rsidR="00D043C1" w:rsidRPr="00206AF8" w:rsidDel="00AD6CEE" w:rsidRDefault="00D043C1" w:rsidP="00FF3F2A">
            <w:pPr>
              <w:pStyle w:val="Heading3"/>
              <w:keepNext w:val="0"/>
              <w:widowControl w:val="0"/>
              <w:spacing w:line="240" w:lineRule="auto"/>
              <w:jc w:val="left"/>
              <w:rPr>
                <w:del w:id="702" w:author="User" w:date="2024-06-13T09:03:00Z"/>
                <w:rFonts w:ascii="GHEA Grapalat" w:hAnsi="GHEA Grapalat"/>
                <w:b/>
              </w:rPr>
            </w:pPr>
          </w:p>
        </w:tc>
        <w:tc>
          <w:tcPr>
            <w:tcW w:w="1750" w:type="dxa"/>
            <w:tcPrChange w:id="703" w:author="User" w:date="2024-06-13T09:04:00Z">
              <w:tcPr>
                <w:tcW w:w="1750" w:type="dxa"/>
                <w:gridSpan w:val="2"/>
              </w:tcPr>
            </w:tcPrChange>
          </w:tcPr>
          <w:p w:rsidR="00D043C1" w:rsidRPr="00206AF8" w:rsidDel="00AD6CEE" w:rsidRDefault="00D043C1" w:rsidP="00FF3F2A">
            <w:pPr>
              <w:pStyle w:val="Heading3"/>
              <w:keepNext w:val="0"/>
              <w:widowControl w:val="0"/>
              <w:spacing w:line="240" w:lineRule="auto"/>
              <w:jc w:val="left"/>
              <w:rPr>
                <w:del w:id="704" w:author="User" w:date="2024-06-13T09:03:00Z"/>
                <w:rFonts w:ascii="GHEA Grapalat" w:hAnsi="GHEA Grapalat"/>
                <w:b/>
              </w:rPr>
            </w:pPr>
          </w:p>
        </w:tc>
      </w:tr>
    </w:tbl>
    <w:p w:rsidR="00D043C1" w:rsidDel="00AD6CEE" w:rsidRDefault="00D043C1" w:rsidP="00D043C1">
      <w:pPr>
        <w:widowControl w:val="0"/>
        <w:tabs>
          <w:tab w:val="left" w:pos="6804"/>
        </w:tabs>
        <w:jc w:val="center"/>
        <w:rPr>
          <w:del w:id="705" w:author="User" w:date="2024-06-13T09:03:00Z"/>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2E03D6" w:rsidRDefault="002E03D6" w:rsidP="002E03D6">
      <w:pPr>
        <w:jc w:val="right"/>
        <w:rPr>
          <w:ins w:id="706" w:author="User" w:date="2024-06-13T09:04:00Z"/>
          <w:rFonts w:ascii="GHEA Grapalat" w:hAnsi="GHEA Grapalat"/>
          <w:b/>
        </w:rPr>
      </w:pPr>
      <w:ins w:id="707" w:author="User" w:date="2024-06-13T09:04:00Z">
        <w:r w:rsidRPr="00BF4E90">
          <w:rPr>
            <w:rFonts w:ascii="GHEA Grapalat" w:hAnsi="GHEA Grapalat"/>
            <w:b/>
          </w:rPr>
          <w:t xml:space="preserve">к Приглашению на </w:t>
        </w:r>
        <w:r>
          <w:rPr>
            <w:rFonts w:ascii="GHEA Grapalat" w:hAnsi="GHEA Grapalat"/>
            <w:b/>
          </w:rPr>
          <w:t>запро</w:t>
        </w:r>
        <w:r w:rsidRPr="00042482">
          <w:rPr>
            <w:rFonts w:ascii="GHEA Grapalat" w:hAnsi="GHEA Grapalat"/>
            <w:b/>
          </w:rPr>
          <w:t>с котировки</w:t>
        </w:r>
        <w:r w:rsidRPr="00042482">
          <w:rPr>
            <w:rFonts w:ascii="GHEA Grapalat" w:hAnsi="GHEA Grapalat"/>
            <w:b/>
          </w:rPr>
          <w:br/>
        </w:r>
        <w:r w:rsidRPr="00374F4A">
          <w:rPr>
            <w:rFonts w:ascii="GHEA Grapalat" w:hAnsi="GHEA Grapalat"/>
            <w:b/>
          </w:rPr>
          <w:t xml:space="preserve">под кодом </w:t>
        </w:r>
        <w:r>
          <w:rPr>
            <w:rFonts w:ascii="GHEA Grapalat" w:hAnsi="GHEA Grapalat"/>
            <w:b/>
          </w:rPr>
          <w:t>M1HD-GHAPDzB-</w:t>
        </w:r>
      </w:ins>
      <w:ins w:id="708" w:author="User" w:date="2024-12-05T09:57:00Z">
        <w:r w:rsidR="004A27C0">
          <w:rPr>
            <w:rFonts w:ascii="GHEA Grapalat" w:hAnsi="GHEA Grapalat"/>
            <w:b/>
          </w:rPr>
          <w:t>25/01</w:t>
        </w:r>
      </w:ins>
    </w:p>
    <w:p w:rsidR="00AB6E69" w:rsidRPr="00FA6464" w:rsidDel="002E03D6" w:rsidRDefault="00AB6E69" w:rsidP="00AB6E69">
      <w:pPr>
        <w:jc w:val="right"/>
        <w:rPr>
          <w:del w:id="709" w:author="User" w:date="2024-06-13T09:04:00Z"/>
          <w:rFonts w:ascii="GHEA Grapalat" w:hAnsi="GHEA Grapalat"/>
          <w:b/>
        </w:rPr>
      </w:pPr>
      <w:del w:id="710" w:author="User" w:date="2024-06-13T09:04:00Z">
        <w:r w:rsidRPr="001439BD" w:rsidDel="002E03D6">
          <w:rPr>
            <w:rFonts w:ascii="GHEA Grapalat" w:hAnsi="GHEA Grapalat"/>
            <w:b/>
          </w:rPr>
          <w:delText>к Приглашению на открытый конкурс</w:delText>
        </w:r>
      </w:del>
    </w:p>
    <w:p w:rsidR="00AB6E69" w:rsidRPr="009044F1" w:rsidDel="002E03D6" w:rsidRDefault="00AB6E69" w:rsidP="00AB6E69">
      <w:pPr>
        <w:pStyle w:val="Heading3"/>
        <w:keepNext w:val="0"/>
        <w:widowControl w:val="0"/>
        <w:spacing w:after="160" w:line="240" w:lineRule="auto"/>
        <w:ind w:firstLine="567"/>
        <w:jc w:val="right"/>
        <w:rPr>
          <w:del w:id="711" w:author="User" w:date="2024-06-13T09:04:00Z"/>
          <w:rFonts w:ascii="GHEA Grapalat" w:hAnsi="GHEA Grapalat" w:cs="Arial"/>
          <w:b/>
          <w:sz w:val="24"/>
          <w:szCs w:val="24"/>
        </w:rPr>
      </w:pPr>
      <w:del w:id="712" w:author="User" w:date="2024-06-13T09:04:00Z">
        <w:r w:rsidRPr="009044F1" w:rsidDel="002E03D6">
          <w:rPr>
            <w:rFonts w:ascii="GHEA Grapalat" w:hAnsi="GHEA Grapalat"/>
            <w:b/>
            <w:sz w:val="24"/>
            <w:szCs w:val="24"/>
          </w:rPr>
          <w:delText xml:space="preserve">под кодом </w:delText>
        </w:r>
        <w:r w:rsidDel="002E03D6">
          <w:rPr>
            <w:rFonts w:ascii="GHEA Grapalat" w:hAnsi="GHEA Grapalat"/>
            <w:b/>
            <w:sz w:val="24"/>
            <w:szCs w:val="24"/>
          </w:rPr>
          <w:delText>"</w:delText>
        </w:r>
        <w:r w:rsidRPr="009044F1" w:rsidDel="002E03D6">
          <w:rPr>
            <w:rFonts w:ascii="GHEA Grapalat" w:hAnsi="GHEA Grapalat"/>
            <w:b/>
            <w:sz w:val="24"/>
            <w:szCs w:val="24"/>
          </w:rPr>
          <w:delText>---BMAPDzB</w:delText>
        </w:r>
        <w:r w:rsidR="000B5664" w:rsidDel="002E03D6">
          <w:rPr>
            <w:rFonts w:ascii="GHEA Grapalat" w:hAnsi="GHEA Grapalat"/>
            <w:b/>
            <w:sz w:val="24"/>
            <w:szCs w:val="24"/>
          </w:rPr>
          <w:delText>*</w:delText>
        </w:r>
        <w:r w:rsidRPr="009044F1" w:rsidDel="002E03D6">
          <w:rPr>
            <w:rFonts w:ascii="GHEA Grapalat" w:hAnsi="GHEA Grapalat"/>
            <w:b/>
            <w:sz w:val="24"/>
            <w:szCs w:val="24"/>
          </w:rPr>
          <w:delText>---/---</w:delText>
        </w:r>
        <w:r w:rsidDel="002E03D6">
          <w:rPr>
            <w:rFonts w:ascii="GHEA Grapalat" w:hAnsi="GHEA Grapalat"/>
            <w:b/>
            <w:sz w:val="24"/>
            <w:szCs w:val="24"/>
          </w:rPr>
          <w:delText>"</w:delText>
        </w:r>
      </w:del>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7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073A54"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073A54"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073A54"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073A54"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073A54"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073A54"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073A5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073A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073A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073A54"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073A5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F016A2" w:rsidRPr="00BA30D4">
              <w:rPr>
                <w:rFonts w:ascii="GHEA Grapalat" w:eastAsia="GHEA Grapalat" w:hAnsi="GHEA Grapalat" w:cs="GHEA Grapalat"/>
              </w:rPr>
              <w:lastRenderedPageBreak/>
              <w:t>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073A5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073A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073A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073A54"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073A54"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073A54"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073A54"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F016A2" w:rsidRPr="00B23852" w:rsidRDefault="00073A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073A54"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073A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073A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714"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0306ED">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815061" w:rsidRPr="00112078" w:rsidRDefault="00815061" w:rsidP="00815061">
      <w:pPr>
        <w:pStyle w:val="BodyTextIndent3"/>
        <w:widowControl w:val="0"/>
        <w:spacing w:after="160" w:line="240" w:lineRule="auto"/>
        <w:jc w:val="right"/>
        <w:rPr>
          <w:ins w:id="715" w:author="User" w:date="2024-06-13T09:08:00Z"/>
          <w:rFonts w:ascii="GHEA Grapalat" w:hAnsi="GHEA Grapalat" w:cs="Arial"/>
          <w:sz w:val="24"/>
          <w:szCs w:val="24"/>
        </w:rPr>
      </w:pPr>
      <w:ins w:id="716" w:author="User" w:date="2024-06-13T09:08:00Z">
        <w:r w:rsidRPr="00112078">
          <w:rPr>
            <w:rFonts w:ascii="GHEA Grapalat" w:hAnsi="GHEA Grapalat"/>
            <w:sz w:val="24"/>
            <w:szCs w:val="24"/>
          </w:rPr>
          <w:t>к Приглашению на запрос котировки</w:t>
        </w:r>
        <w:r w:rsidRPr="00112078">
          <w:rPr>
            <w:rFonts w:ascii="GHEA Grapalat" w:hAnsi="GHEA Grapalat"/>
            <w:sz w:val="24"/>
            <w:szCs w:val="24"/>
          </w:rPr>
          <w:br/>
          <w:t xml:space="preserve">под кодом </w:t>
        </w:r>
        <w:r>
          <w:rPr>
            <w:rFonts w:ascii="GHEA Grapalat" w:hAnsi="GHEA Grapalat"/>
            <w:sz w:val="24"/>
            <w:szCs w:val="24"/>
          </w:rPr>
          <w:t>M1HD-GHAPDzB-</w:t>
        </w:r>
      </w:ins>
      <w:ins w:id="717" w:author="User" w:date="2024-12-05T09:57:00Z">
        <w:r w:rsidR="004A27C0">
          <w:rPr>
            <w:rFonts w:ascii="GHEA Grapalat" w:hAnsi="GHEA Grapalat"/>
            <w:sz w:val="24"/>
            <w:szCs w:val="24"/>
          </w:rPr>
          <w:t>25/01</w:t>
        </w:r>
      </w:ins>
    </w:p>
    <w:p w:rsidR="00815061" w:rsidRPr="009044F1" w:rsidRDefault="00815061" w:rsidP="00815061">
      <w:pPr>
        <w:widowControl w:val="0"/>
        <w:spacing w:after="120"/>
        <w:ind w:firstLine="567"/>
        <w:jc w:val="center"/>
        <w:rPr>
          <w:ins w:id="718" w:author="User" w:date="2024-06-13T09:08:00Z"/>
          <w:rFonts w:ascii="GHEA Grapalat" w:hAnsi="GHEA Grapalat"/>
        </w:rPr>
      </w:pPr>
    </w:p>
    <w:p w:rsidR="00815061" w:rsidRPr="009044F1" w:rsidRDefault="00815061" w:rsidP="00815061">
      <w:pPr>
        <w:widowControl w:val="0"/>
        <w:spacing w:after="120"/>
        <w:ind w:left="-66"/>
        <w:jc w:val="center"/>
        <w:rPr>
          <w:ins w:id="719" w:author="User" w:date="2024-06-13T09:08:00Z"/>
          <w:rFonts w:ascii="GHEA Grapalat" w:hAnsi="GHEA Grapalat"/>
          <w:b/>
        </w:rPr>
      </w:pPr>
      <w:ins w:id="720" w:author="User" w:date="2024-06-13T09:08:00Z">
        <w:r w:rsidRPr="009044F1">
          <w:rPr>
            <w:rFonts w:ascii="GHEA Grapalat" w:hAnsi="GHEA Grapalat"/>
            <w:b/>
          </w:rPr>
          <w:t>ЦЕНОВОЕ ПРЕДЛОЖЕНИЕ</w:t>
        </w:r>
      </w:ins>
    </w:p>
    <w:p w:rsidR="00815061" w:rsidRPr="009044F1" w:rsidRDefault="00815061" w:rsidP="00815061">
      <w:pPr>
        <w:widowControl w:val="0"/>
        <w:spacing w:after="120"/>
        <w:ind w:firstLine="567"/>
        <w:jc w:val="center"/>
        <w:rPr>
          <w:ins w:id="721" w:author="User" w:date="2024-06-13T09:08:00Z"/>
          <w:rFonts w:ascii="GHEA Grapalat" w:hAnsi="GHEA Grapalat"/>
        </w:rPr>
      </w:pPr>
    </w:p>
    <w:p w:rsidR="00B2572B" w:rsidRPr="009044F1" w:rsidDel="00815061" w:rsidRDefault="00815061" w:rsidP="00815061">
      <w:pPr>
        <w:pStyle w:val="BodyTextIndent3"/>
        <w:widowControl w:val="0"/>
        <w:spacing w:after="160" w:line="240" w:lineRule="auto"/>
        <w:jc w:val="right"/>
        <w:rPr>
          <w:del w:id="722" w:author="User" w:date="2024-06-13T09:08:00Z"/>
          <w:rFonts w:ascii="GHEA Grapalat" w:hAnsi="GHEA Grapalat" w:cs="Arial"/>
          <w:b/>
          <w:sz w:val="24"/>
          <w:szCs w:val="24"/>
        </w:rPr>
      </w:pPr>
      <w:ins w:id="723" w:author="User" w:date="2024-06-13T09:08:00Z">
        <w:r w:rsidRPr="005744FC">
          <w:rPr>
            <w:rFonts w:ascii="GHEA Grapalat" w:hAnsi="GHEA Grapalat"/>
            <w:spacing w:val="-6"/>
          </w:rPr>
          <w:t xml:space="preserve">Рассмотрев приглашение </w:t>
        </w:r>
        <w:r w:rsidRPr="00112078">
          <w:rPr>
            <w:rFonts w:ascii="GHEA Grapalat" w:hAnsi="GHEA Grapalat"/>
          </w:rPr>
          <w:t>на запрос котировки</w:t>
        </w:r>
        <w:r w:rsidRPr="005744FC">
          <w:rPr>
            <w:rFonts w:ascii="GHEA Grapalat" w:hAnsi="GHEA Grapalat"/>
            <w:spacing w:val="-6"/>
          </w:rPr>
          <w:t xml:space="preserve"> под кодом </w:t>
        </w:r>
        <w:r>
          <w:rPr>
            <w:rFonts w:ascii="GHEA Grapalat" w:hAnsi="GHEA Grapalat"/>
          </w:rPr>
          <w:t>M1HD-GHAPDzB-</w:t>
        </w:r>
      </w:ins>
      <w:ins w:id="724" w:author="User" w:date="2024-12-05T09:57:00Z">
        <w:r w:rsidR="004A27C0">
          <w:rPr>
            <w:rFonts w:ascii="GHEA Grapalat" w:hAnsi="GHEA Grapalat"/>
          </w:rPr>
          <w:t>25/01</w:t>
        </w:r>
      </w:ins>
      <w:ins w:id="725" w:author="User" w:date="2024-06-13T09:08:00Z">
        <w:r w:rsidRPr="005744FC">
          <w:rPr>
            <w:rFonts w:ascii="GHEA Grapalat" w:hAnsi="GHEA Grapalat"/>
            <w:spacing w:val="-6"/>
          </w:rPr>
          <w:t>,</w:t>
        </w:r>
        <w:r w:rsidRPr="009044F1">
          <w:rPr>
            <w:rFonts w:ascii="GHEA Grapalat" w:hAnsi="GHEA Grapalat"/>
          </w:rPr>
          <w:t xml:space="preserve"> в том числе проект заключаемого договора</w:t>
        </w:r>
        <w:r w:rsidRPr="005744FC">
          <w:rPr>
            <w:rFonts w:ascii="GHEA Grapalat" w:hAnsi="GHEA Grapalat"/>
          </w:rPr>
          <w:t xml:space="preserve"> </w:t>
        </w:r>
      </w:ins>
      <w:del w:id="726" w:author="User" w:date="2024-06-13T09:08:00Z">
        <w:r w:rsidR="00B2572B" w:rsidRPr="001439BD" w:rsidDel="00815061">
          <w:rPr>
            <w:rFonts w:ascii="GHEA Grapalat" w:hAnsi="GHEA Grapalat"/>
            <w:b/>
            <w:sz w:val="24"/>
            <w:szCs w:val="24"/>
          </w:rPr>
          <w:delText>к Приглашению на открытый конкурс</w:delText>
        </w:r>
        <w:r w:rsidR="005744FC" w:rsidRPr="001439BD" w:rsidDel="00815061">
          <w:rPr>
            <w:rFonts w:ascii="GHEA Grapalat" w:hAnsi="GHEA Grapalat" w:cs="Arial"/>
            <w:b/>
            <w:sz w:val="24"/>
            <w:szCs w:val="24"/>
          </w:rPr>
          <w:br/>
        </w:r>
        <w:r w:rsidR="00B2572B" w:rsidRPr="009044F1" w:rsidDel="00815061">
          <w:rPr>
            <w:rFonts w:ascii="GHEA Grapalat" w:hAnsi="GHEA Grapalat"/>
            <w:b/>
            <w:sz w:val="24"/>
            <w:szCs w:val="24"/>
          </w:rPr>
          <w:delText xml:space="preserve">под кодом </w:delText>
        </w:r>
        <w:r w:rsidR="006132ED" w:rsidDel="00815061">
          <w:rPr>
            <w:rFonts w:ascii="GHEA Grapalat" w:hAnsi="GHEA Grapalat"/>
            <w:b/>
            <w:sz w:val="24"/>
            <w:szCs w:val="24"/>
          </w:rPr>
          <w:delText>"</w:delText>
        </w:r>
        <w:r w:rsidR="00B2572B" w:rsidRPr="009044F1" w:rsidDel="00815061">
          <w:rPr>
            <w:rFonts w:ascii="GHEA Grapalat" w:hAnsi="GHEA Grapalat"/>
            <w:b/>
            <w:sz w:val="24"/>
            <w:szCs w:val="24"/>
          </w:rPr>
          <w:delText>---BMAPDzB---/---</w:delText>
        </w:r>
        <w:r w:rsidR="006132ED" w:rsidDel="00815061">
          <w:rPr>
            <w:rFonts w:ascii="GHEA Grapalat" w:hAnsi="GHEA Grapalat"/>
            <w:b/>
            <w:sz w:val="24"/>
            <w:szCs w:val="24"/>
          </w:rPr>
          <w:delText>"</w:delText>
        </w:r>
        <w:r w:rsidR="00DC619D" w:rsidDel="00815061">
          <w:rPr>
            <w:rStyle w:val="FootnoteReference"/>
            <w:rFonts w:ascii="GHEA Grapalat" w:hAnsi="GHEA Grapalat"/>
            <w:b/>
            <w:sz w:val="24"/>
            <w:szCs w:val="24"/>
          </w:rPr>
          <w:footnoteReference w:customMarkFollows="1" w:id="17"/>
          <w:delText>*</w:delText>
        </w:r>
      </w:del>
    </w:p>
    <w:p w:rsidR="00B2572B" w:rsidRPr="009044F1" w:rsidDel="00815061" w:rsidRDefault="00B2572B" w:rsidP="00B46D58">
      <w:pPr>
        <w:widowControl w:val="0"/>
        <w:spacing w:after="120"/>
        <w:ind w:firstLine="567"/>
        <w:jc w:val="center"/>
        <w:rPr>
          <w:del w:id="729" w:author="User" w:date="2024-06-13T09:08:00Z"/>
          <w:rFonts w:ascii="GHEA Grapalat" w:hAnsi="GHEA Grapalat"/>
        </w:rPr>
      </w:pPr>
    </w:p>
    <w:p w:rsidR="00B2572B" w:rsidRPr="009044F1" w:rsidDel="00815061" w:rsidRDefault="00B2572B" w:rsidP="00B46D58">
      <w:pPr>
        <w:widowControl w:val="0"/>
        <w:spacing w:after="120"/>
        <w:ind w:left="-66"/>
        <w:jc w:val="center"/>
        <w:rPr>
          <w:del w:id="730" w:author="User" w:date="2024-06-13T09:08:00Z"/>
          <w:rFonts w:ascii="GHEA Grapalat" w:hAnsi="GHEA Grapalat"/>
          <w:b/>
        </w:rPr>
      </w:pPr>
      <w:del w:id="731" w:author="User" w:date="2024-06-13T09:08:00Z">
        <w:r w:rsidRPr="009044F1" w:rsidDel="00815061">
          <w:rPr>
            <w:rFonts w:ascii="GHEA Grapalat" w:hAnsi="GHEA Grapalat"/>
            <w:b/>
          </w:rPr>
          <w:delText>ЦЕНОВОЕ ПРЕДЛОЖЕНИЕ</w:delText>
        </w:r>
      </w:del>
    </w:p>
    <w:p w:rsidR="00B2572B" w:rsidRPr="009044F1" w:rsidDel="00815061" w:rsidRDefault="00B2572B" w:rsidP="00B46D58">
      <w:pPr>
        <w:widowControl w:val="0"/>
        <w:spacing w:after="120"/>
        <w:ind w:firstLine="567"/>
        <w:jc w:val="center"/>
        <w:rPr>
          <w:del w:id="732" w:author="User" w:date="2024-06-13T09:08:00Z"/>
          <w:rFonts w:ascii="GHEA Grapalat" w:hAnsi="GHEA Grapalat"/>
        </w:rPr>
      </w:pPr>
    </w:p>
    <w:p w:rsidR="005744FC" w:rsidRPr="000F6C24" w:rsidDel="00815061" w:rsidRDefault="00B2572B" w:rsidP="00B46D58">
      <w:pPr>
        <w:widowControl w:val="0"/>
        <w:spacing w:after="160"/>
        <w:ind w:firstLine="567"/>
        <w:jc w:val="both"/>
        <w:rPr>
          <w:del w:id="733" w:author="User" w:date="2024-06-13T09:08:00Z"/>
          <w:rFonts w:ascii="GHEA Grapalat" w:hAnsi="GHEA Grapalat"/>
        </w:rPr>
      </w:pPr>
      <w:del w:id="734" w:author="User" w:date="2024-06-13T09:08:00Z">
        <w:r w:rsidRPr="005744FC" w:rsidDel="00815061">
          <w:rPr>
            <w:rFonts w:ascii="GHEA Grapalat" w:hAnsi="GHEA Grapalat"/>
            <w:spacing w:val="-6"/>
          </w:rPr>
          <w:delText xml:space="preserve">Рассмотрев приглашение на открытый конкурс под кодом </w:delText>
        </w:r>
        <w:r w:rsidR="006132ED" w:rsidDel="00815061">
          <w:rPr>
            <w:rFonts w:ascii="GHEA Grapalat" w:hAnsi="GHEA Grapalat"/>
            <w:spacing w:val="-6"/>
          </w:rPr>
          <w:delText>"</w:delText>
        </w:r>
        <w:r w:rsidRPr="005744FC" w:rsidDel="00815061">
          <w:rPr>
            <w:rFonts w:ascii="GHEA Grapalat" w:hAnsi="GHEA Grapalat"/>
            <w:spacing w:val="-6"/>
          </w:rPr>
          <w:delText>---BMAPDzB---/---</w:delText>
        </w:r>
        <w:r w:rsidR="006132ED" w:rsidDel="00815061">
          <w:rPr>
            <w:rFonts w:ascii="GHEA Grapalat" w:hAnsi="GHEA Grapalat"/>
            <w:spacing w:val="-6"/>
          </w:rPr>
          <w:delText>"</w:delText>
        </w:r>
        <w:r w:rsidRPr="005744FC" w:rsidDel="00815061">
          <w:rPr>
            <w:rFonts w:ascii="GHEA Grapalat" w:hAnsi="GHEA Grapalat"/>
            <w:spacing w:val="-6"/>
          </w:rPr>
          <w:delText>*,</w:delText>
        </w:r>
        <w:r w:rsidRPr="009044F1" w:rsidDel="00815061">
          <w:rPr>
            <w:rFonts w:ascii="GHEA Grapalat" w:hAnsi="GHEA Grapalat"/>
          </w:rPr>
          <w:delText xml:space="preserve"> </w:delText>
        </w:r>
      </w:del>
    </w:p>
    <w:p w:rsidR="005646FC" w:rsidRPr="008842CE" w:rsidRDefault="005744FC" w:rsidP="00B46D58">
      <w:pPr>
        <w:widowControl w:val="0"/>
        <w:jc w:val="both"/>
        <w:rPr>
          <w:rFonts w:ascii="GHEA Grapalat" w:hAnsi="GHEA Grapalat"/>
        </w:rPr>
      </w:pPr>
      <w:del w:id="735" w:author="User" w:date="2024-06-13T09:08:00Z">
        <w:r w:rsidRPr="009044F1" w:rsidDel="00815061">
          <w:rPr>
            <w:rFonts w:ascii="GHEA Grapalat" w:hAnsi="GHEA Grapalat"/>
          </w:rPr>
          <w:delText xml:space="preserve">в </w:delText>
        </w:r>
        <w:r w:rsidR="00B2572B" w:rsidRPr="009044F1" w:rsidDel="00815061">
          <w:rPr>
            <w:rFonts w:ascii="GHEA Grapalat" w:hAnsi="GHEA Grapalat"/>
          </w:rPr>
          <w:delText>том числе проект заключаемого договора</w:delText>
        </w:r>
        <w:r w:rsidRPr="005744FC" w:rsidDel="00815061">
          <w:rPr>
            <w:rFonts w:ascii="GHEA Grapalat" w:hAnsi="GHEA Grapalat"/>
          </w:rPr>
          <w:delText xml:space="preserve"> </w:delText>
        </w:r>
      </w:del>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8"/>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Del="00815061" w:rsidRDefault="00B2572B" w:rsidP="00B46D58">
      <w:pPr>
        <w:widowControl w:val="0"/>
        <w:spacing w:after="160"/>
        <w:ind w:firstLine="567"/>
        <w:jc w:val="right"/>
        <w:rPr>
          <w:del w:id="736" w:author="User" w:date="2024-06-13T09:09:00Z"/>
          <w:rFonts w:ascii="GHEA Grapalat" w:hAnsi="GHEA Grapalat" w:cs="Arial"/>
          <w:b/>
        </w:rPr>
      </w:pPr>
      <w:del w:id="737" w:author="User" w:date="2024-06-13T09:09:00Z">
        <w:r w:rsidRPr="00B138F3" w:rsidDel="00815061">
          <w:rPr>
            <w:rFonts w:ascii="GHEA Grapalat" w:hAnsi="GHEA Grapalat"/>
            <w:b/>
          </w:rPr>
          <w:lastRenderedPageBreak/>
          <w:delText xml:space="preserve">Приложение № </w:delText>
        </w:r>
        <w:r w:rsidR="001F7821" w:rsidRPr="00B138F3" w:rsidDel="00815061">
          <w:rPr>
            <w:rFonts w:ascii="GHEA Grapalat" w:hAnsi="GHEA Grapalat"/>
            <w:b/>
          </w:rPr>
          <w:delText>3</w:delText>
        </w:r>
      </w:del>
    </w:p>
    <w:p w:rsidR="00B2572B" w:rsidRPr="00B138F3" w:rsidDel="00815061" w:rsidRDefault="00B2572B" w:rsidP="00B46D58">
      <w:pPr>
        <w:pStyle w:val="BodyTextIndent3"/>
        <w:widowControl w:val="0"/>
        <w:spacing w:after="160" w:line="240" w:lineRule="auto"/>
        <w:jc w:val="right"/>
        <w:rPr>
          <w:del w:id="738" w:author="User" w:date="2024-06-13T09:09:00Z"/>
          <w:rFonts w:ascii="GHEA Grapalat" w:hAnsi="GHEA Grapalat" w:cs="Arial"/>
          <w:b/>
          <w:sz w:val="24"/>
          <w:szCs w:val="24"/>
        </w:rPr>
      </w:pPr>
      <w:del w:id="739" w:author="User" w:date="2024-06-13T09:09:00Z">
        <w:r w:rsidRPr="00B138F3" w:rsidDel="00815061">
          <w:rPr>
            <w:rFonts w:ascii="GHEA Grapalat" w:hAnsi="GHEA Grapalat"/>
            <w:b/>
            <w:sz w:val="24"/>
            <w:szCs w:val="24"/>
          </w:rPr>
          <w:delText>к Приглашению на открытый конкурс</w:delText>
        </w:r>
        <w:r w:rsidR="00EC165E" w:rsidRPr="00B138F3" w:rsidDel="00815061">
          <w:rPr>
            <w:rFonts w:ascii="GHEA Grapalat" w:hAnsi="GHEA Grapalat" w:cs="Arial"/>
            <w:b/>
            <w:sz w:val="24"/>
            <w:szCs w:val="24"/>
          </w:rPr>
          <w:br/>
        </w:r>
        <w:r w:rsidRPr="00B138F3" w:rsidDel="00815061">
          <w:rPr>
            <w:rFonts w:ascii="GHEA Grapalat" w:hAnsi="GHEA Grapalat"/>
            <w:b/>
            <w:sz w:val="24"/>
            <w:szCs w:val="24"/>
          </w:rPr>
          <w:delText xml:space="preserve">под кодом </w:delText>
        </w:r>
        <w:r w:rsidR="006132ED" w:rsidRPr="00B138F3" w:rsidDel="00815061">
          <w:rPr>
            <w:rFonts w:ascii="GHEA Grapalat" w:hAnsi="GHEA Grapalat"/>
            <w:b/>
            <w:sz w:val="24"/>
            <w:szCs w:val="24"/>
          </w:rPr>
          <w:delText>"</w:delText>
        </w:r>
        <w:r w:rsidRPr="00B138F3" w:rsidDel="00815061">
          <w:rPr>
            <w:rFonts w:ascii="GHEA Grapalat" w:hAnsi="GHEA Grapalat"/>
            <w:b/>
            <w:sz w:val="24"/>
            <w:szCs w:val="24"/>
          </w:rPr>
          <w:delText>---BMAPDzB---/---</w:delText>
        </w:r>
        <w:r w:rsidR="006132ED" w:rsidRPr="00B138F3" w:rsidDel="00815061">
          <w:rPr>
            <w:rFonts w:ascii="GHEA Grapalat" w:hAnsi="GHEA Grapalat"/>
            <w:b/>
            <w:sz w:val="24"/>
            <w:szCs w:val="24"/>
          </w:rPr>
          <w:delText>"</w:delText>
        </w:r>
        <w:r w:rsidR="009924E6" w:rsidRPr="00B138F3" w:rsidDel="00815061">
          <w:rPr>
            <w:rStyle w:val="FootnoteReference"/>
            <w:rFonts w:ascii="GHEA Grapalat" w:hAnsi="GHEA Grapalat"/>
            <w:b/>
            <w:sz w:val="24"/>
            <w:szCs w:val="24"/>
          </w:rPr>
          <w:footnoteReference w:customMarkFollows="1" w:id="19"/>
          <w:delText>*</w:delText>
        </w:r>
      </w:del>
    </w:p>
    <w:p w:rsidR="00742F7B" w:rsidRPr="00B138F3" w:rsidDel="00815061" w:rsidRDefault="00742F7B" w:rsidP="00742F7B">
      <w:pPr>
        <w:pStyle w:val="BodyTextIndent3"/>
        <w:widowControl w:val="0"/>
        <w:spacing w:after="160" w:line="240" w:lineRule="auto"/>
        <w:jc w:val="center"/>
        <w:rPr>
          <w:del w:id="745" w:author="User" w:date="2024-06-13T09:09:00Z"/>
          <w:rFonts w:ascii="GHEA Grapalat" w:hAnsi="GHEA Grapalat"/>
          <w:sz w:val="24"/>
          <w:szCs w:val="24"/>
        </w:rPr>
      </w:pPr>
      <w:del w:id="746" w:author="User" w:date="2024-06-13T09:09:00Z">
        <w:r w:rsidRPr="00B138F3" w:rsidDel="00815061">
          <w:rPr>
            <w:rFonts w:ascii="GHEA Grapalat" w:hAnsi="GHEA Grapalat"/>
            <w:sz w:val="24"/>
            <w:szCs w:val="24"/>
          </w:rPr>
          <w:delText xml:space="preserve"> </w:delText>
        </w:r>
      </w:del>
    </w:p>
    <w:p w:rsidR="00B2572B" w:rsidRPr="00B138F3" w:rsidDel="00815061" w:rsidRDefault="00742F7B" w:rsidP="00742F7B">
      <w:pPr>
        <w:pStyle w:val="BodyTextIndent3"/>
        <w:widowControl w:val="0"/>
        <w:spacing w:after="160" w:line="240" w:lineRule="auto"/>
        <w:jc w:val="center"/>
        <w:rPr>
          <w:del w:id="747" w:author="User" w:date="2024-06-13T09:09:00Z"/>
          <w:rFonts w:ascii="GHEA Grapalat" w:hAnsi="GHEA Grapalat"/>
          <w:sz w:val="24"/>
          <w:szCs w:val="24"/>
          <w:lang w:val="hy-AM"/>
        </w:rPr>
      </w:pPr>
      <w:del w:id="748" w:author="User" w:date="2024-06-13T09:09:00Z">
        <w:r w:rsidRPr="00B138F3" w:rsidDel="00815061">
          <w:rPr>
            <w:rFonts w:ascii="GHEA Grapalat" w:hAnsi="GHEA Grapalat"/>
            <w:sz w:val="24"/>
            <w:szCs w:val="24"/>
          </w:rPr>
          <w:delText>ГАРАНТИЯ</w:delText>
        </w:r>
        <w:r w:rsidR="00AA2488" w:rsidRPr="00B138F3" w:rsidDel="00815061">
          <w:rPr>
            <w:rFonts w:ascii="GHEA Grapalat" w:hAnsi="GHEA Grapalat"/>
            <w:sz w:val="24"/>
            <w:szCs w:val="24"/>
          </w:rPr>
          <w:delText xml:space="preserve"> </w:delText>
        </w:r>
        <w:r w:rsidR="00AA2488" w:rsidRPr="00B138F3" w:rsidDel="00815061">
          <w:rPr>
            <w:rFonts w:ascii="GHEA Grapalat" w:hAnsi="GHEA Grapalat"/>
            <w:sz w:val="24"/>
            <w:szCs w:val="24"/>
            <w:lang w:val="en-US"/>
          </w:rPr>
          <w:delText>N</w:delText>
        </w:r>
        <w:r w:rsidR="00AA2488" w:rsidRPr="00B138F3" w:rsidDel="00815061">
          <w:rPr>
            <w:rFonts w:ascii="GHEA Grapalat" w:hAnsi="GHEA Grapalat"/>
            <w:sz w:val="24"/>
            <w:szCs w:val="24"/>
            <w:lang w:val="hy-AM"/>
          </w:rPr>
          <w:delText>________</w:delText>
        </w:r>
      </w:del>
    </w:p>
    <w:p w:rsidR="000E5A91" w:rsidRPr="00B138F3" w:rsidDel="00815061" w:rsidRDefault="000E5A91" w:rsidP="000E5A91">
      <w:pPr>
        <w:widowControl w:val="0"/>
        <w:spacing w:after="160"/>
        <w:ind w:left="567" w:right="565"/>
        <w:jc w:val="center"/>
        <w:rPr>
          <w:del w:id="749" w:author="User" w:date="2024-06-13T09:09:00Z"/>
          <w:rFonts w:ascii="GHEA Grapalat" w:hAnsi="GHEA Grapalat"/>
          <w:b/>
        </w:rPr>
      </w:pPr>
    </w:p>
    <w:p w:rsidR="00BF7253" w:rsidRPr="00B138F3" w:rsidDel="00815061" w:rsidRDefault="00BF7253" w:rsidP="00BF7253">
      <w:pPr>
        <w:pStyle w:val="NormalWeb"/>
        <w:shd w:val="clear" w:color="auto" w:fill="FFFFFF"/>
        <w:spacing w:before="0" w:beforeAutospacing="0" w:after="0" w:afterAutospacing="0" w:line="276" w:lineRule="auto"/>
        <w:ind w:firstLine="567"/>
        <w:contextualSpacing/>
        <w:jc w:val="both"/>
        <w:rPr>
          <w:del w:id="750" w:author="User" w:date="2024-06-13T09:09:00Z"/>
          <w:rFonts w:ascii="GHEA Grapalat" w:eastAsiaTheme="minorHAnsi" w:hAnsi="GHEA Grapalat" w:cstheme="minorBidi"/>
          <w:sz w:val="18"/>
          <w:szCs w:val="18"/>
        </w:rPr>
      </w:pPr>
      <w:del w:id="751" w:author="User" w:date="2024-06-13T09:09:00Z">
        <w:r w:rsidRPr="00B138F3" w:rsidDel="00815061">
          <w:rPr>
            <w:rFonts w:ascii="GHEA Grapalat" w:eastAsiaTheme="minorHAnsi" w:hAnsi="GHEA Grapalat" w:cstheme="minorBidi"/>
          </w:rPr>
          <w:delTex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delText>
        </w:r>
        <w:r w:rsidRPr="00B138F3" w:rsidDel="00815061">
          <w:rPr>
            <w:rFonts w:ascii="GHEA Grapalat" w:eastAsiaTheme="minorHAnsi" w:hAnsi="GHEA Grapalat" w:cstheme="minorBidi"/>
            <w:sz w:val="18"/>
            <w:szCs w:val="18"/>
          </w:rPr>
          <w:delText>______________________</w:delText>
        </w:r>
        <w:r w:rsidRPr="00B138F3" w:rsidDel="00815061">
          <w:rPr>
            <w:rFonts w:ascii="GHEA Grapalat" w:eastAsiaTheme="minorHAnsi" w:hAnsi="GHEA Grapalat" w:cstheme="minorBidi"/>
            <w:bCs/>
          </w:rPr>
          <w:delText xml:space="preserve"> организованной</w:delText>
        </w:r>
      </w:del>
    </w:p>
    <w:p w:rsidR="00BF7253" w:rsidRPr="00B138F3" w:rsidDel="00815061" w:rsidRDefault="00BF7253" w:rsidP="00BF7253">
      <w:pPr>
        <w:pStyle w:val="NormalWeb"/>
        <w:shd w:val="clear" w:color="auto" w:fill="FFFFFF"/>
        <w:spacing w:before="0" w:beforeAutospacing="0" w:after="0" w:afterAutospacing="0" w:line="276" w:lineRule="auto"/>
        <w:contextualSpacing/>
        <w:jc w:val="both"/>
        <w:rPr>
          <w:del w:id="752" w:author="User" w:date="2024-06-13T09:09:00Z"/>
          <w:rFonts w:ascii="GHEA Grapalat" w:eastAsiaTheme="minorHAnsi" w:hAnsi="GHEA Grapalat" w:cstheme="minorBidi"/>
        </w:rPr>
      </w:pPr>
      <w:del w:id="753" w:author="User" w:date="2024-06-13T09:09:00Z">
        <w:r w:rsidRPr="00B138F3" w:rsidDel="00815061">
          <w:rPr>
            <w:rFonts w:ascii="GHEA Grapalat" w:eastAsiaTheme="minorHAnsi" w:hAnsi="GHEA Grapalat" w:cstheme="minorBidi"/>
            <w:sz w:val="18"/>
            <w:szCs w:val="18"/>
          </w:rPr>
          <w:delText xml:space="preserve">                                                                                             </w:delText>
        </w:r>
        <w:r w:rsidRPr="00B138F3" w:rsidDel="00815061">
          <w:rPr>
            <w:rFonts w:ascii="GHEA Grapalat" w:eastAsiaTheme="minorHAnsi" w:hAnsi="GHEA Grapalat" w:cstheme="minorBidi"/>
            <w:sz w:val="16"/>
            <w:szCs w:val="16"/>
          </w:rPr>
          <w:delText xml:space="preserve"> код процедуры</w:delText>
        </w:r>
        <w:r w:rsidRPr="00B138F3" w:rsidDel="00815061">
          <w:rPr>
            <w:rFonts w:ascii="GHEA Grapalat" w:eastAsiaTheme="minorHAnsi" w:hAnsi="GHEA Grapalat" w:cstheme="minorBidi"/>
            <w:sz w:val="18"/>
            <w:szCs w:val="18"/>
          </w:rPr>
          <w:delText xml:space="preserve">                                           </w:delText>
        </w:r>
      </w:del>
    </w:p>
    <w:p w:rsidR="00BF7253" w:rsidRPr="00B138F3" w:rsidDel="00815061" w:rsidRDefault="00BF7253" w:rsidP="00BF7253">
      <w:pPr>
        <w:pStyle w:val="NormalWeb"/>
        <w:shd w:val="clear" w:color="auto" w:fill="FFFFFF"/>
        <w:spacing w:before="0" w:beforeAutospacing="0" w:after="0" w:afterAutospacing="0"/>
        <w:contextualSpacing/>
        <w:rPr>
          <w:del w:id="754" w:author="User" w:date="2024-06-13T09:09:00Z"/>
          <w:rFonts w:ascii="GHEA Grapalat" w:eastAsiaTheme="minorHAnsi" w:hAnsi="GHEA Grapalat" w:cstheme="minorBidi"/>
          <w:sz w:val="18"/>
          <w:szCs w:val="18"/>
        </w:rPr>
      </w:pPr>
      <w:del w:id="755" w:author="User" w:date="2024-06-13T09:09:00Z">
        <w:r w:rsidRPr="00B138F3" w:rsidDel="00815061">
          <w:rPr>
            <w:rFonts w:ascii="GHEA Grapalat" w:eastAsiaTheme="minorHAnsi" w:hAnsi="GHEA Grapalat" w:cstheme="minorBidi"/>
            <w:sz w:val="18"/>
            <w:szCs w:val="18"/>
          </w:rPr>
          <w:delText>____________________________</w:delText>
        </w:r>
        <w:r w:rsidRPr="00B138F3" w:rsidDel="00815061">
          <w:rPr>
            <w:rFonts w:ascii="GHEA Grapalat" w:eastAsiaTheme="minorHAnsi" w:hAnsi="GHEA Grapalat" w:cstheme="minorBidi"/>
            <w:lang w:val="hy-AM"/>
          </w:rPr>
          <w:delText>(далее-бенефициар)</w:delText>
        </w:r>
        <w:r w:rsidRPr="00B138F3" w:rsidDel="00815061">
          <w:rPr>
            <w:rFonts w:ascii="GHEA Grapalat" w:eastAsiaTheme="minorHAnsi" w:hAnsi="GHEA Grapalat" w:cstheme="minorBidi"/>
          </w:rPr>
          <w:delText xml:space="preserve">, </w:delText>
        </w:r>
        <w:r w:rsidR="009F7BD5" w:rsidRPr="00B138F3" w:rsidDel="00815061">
          <w:rPr>
            <w:rFonts w:ascii="GHEA Grapalat" w:eastAsiaTheme="minorHAnsi" w:hAnsi="GHEA Grapalat" w:cstheme="minorBidi"/>
          </w:rPr>
          <w:delText>вытекаю</w:delText>
        </w:r>
        <w:r w:rsidRPr="00B138F3" w:rsidDel="00815061">
          <w:rPr>
            <w:rFonts w:ascii="GHEA Grapalat" w:eastAsiaTheme="minorHAnsi" w:hAnsi="GHEA Grapalat" w:cstheme="minorBidi"/>
          </w:rPr>
          <w:delText xml:space="preserve">щих из </w:delText>
        </w:r>
        <w:r w:rsidRPr="00B138F3" w:rsidDel="00815061">
          <w:rPr>
            <w:rFonts w:ascii="GHEA Grapalat" w:hAnsi="GHEA Grapalat"/>
          </w:rPr>
          <w:delText xml:space="preserve">участия ____________   </w:delText>
        </w:r>
      </w:del>
    </w:p>
    <w:p w:rsidR="00BF7253" w:rsidRPr="00B138F3" w:rsidDel="00815061" w:rsidRDefault="00BF7253" w:rsidP="00BF7253">
      <w:pPr>
        <w:pStyle w:val="NormalWeb"/>
        <w:shd w:val="clear" w:color="auto" w:fill="FFFFFF"/>
        <w:spacing w:before="0" w:beforeAutospacing="0" w:after="0" w:afterAutospacing="0"/>
        <w:contextualSpacing/>
        <w:rPr>
          <w:del w:id="756" w:author="User" w:date="2024-06-13T09:09:00Z"/>
          <w:rFonts w:ascii="GHEA Grapalat" w:eastAsiaTheme="minorHAnsi" w:hAnsi="GHEA Grapalat" w:cstheme="minorBidi"/>
          <w:sz w:val="18"/>
          <w:szCs w:val="18"/>
        </w:rPr>
      </w:pPr>
      <w:del w:id="757" w:author="User" w:date="2024-06-13T09:09:00Z">
        <w:r w:rsidRPr="00B138F3" w:rsidDel="00815061">
          <w:rPr>
            <w:rFonts w:ascii="GHEA Grapalat" w:eastAsiaTheme="minorHAnsi" w:hAnsi="GHEA Grapalat" w:cstheme="minorBidi"/>
            <w:sz w:val="18"/>
            <w:szCs w:val="18"/>
          </w:rPr>
          <w:delText>наименование заказчика</w:delText>
        </w:r>
        <w:r w:rsidRPr="00B138F3" w:rsidDel="00815061">
          <w:rPr>
            <w:rStyle w:val="Strong"/>
            <w:rFonts w:ascii="GHEA Grapalat" w:hAnsi="GHEA Grapalat"/>
            <w:sz w:val="16"/>
            <w:szCs w:val="16"/>
          </w:rPr>
          <w:delText xml:space="preserve">                                                                                                       </w:delText>
        </w:r>
        <w:r w:rsidRPr="00B138F3" w:rsidDel="00815061">
          <w:rPr>
            <w:rStyle w:val="Strong"/>
            <w:rFonts w:ascii="GHEA Grapalat" w:hAnsi="GHEA Grapalat"/>
            <w:b w:val="0"/>
            <w:sz w:val="16"/>
            <w:szCs w:val="16"/>
          </w:rPr>
          <w:delText>наименование участника</w:delText>
        </w:r>
      </w:del>
    </w:p>
    <w:p w:rsidR="00BF7253" w:rsidRPr="00B138F3" w:rsidDel="00815061" w:rsidRDefault="00BF7253" w:rsidP="00BF7253">
      <w:pPr>
        <w:pStyle w:val="NormalWeb"/>
        <w:shd w:val="clear" w:color="auto" w:fill="FFFFFF"/>
        <w:spacing w:before="0" w:beforeAutospacing="0" w:after="0" w:afterAutospacing="0"/>
        <w:jc w:val="both"/>
        <w:rPr>
          <w:del w:id="758" w:author="User" w:date="2024-06-13T09:09:00Z"/>
          <w:rFonts w:ascii="GHEA Grapalat" w:eastAsiaTheme="minorHAnsi" w:hAnsi="GHEA Grapalat" w:cstheme="minorBidi"/>
        </w:rPr>
      </w:pPr>
      <w:del w:id="759" w:author="User" w:date="2024-06-13T09:09:00Z">
        <w:r w:rsidRPr="00B138F3" w:rsidDel="00815061">
          <w:rPr>
            <w:rFonts w:ascii="GHEA Grapalat" w:eastAsiaTheme="minorHAnsi" w:hAnsi="GHEA Grapalat" w:cstheme="minorBidi"/>
            <w:lang w:val="hy-AM"/>
          </w:rPr>
          <w:delText xml:space="preserve"> (далее-</w:delText>
        </w:r>
        <w:r w:rsidRPr="00B138F3" w:rsidDel="00815061">
          <w:rPr>
            <w:rFonts w:ascii="GHEA Grapalat" w:eastAsiaTheme="minorHAnsi" w:hAnsi="GHEA Grapalat" w:cstheme="minorBidi"/>
          </w:rPr>
          <w:delText>п</w:delText>
        </w:r>
        <w:r w:rsidRPr="00B138F3" w:rsidDel="00815061">
          <w:rPr>
            <w:rFonts w:ascii="GHEA Grapalat" w:eastAsiaTheme="minorHAnsi" w:hAnsi="GHEA Grapalat" w:cstheme="minorBidi"/>
            <w:lang w:val="hy-AM"/>
          </w:rPr>
          <w:delText>ринципал)</w:delText>
        </w:r>
        <w:r w:rsidRPr="00B138F3" w:rsidDel="00815061">
          <w:rPr>
            <w:rFonts w:ascii="GHEA Grapalat" w:eastAsiaTheme="minorHAnsi" w:hAnsi="GHEA Grapalat" w:cstheme="minorBidi"/>
          </w:rPr>
          <w:delText xml:space="preserve"> в данной процедуре закупок.</w:delText>
        </w:r>
      </w:del>
    </w:p>
    <w:p w:rsidR="00BF7253" w:rsidRPr="00B138F3" w:rsidDel="00815061" w:rsidRDefault="00BF7253" w:rsidP="00BF7253">
      <w:pPr>
        <w:pStyle w:val="NormalWeb"/>
        <w:shd w:val="clear" w:color="auto" w:fill="FFFFFF"/>
        <w:spacing w:before="0" w:beforeAutospacing="0" w:after="0" w:afterAutospacing="0"/>
        <w:jc w:val="both"/>
        <w:rPr>
          <w:del w:id="760" w:author="User" w:date="2024-06-13T09:09:00Z"/>
          <w:rFonts w:ascii="GHEA Grapalat" w:eastAsiaTheme="minorHAnsi" w:hAnsi="GHEA Grapalat" w:cstheme="minorBidi"/>
        </w:rPr>
      </w:pPr>
      <w:del w:id="761" w:author="User" w:date="2024-06-13T09:09:00Z">
        <w:r w:rsidRPr="00B138F3" w:rsidDel="00815061">
          <w:rPr>
            <w:rFonts w:ascii="GHEA Grapalat" w:eastAsiaTheme="minorHAnsi" w:hAnsi="GHEA Grapalat" w:cstheme="minorBidi"/>
          </w:rPr>
          <w:delText xml:space="preserve">    </w:delText>
        </w:r>
      </w:del>
    </w:p>
    <w:p w:rsidR="00BF7253" w:rsidRPr="00B138F3" w:rsidDel="00815061" w:rsidRDefault="00BF7253" w:rsidP="00BF7253">
      <w:pPr>
        <w:pStyle w:val="NormalWeb"/>
        <w:shd w:val="clear" w:color="auto" w:fill="FFFFFF"/>
        <w:spacing w:before="0" w:beforeAutospacing="0" w:after="0" w:afterAutospacing="0"/>
        <w:ind w:firstLine="708"/>
        <w:jc w:val="both"/>
        <w:rPr>
          <w:del w:id="762" w:author="User" w:date="2024-06-13T09:09:00Z"/>
          <w:rFonts w:ascii="GHEA Grapalat" w:eastAsiaTheme="minorHAnsi" w:hAnsi="GHEA Grapalat" w:cstheme="minorBidi"/>
          <w:lang w:val="hy-AM"/>
        </w:rPr>
      </w:pPr>
      <w:del w:id="763" w:author="User" w:date="2024-06-13T09:09:00Z">
        <w:r w:rsidRPr="00B138F3" w:rsidDel="00815061">
          <w:rPr>
            <w:rFonts w:ascii="GHEA Grapalat" w:eastAsiaTheme="minorHAnsi" w:hAnsi="GHEA Grapalat" w:cstheme="minorBidi"/>
          </w:rPr>
          <w:delText xml:space="preserve">2.  </w:delText>
        </w:r>
        <w:r w:rsidRPr="0000622A" w:rsidDel="00815061">
          <w:rPr>
            <w:rFonts w:ascii="GHEA Grapalat" w:eastAsiaTheme="minorHAnsi" w:hAnsi="GHEA Grapalat" w:cstheme="minorBidi"/>
          </w:rPr>
          <w:delText>По гарантии</w:delText>
        </w:r>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lang w:val="hy-AM"/>
          </w:rPr>
          <w:delText xml:space="preserve">------------------------------------------------------------------------- </w:delText>
        </w:r>
      </w:del>
    </w:p>
    <w:p w:rsidR="00BF7253" w:rsidRPr="00B138F3" w:rsidDel="00815061" w:rsidRDefault="00BF7253" w:rsidP="00BF7253">
      <w:pPr>
        <w:pStyle w:val="NormalWeb"/>
        <w:shd w:val="clear" w:color="auto" w:fill="FFFFFF"/>
        <w:spacing w:before="0" w:beforeAutospacing="0" w:after="0" w:afterAutospacing="0"/>
        <w:jc w:val="both"/>
        <w:rPr>
          <w:del w:id="764" w:author="User" w:date="2024-06-13T09:09:00Z"/>
          <w:rFonts w:ascii="GHEA Grapalat" w:eastAsiaTheme="minorHAnsi" w:hAnsi="GHEA Grapalat" w:cstheme="minorBidi"/>
          <w:sz w:val="18"/>
          <w:szCs w:val="18"/>
        </w:rPr>
      </w:pPr>
      <w:del w:id="765" w:author="User" w:date="2024-06-13T09:09:00Z">
        <w:r w:rsidRPr="00B138F3" w:rsidDel="00815061">
          <w:rPr>
            <w:rFonts w:ascii="GHEA Grapalat" w:eastAsiaTheme="minorHAnsi" w:hAnsi="GHEA Grapalat" w:cstheme="minorBidi"/>
            <w:sz w:val="18"/>
            <w:szCs w:val="18"/>
          </w:rPr>
          <w:delText xml:space="preserve">                                                                  наименование банка выдающего гарантию</w:delText>
        </w:r>
      </w:del>
    </w:p>
    <w:p w:rsidR="00BF7253" w:rsidRPr="00B138F3" w:rsidDel="00815061" w:rsidRDefault="00BF7253" w:rsidP="00BF7253">
      <w:pPr>
        <w:pStyle w:val="NormalWeb"/>
        <w:shd w:val="clear" w:color="auto" w:fill="FFFFFF"/>
        <w:spacing w:before="0" w:beforeAutospacing="0" w:after="0" w:afterAutospacing="0"/>
        <w:jc w:val="both"/>
        <w:rPr>
          <w:del w:id="766" w:author="User" w:date="2024-06-13T09:09:00Z"/>
          <w:rFonts w:ascii="GHEA Grapalat" w:eastAsiaTheme="minorHAnsi" w:hAnsi="GHEA Grapalat" w:cstheme="minorBidi"/>
        </w:rPr>
      </w:pPr>
      <w:del w:id="767" w:author="User" w:date="2024-06-13T09:09:00Z">
        <w:r w:rsidRPr="00B138F3" w:rsidDel="00815061">
          <w:rPr>
            <w:rFonts w:ascii="GHEA Grapalat" w:eastAsiaTheme="minorHAnsi" w:hAnsi="GHEA Grapalat" w:cstheme="minorBidi"/>
          </w:rPr>
          <w:delTex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delText>
        </w:r>
      </w:del>
    </w:p>
    <w:p w:rsidR="00BF7253" w:rsidRPr="00B138F3" w:rsidDel="00815061" w:rsidRDefault="00BF7253" w:rsidP="00BF7253">
      <w:pPr>
        <w:pStyle w:val="NormalWeb"/>
        <w:shd w:val="clear" w:color="auto" w:fill="FFFFFF"/>
        <w:spacing w:before="0" w:beforeAutospacing="0" w:after="0" w:afterAutospacing="0"/>
        <w:jc w:val="both"/>
        <w:rPr>
          <w:del w:id="768" w:author="User" w:date="2024-06-13T09:09:00Z"/>
          <w:rFonts w:ascii="GHEA Grapalat" w:eastAsiaTheme="minorHAnsi" w:hAnsi="GHEA Grapalat" w:cstheme="minorBidi"/>
          <w:sz w:val="18"/>
          <w:szCs w:val="18"/>
        </w:rPr>
      </w:pPr>
      <w:del w:id="769" w:author="User" w:date="2024-06-13T09:09:00Z">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sz w:val="18"/>
            <w:szCs w:val="18"/>
          </w:rPr>
          <w:delText xml:space="preserve">сумма в цифрах и прописью         </w:delText>
        </w:r>
      </w:del>
    </w:p>
    <w:p w:rsidR="00BF7253" w:rsidRPr="00B138F3" w:rsidDel="00815061" w:rsidRDefault="00BF7253" w:rsidP="00BF7253">
      <w:pPr>
        <w:pStyle w:val="NormalWeb"/>
        <w:shd w:val="clear" w:color="auto" w:fill="FFFFFF"/>
        <w:spacing w:before="0" w:beforeAutospacing="0" w:after="0" w:afterAutospacing="0"/>
        <w:jc w:val="both"/>
        <w:rPr>
          <w:del w:id="770" w:author="User" w:date="2024-06-13T09:09:00Z"/>
          <w:rFonts w:ascii="GHEA Grapalat" w:eastAsiaTheme="minorHAnsi" w:hAnsi="GHEA Grapalat" w:cstheme="minorBidi"/>
        </w:rPr>
      </w:pPr>
      <w:del w:id="771" w:author="User" w:date="2024-06-13T09:09:00Z">
        <w:r w:rsidRPr="00B138F3" w:rsidDel="00815061">
          <w:rPr>
            <w:rFonts w:ascii="GHEA Grapalat" w:eastAsiaTheme="minorHAnsi" w:hAnsi="GHEA Grapalat" w:cstheme="minorBidi"/>
          </w:rPr>
          <w:delText xml:space="preserve">гарантии)  в течение </w:delText>
        </w:r>
        <w:r w:rsidR="00045968" w:rsidDel="00815061">
          <w:rPr>
            <w:rFonts w:ascii="GHEA Grapalat" w:eastAsiaTheme="minorHAnsi" w:hAnsi="GHEA Grapalat" w:cstheme="minorBidi"/>
          </w:rPr>
          <w:delText>пяти</w:delText>
        </w:r>
        <w:r w:rsidRPr="00B138F3" w:rsidDel="00815061">
          <w:rPr>
            <w:rFonts w:ascii="GHEA Grapalat" w:eastAsiaTheme="minorHAnsi" w:hAnsi="GHEA Grapalat" w:cstheme="minorBidi"/>
          </w:rPr>
          <w:delText xml:space="preserve"> рабочих дней после получения требования. </w:delText>
        </w:r>
      </w:del>
    </w:p>
    <w:p w:rsidR="00BF7253" w:rsidRPr="00B138F3" w:rsidDel="00815061" w:rsidRDefault="00BF7253" w:rsidP="00BF7253">
      <w:pPr>
        <w:pStyle w:val="NormalWeb"/>
        <w:shd w:val="clear" w:color="auto" w:fill="FFFFFF"/>
        <w:spacing w:before="0" w:beforeAutospacing="0" w:after="0" w:afterAutospacing="0"/>
        <w:jc w:val="both"/>
        <w:rPr>
          <w:del w:id="772" w:author="User" w:date="2024-06-13T09:09:00Z"/>
          <w:rFonts w:ascii="GHEA Grapalat" w:eastAsiaTheme="minorHAnsi" w:hAnsi="GHEA Grapalat" w:cstheme="minorBidi"/>
        </w:rPr>
      </w:pPr>
      <w:del w:id="773" w:author="User" w:date="2024-06-13T09:09:00Z">
        <w:r w:rsidRPr="00B138F3" w:rsidDel="00815061">
          <w:rPr>
            <w:rFonts w:ascii="GHEA Grapalat" w:eastAsiaTheme="minorHAnsi" w:hAnsi="GHEA Grapalat" w:cstheme="minorBidi"/>
          </w:rPr>
          <w:delText>Выплата производится посредством перечисления на расчетный    счет____________________ бенефициара.</w:delText>
        </w:r>
      </w:del>
    </w:p>
    <w:p w:rsidR="00BF7253" w:rsidRPr="00B138F3" w:rsidDel="00815061" w:rsidRDefault="00BF7253" w:rsidP="00BF7253">
      <w:pPr>
        <w:pStyle w:val="NormalWeb"/>
        <w:shd w:val="clear" w:color="auto" w:fill="FFFFFF"/>
        <w:spacing w:before="0" w:beforeAutospacing="0" w:after="0" w:afterAutospacing="0"/>
        <w:jc w:val="both"/>
        <w:rPr>
          <w:del w:id="774" w:author="User" w:date="2024-06-13T09:09:00Z"/>
          <w:rFonts w:ascii="GHEA Grapalat" w:eastAsiaTheme="minorHAnsi" w:hAnsi="GHEA Grapalat" w:cstheme="minorBidi"/>
          <w:sz w:val="18"/>
          <w:szCs w:val="18"/>
        </w:rPr>
      </w:pPr>
      <w:del w:id="775" w:author="User" w:date="2024-06-13T09:09:00Z">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sz w:val="18"/>
            <w:szCs w:val="18"/>
          </w:rPr>
          <w:delText>расчетный счет</w:delText>
        </w:r>
      </w:del>
    </w:p>
    <w:p w:rsidR="00BF7253" w:rsidRPr="00B138F3" w:rsidDel="00815061" w:rsidRDefault="00BF7253" w:rsidP="00BF7253">
      <w:pPr>
        <w:pStyle w:val="NormalWeb"/>
        <w:shd w:val="clear" w:color="auto" w:fill="FFFFFF"/>
        <w:spacing w:before="0" w:beforeAutospacing="0" w:after="0" w:afterAutospacing="0"/>
        <w:jc w:val="both"/>
        <w:rPr>
          <w:del w:id="776" w:author="User" w:date="2024-06-13T09:09:00Z"/>
          <w:rFonts w:ascii="GHEA Grapalat" w:eastAsiaTheme="minorHAnsi" w:hAnsi="GHEA Grapalat" w:cstheme="minorBidi"/>
        </w:rPr>
      </w:pPr>
    </w:p>
    <w:p w:rsidR="00BF7253" w:rsidRPr="00B138F3" w:rsidDel="00815061" w:rsidRDefault="00BF7253" w:rsidP="00BF7253">
      <w:pPr>
        <w:pStyle w:val="NormalWeb"/>
        <w:shd w:val="clear" w:color="auto" w:fill="FFFFFF"/>
        <w:spacing w:before="0" w:beforeAutospacing="0" w:after="0" w:afterAutospacing="0"/>
        <w:ind w:firstLine="375"/>
        <w:jc w:val="both"/>
        <w:rPr>
          <w:del w:id="777" w:author="User" w:date="2024-06-13T09:09:00Z"/>
          <w:rFonts w:ascii="GHEA Grapalat" w:eastAsiaTheme="minorHAnsi" w:hAnsi="GHEA Grapalat" w:cstheme="minorBidi"/>
        </w:rPr>
      </w:pPr>
      <w:del w:id="778" w:author="User" w:date="2024-06-13T09:09:00Z">
        <w:r w:rsidRPr="00B138F3" w:rsidDel="00815061">
          <w:rPr>
            <w:rFonts w:ascii="GHEA Grapalat" w:eastAsiaTheme="minorHAnsi" w:hAnsi="GHEA Grapalat" w:cstheme="minorBidi"/>
          </w:rPr>
          <w:delText>3. Настоящая гарантия является безотзывной.</w:delText>
        </w:r>
      </w:del>
    </w:p>
    <w:p w:rsidR="00BF7253" w:rsidRPr="00B138F3" w:rsidDel="00815061" w:rsidRDefault="00BF7253" w:rsidP="00BF7253">
      <w:pPr>
        <w:pStyle w:val="NormalWeb"/>
        <w:shd w:val="clear" w:color="auto" w:fill="FFFFFF"/>
        <w:spacing w:before="0" w:beforeAutospacing="0" w:after="0" w:afterAutospacing="0"/>
        <w:ind w:firstLine="375"/>
        <w:jc w:val="both"/>
        <w:rPr>
          <w:del w:id="779" w:author="User" w:date="2024-06-13T09:09:00Z"/>
          <w:rStyle w:val="Strong"/>
          <w:rFonts w:ascii="GHEA Grapalat" w:hAnsi="GHEA Grapalat"/>
          <w:b w:val="0"/>
          <w:bCs w:val="0"/>
          <w:sz w:val="20"/>
          <w:szCs w:val="20"/>
        </w:rPr>
      </w:pPr>
    </w:p>
    <w:p w:rsidR="00BF7253" w:rsidRPr="00B138F3" w:rsidDel="00815061" w:rsidRDefault="00BF7253" w:rsidP="00BF7253">
      <w:pPr>
        <w:pStyle w:val="NormalWeb"/>
        <w:shd w:val="clear" w:color="auto" w:fill="FFFFFF"/>
        <w:spacing w:before="0" w:beforeAutospacing="0" w:after="0" w:afterAutospacing="0"/>
        <w:ind w:firstLine="375"/>
        <w:jc w:val="both"/>
        <w:rPr>
          <w:del w:id="780" w:author="User" w:date="2024-06-13T09:09:00Z"/>
          <w:rFonts w:ascii="GHEA Grapalat" w:eastAsiaTheme="minorHAnsi" w:hAnsi="GHEA Grapalat" w:cstheme="minorBidi"/>
        </w:rPr>
      </w:pPr>
      <w:del w:id="781" w:author="User" w:date="2024-06-13T09:09:00Z">
        <w:r w:rsidRPr="00B138F3" w:rsidDel="00815061">
          <w:rPr>
            <w:rFonts w:ascii="GHEA Grapalat" w:eastAsiaTheme="minorHAnsi" w:hAnsi="GHEA Grapalat" w:cstheme="minorBidi"/>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rsidR="00BF7253" w:rsidRPr="00B138F3" w:rsidDel="00815061" w:rsidRDefault="00BF7253" w:rsidP="00BF7253">
      <w:pPr>
        <w:pStyle w:val="NormalWeb"/>
        <w:shd w:val="clear" w:color="auto" w:fill="FFFFFF"/>
        <w:ind w:firstLine="374"/>
        <w:contextualSpacing/>
        <w:jc w:val="both"/>
        <w:rPr>
          <w:del w:id="782" w:author="User" w:date="2024-06-13T09:09:00Z"/>
          <w:rFonts w:ascii="GHEA Grapalat" w:eastAsiaTheme="minorHAnsi" w:hAnsi="GHEA Grapalat" w:cstheme="minorBidi"/>
        </w:rPr>
      </w:pPr>
      <w:del w:id="783" w:author="User" w:date="2024-06-13T09:09:00Z">
        <w:r w:rsidRPr="00B138F3" w:rsidDel="00815061">
          <w:rPr>
            <w:rFonts w:ascii="GHEA Grapalat" w:eastAsiaTheme="minorHAnsi" w:hAnsi="GHEA Grapalat" w:cstheme="minorBidi"/>
          </w:rPr>
          <w:delText xml:space="preserve">5. Гарантия действует </w:delText>
        </w:r>
        <w:r w:rsidR="009426DB" w:rsidDel="00815061">
          <w:rPr>
            <w:rFonts w:ascii="GHEA Grapalat" w:eastAsiaTheme="minorHAnsi" w:hAnsi="GHEA Grapalat" w:cstheme="minorBidi"/>
          </w:rPr>
          <w:delText xml:space="preserve">с момента выпуска и в силе </w:delText>
        </w:r>
        <w:r w:rsidRPr="00B138F3" w:rsidDel="00815061">
          <w:rPr>
            <w:rFonts w:ascii="GHEA Grapalat" w:eastAsiaTheme="minorHAnsi" w:hAnsi="GHEA Grapalat" w:cstheme="minorBidi"/>
          </w:rPr>
          <w:delText>девяносто рабочих дней</w:delText>
        </w:r>
        <w:r w:rsidR="0056608D" w:rsidRPr="0056608D" w:rsidDel="00815061">
          <w:rPr>
            <w:rFonts w:ascii="GHEA Grapalat" w:eastAsiaTheme="minorHAnsi" w:hAnsi="GHEA Grapalat" w:cstheme="minorBidi"/>
          </w:rPr>
          <w:delText>**</w:delText>
        </w:r>
        <w:r w:rsidRPr="00B138F3" w:rsidDel="00815061">
          <w:rPr>
            <w:rFonts w:ascii="GHEA Grapalat" w:eastAsiaTheme="minorHAnsi" w:hAnsi="GHEA Grapalat" w:cstheme="minorBidi"/>
          </w:rPr>
          <w:delText xml:space="preserve"> со дня </w:delText>
        </w:r>
        <w:r w:rsidR="009939C4" w:rsidRPr="00AA4C59" w:rsidDel="00815061">
          <w:rPr>
            <w:rFonts w:ascii="GHEA Grapalat" w:eastAsiaTheme="minorHAnsi" w:hAnsi="GHEA Grapalat" w:cstheme="minorBidi"/>
          </w:rPr>
          <w:delText xml:space="preserve">истечения </w:delText>
        </w:r>
        <w:r w:rsidR="009939C4" w:rsidDel="00815061">
          <w:rPr>
            <w:rFonts w:ascii="GHEA Grapalat" w:eastAsiaTheme="minorHAnsi" w:hAnsi="GHEA Grapalat" w:cstheme="minorBidi"/>
          </w:rPr>
          <w:delText xml:space="preserve">крайнего </w:delText>
        </w:r>
        <w:r w:rsidR="009939C4" w:rsidRPr="00AA4C59" w:rsidDel="00815061">
          <w:rPr>
            <w:rFonts w:ascii="GHEA Grapalat" w:eastAsiaTheme="minorHAnsi" w:hAnsi="GHEA Grapalat" w:cstheme="minorBidi"/>
          </w:rPr>
          <w:delText xml:space="preserve">срока </w:delText>
        </w:r>
        <w:r w:rsidRPr="00B138F3" w:rsidDel="00815061">
          <w:rPr>
            <w:rFonts w:ascii="GHEA Grapalat" w:eastAsiaTheme="minorHAnsi" w:hAnsi="GHEA Grapalat" w:cstheme="minorBidi"/>
          </w:rPr>
          <w:delText>подачи принципалом заяв</w:delText>
        </w:r>
        <w:r w:rsidR="009939C4" w:rsidDel="00815061">
          <w:rPr>
            <w:rFonts w:ascii="GHEA Grapalat" w:eastAsiaTheme="minorHAnsi" w:hAnsi="GHEA Grapalat" w:cstheme="minorBidi"/>
          </w:rPr>
          <w:delText>о</w:delText>
        </w:r>
        <w:r w:rsidRPr="00B138F3" w:rsidDel="00815061">
          <w:rPr>
            <w:rFonts w:ascii="GHEA Grapalat" w:eastAsiaTheme="minorHAnsi" w:hAnsi="GHEA Grapalat" w:cstheme="minorBidi"/>
          </w:rPr>
          <w:delText>к на участие в организованной бенефициаром процедуре закупок под кодом   ________________________________.</w:delText>
        </w:r>
      </w:del>
    </w:p>
    <w:p w:rsidR="00BF7253" w:rsidRPr="00B138F3" w:rsidDel="00815061" w:rsidRDefault="009426DB" w:rsidP="009939C4">
      <w:pPr>
        <w:pStyle w:val="NormalWeb"/>
        <w:shd w:val="clear" w:color="auto" w:fill="FFFFFF"/>
        <w:ind w:firstLine="374"/>
        <w:contextualSpacing/>
        <w:rPr>
          <w:del w:id="784" w:author="User" w:date="2024-06-13T09:09:00Z"/>
          <w:rFonts w:ascii="GHEA Grapalat" w:eastAsiaTheme="minorHAnsi" w:hAnsi="GHEA Grapalat" w:cstheme="minorBidi"/>
          <w:sz w:val="18"/>
          <w:szCs w:val="18"/>
        </w:rPr>
      </w:pPr>
      <w:del w:id="785" w:author="User" w:date="2024-06-13T09:09:00Z">
        <w:r w:rsidDel="00815061">
          <w:rPr>
            <w:rFonts w:eastAsiaTheme="minorHAnsi" w:cstheme="minorBidi"/>
          </w:rPr>
          <w:delText xml:space="preserve">  </w:delText>
        </w:r>
        <w:r w:rsidR="00BF7253" w:rsidRPr="00B138F3" w:rsidDel="00815061">
          <w:rPr>
            <w:rFonts w:eastAsiaTheme="minorHAnsi" w:cstheme="minorBidi"/>
          </w:rPr>
          <w:delText xml:space="preserve"> </w:delText>
        </w:r>
        <w:r w:rsidR="00BF7253" w:rsidRPr="00B138F3" w:rsidDel="00815061">
          <w:rPr>
            <w:rFonts w:ascii="GHEA Grapalat" w:eastAsiaTheme="minorHAnsi" w:hAnsi="GHEA Grapalat" w:cstheme="minorBidi"/>
            <w:sz w:val="18"/>
            <w:szCs w:val="18"/>
          </w:rPr>
          <w:delText>код процедуры</w:delText>
        </w:r>
      </w:del>
    </w:p>
    <w:p w:rsidR="009D753C" w:rsidDel="00815061" w:rsidRDefault="00634B02" w:rsidP="00634B02">
      <w:pPr>
        <w:pStyle w:val="NormalWeb"/>
        <w:shd w:val="clear" w:color="auto" w:fill="FFFFFF"/>
        <w:spacing w:before="0" w:beforeAutospacing="0" w:after="0" w:afterAutospacing="0"/>
        <w:ind w:firstLine="375"/>
        <w:jc w:val="both"/>
        <w:rPr>
          <w:ins w:id="786" w:author="Inesa Kocharyan" w:date="2023-07-07T17:01:00Z"/>
          <w:del w:id="787" w:author="User" w:date="2024-06-13T09:09:00Z"/>
          <w:rFonts w:ascii="GHEA Grapalat" w:eastAsiaTheme="minorHAnsi" w:hAnsi="GHEA Grapalat" w:cstheme="minorBidi"/>
        </w:rPr>
      </w:pPr>
      <w:del w:id="788" w:author="User" w:date="2024-06-13T09:09:00Z">
        <w:r w:rsidRPr="001F3278" w:rsidDel="00815061">
          <w:rPr>
            <w:rFonts w:ascii="GHEA Grapalat" w:eastAsiaTheme="minorHAnsi" w:hAnsi="GHEA Grapalat" w:cstheme="minorBidi"/>
          </w:rPr>
          <w:delText>Информацию о факте предоставления настоящей гарантии</w:delText>
        </w:r>
        <w:r w:rsidR="0062057D" w:rsidRPr="001F3278" w:rsidDel="00815061">
          <w:rPr>
            <w:rFonts w:ascii="GHEA Grapalat" w:eastAsiaTheme="minorHAnsi" w:hAnsi="GHEA Grapalat" w:cstheme="minorBidi"/>
          </w:rPr>
          <w:delText>- номер гарантии, наименование предоставляющего банка и код, указанный в пункте 1 настоящей гарантии,</w:delText>
        </w:r>
        <w:r w:rsidRPr="001F3278" w:rsidDel="00815061">
          <w:rPr>
            <w:rFonts w:ascii="GHEA Grapalat" w:eastAsiaTheme="minorHAnsi" w:hAnsi="GHEA Grapalat" w:cstheme="minorBidi"/>
          </w:rPr>
          <w:delText xml:space="preserve"> без указания размера суммы лицо, выдающее гарантию, в день предоставления настоящей </w:delText>
        </w:r>
        <w:r w:rsidRPr="00A452CD" w:rsidDel="00815061">
          <w:rPr>
            <w:rFonts w:ascii="GHEA Grapalat" w:eastAsiaTheme="minorHAnsi" w:hAnsi="GHEA Grapalat" w:cstheme="minorBidi"/>
          </w:rPr>
          <w:delText>гарантии отправляет с официального адреса электронной почты на адрес электронной почты секретаря оценочной комиссии</w:delText>
        </w:r>
        <w:r w:rsidR="009D753C" w:rsidDel="00815061">
          <w:rPr>
            <w:rFonts w:ascii="GHEA Grapalat" w:eastAsiaTheme="minorHAnsi" w:hAnsi="GHEA Grapalat" w:cstheme="minorBidi"/>
          </w:rPr>
          <w:delText>--------------------------------------------</w:delText>
        </w:r>
        <w:r w:rsidR="007531AA" w:rsidDel="00815061">
          <w:rPr>
            <w:rFonts w:ascii="GHEA Grapalat" w:eastAsiaTheme="minorHAnsi" w:hAnsi="GHEA Grapalat" w:cstheme="minorBidi"/>
          </w:rPr>
          <w:delText>,</w:delText>
        </w:r>
      </w:del>
      <w:ins w:id="789" w:author="Inesa Kocharyan" w:date="2023-07-07T17:01:00Z">
        <w:del w:id="790" w:author="User" w:date="2024-06-13T09:09:00Z">
          <w:r w:rsidR="007531AA" w:rsidDel="00815061">
            <w:rPr>
              <w:rFonts w:ascii="GHEA Grapalat" w:eastAsiaTheme="minorHAnsi" w:hAnsi="GHEA Grapalat" w:cstheme="minorBidi"/>
            </w:rPr>
            <w:delText xml:space="preserve"> </w:delText>
          </w:r>
        </w:del>
      </w:ins>
      <w:del w:id="791" w:author="User" w:date="2024-06-13T09:09:00Z">
        <w:r w:rsidRPr="00A452CD" w:rsidDel="00815061">
          <w:rPr>
            <w:rFonts w:ascii="GHEA Grapalat" w:eastAsiaTheme="minorHAnsi" w:hAnsi="GHEA Grapalat" w:cstheme="minorBidi"/>
          </w:rPr>
          <w:delText xml:space="preserve">который указан в упомянутом в настоящем пункте </w:delText>
        </w:r>
      </w:del>
    </w:p>
    <w:p w:rsidR="009D753C" w:rsidDel="00815061" w:rsidRDefault="009D753C" w:rsidP="00634B02">
      <w:pPr>
        <w:pStyle w:val="NormalWeb"/>
        <w:shd w:val="clear" w:color="auto" w:fill="FFFFFF"/>
        <w:spacing w:before="0" w:beforeAutospacing="0" w:after="0" w:afterAutospacing="0"/>
        <w:ind w:firstLine="375"/>
        <w:jc w:val="both"/>
        <w:rPr>
          <w:del w:id="792" w:author="User" w:date="2024-06-13T09:09:00Z"/>
          <w:rFonts w:ascii="GHEA Grapalat" w:eastAsiaTheme="minorHAnsi" w:hAnsi="GHEA Grapalat" w:cstheme="minorBidi"/>
        </w:rPr>
      </w:pPr>
      <w:del w:id="793" w:author="User" w:date="2024-06-13T09:09:00Z">
        <w:r w:rsidDel="00815061">
          <w:rPr>
            <w:rStyle w:val="Strong"/>
            <w:b w:val="0"/>
            <w:bCs w:val="0"/>
            <w:sz w:val="20"/>
            <w:szCs w:val="20"/>
          </w:rPr>
          <w:delText>адрес эл. почты секретаря</w:delText>
        </w:r>
      </w:del>
    </w:p>
    <w:p w:rsidR="00634B02" w:rsidDel="00815061" w:rsidRDefault="00634B02" w:rsidP="00A3702B">
      <w:pPr>
        <w:pStyle w:val="NormalWeb"/>
        <w:shd w:val="clear" w:color="auto" w:fill="FFFFFF"/>
        <w:spacing w:before="0" w:beforeAutospacing="0" w:after="0" w:afterAutospacing="0"/>
        <w:jc w:val="both"/>
        <w:rPr>
          <w:del w:id="794" w:author="User" w:date="2024-06-13T09:09:00Z"/>
          <w:rFonts w:ascii="GHEA Grapalat" w:eastAsiaTheme="minorHAnsi" w:hAnsi="GHEA Grapalat" w:cstheme="minorBidi"/>
        </w:rPr>
      </w:pPr>
      <w:del w:id="795" w:author="User" w:date="2024-06-13T09:09:00Z">
        <w:r w:rsidRPr="00A452CD" w:rsidDel="00815061">
          <w:rPr>
            <w:rFonts w:ascii="GHEA Grapalat" w:eastAsiaTheme="minorHAnsi" w:hAnsi="GHEA Grapalat" w:cstheme="minorBidi"/>
          </w:rPr>
          <w:delText>приглашении к процедуре закупок.</w:delText>
        </w:r>
      </w:del>
    </w:p>
    <w:p w:rsidR="00634B02" w:rsidDel="00815061" w:rsidRDefault="00634B02" w:rsidP="00634B02">
      <w:pPr>
        <w:pStyle w:val="NormalWeb"/>
        <w:shd w:val="clear" w:color="auto" w:fill="FFFFFF"/>
        <w:spacing w:before="0" w:beforeAutospacing="0" w:after="0" w:afterAutospacing="0"/>
        <w:ind w:firstLine="375"/>
        <w:jc w:val="both"/>
        <w:rPr>
          <w:del w:id="796" w:author="User" w:date="2024-06-13T09:09:00Z"/>
          <w:rStyle w:val="Strong"/>
          <w:b w:val="0"/>
          <w:bCs w:val="0"/>
          <w:sz w:val="20"/>
          <w:szCs w:val="20"/>
        </w:rPr>
      </w:pPr>
    </w:p>
    <w:p w:rsidR="00BF7253" w:rsidRPr="00842D08" w:rsidDel="00815061" w:rsidRDefault="00BF7253" w:rsidP="00BF7253">
      <w:pPr>
        <w:pStyle w:val="NormalWeb"/>
        <w:shd w:val="clear" w:color="auto" w:fill="FFFFFF"/>
        <w:spacing w:before="0" w:beforeAutospacing="0" w:after="0" w:afterAutospacing="0"/>
        <w:ind w:firstLine="375"/>
        <w:jc w:val="both"/>
        <w:rPr>
          <w:del w:id="797" w:author="User" w:date="2024-06-13T09:09:00Z"/>
          <w:rFonts w:ascii="GHEA Grapalat" w:eastAsiaTheme="minorHAnsi" w:hAnsi="GHEA Grapalat" w:cstheme="minorBidi"/>
        </w:rPr>
      </w:pPr>
      <w:del w:id="798" w:author="User" w:date="2024-06-13T09:09:00Z">
        <w:r w:rsidRPr="00B138F3" w:rsidDel="00815061">
          <w:rPr>
            <w:rFonts w:ascii="GHEA Grapalat" w:eastAsiaTheme="minorHAnsi" w:hAnsi="GHEA Grapalat" w:cstheme="minorBidi"/>
          </w:rPr>
          <w:delText>6. Бенефициар предъявляет требование лицу, выдающему гарантию, в письменной форме. К требованию прилага</w:delText>
        </w:r>
        <w:r w:rsidR="00842D08" w:rsidRPr="00842D08" w:rsidDel="00815061">
          <w:rPr>
            <w:rFonts w:ascii="GHEA Grapalat" w:eastAsiaTheme="minorHAnsi" w:hAnsi="GHEA Grapalat" w:cstheme="minorBidi"/>
          </w:rPr>
          <w:delText>е</w:delText>
        </w:r>
        <w:r w:rsidRPr="00B138F3" w:rsidDel="00815061">
          <w:rPr>
            <w:rFonts w:ascii="GHEA Grapalat" w:eastAsiaTheme="minorHAnsi" w:hAnsi="GHEA Grapalat" w:cstheme="minorBidi"/>
          </w:rPr>
          <w:delText>тся копия протокола заседания оценочной комиссии об отклонении заявки</w:delText>
        </w:r>
        <w:r w:rsidR="00842D08" w:rsidRPr="00842D08" w:rsidDel="00815061">
          <w:rPr>
            <w:rFonts w:ascii="GHEA Grapalat" w:eastAsiaTheme="minorHAnsi" w:hAnsi="GHEA Grapalat" w:cstheme="minorBidi"/>
          </w:rPr>
          <w:delText>.</w:delText>
        </w:r>
      </w:del>
    </w:p>
    <w:p w:rsidR="00BF7253" w:rsidRPr="00B138F3" w:rsidDel="00815061" w:rsidRDefault="00BF7253" w:rsidP="00BF7253">
      <w:pPr>
        <w:pStyle w:val="NormalWeb"/>
        <w:shd w:val="clear" w:color="auto" w:fill="FFFFFF"/>
        <w:spacing w:before="0" w:beforeAutospacing="0" w:after="0" w:afterAutospacing="0"/>
        <w:ind w:firstLine="375"/>
        <w:jc w:val="both"/>
        <w:rPr>
          <w:del w:id="799" w:author="User" w:date="2024-06-13T09:09:00Z"/>
          <w:rFonts w:ascii="GHEA Grapalat" w:eastAsiaTheme="minorHAnsi" w:hAnsi="GHEA Grapalat" w:cstheme="minorBidi"/>
        </w:rPr>
      </w:pPr>
    </w:p>
    <w:p w:rsidR="00BF7253" w:rsidRPr="00B138F3" w:rsidDel="00815061" w:rsidRDefault="00BF7253" w:rsidP="00BF7253">
      <w:pPr>
        <w:pStyle w:val="NormalWeb"/>
        <w:shd w:val="clear" w:color="auto" w:fill="FFFFFF"/>
        <w:spacing w:before="0" w:beforeAutospacing="0" w:after="0" w:afterAutospacing="0"/>
        <w:ind w:firstLine="375"/>
        <w:jc w:val="both"/>
        <w:rPr>
          <w:del w:id="800" w:author="User" w:date="2024-06-13T09:09:00Z"/>
          <w:rFonts w:ascii="GHEA Grapalat" w:eastAsiaTheme="minorHAnsi" w:hAnsi="GHEA Grapalat" w:cstheme="minorBidi"/>
        </w:rPr>
      </w:pPr>
      <w:del w:id="801" w:author="User" w:date="2024-06-13T09:09:00Z">
        <w:r w:rsidRPr="00B138F3" w:rsidDel="00815061">
          <w:rPr>
            <w:rFonts w:ascii="GHEA Grapalat" w:eastAsiaTheme="minorHAnsi" w:hAnsi="GHEA Grapalat" w:cstheme="minorBidi"/>
          </w:rPr>
          <w:delText>7.</w:delText>
        </w:r>
        <w:r w:rsidRPr="00B138F3" w:rsidDel="00815061">
          <w:delText xml:space="preserve"> </w:delText>
        </w:r>
        <w:r w:rsidRPr="00B138F3" w:rsidDel="00815061">
          <w:rPr>
            <w:rFonts w:ascii="GHEA Grapalat" w:eastAsiaTheme="minorHAnsi" w:hAnsi="GHEA Grapalat" w:cstheme="minorBidi"/>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BF7253" w:rsidRPr="00B138F3" w:rsidDel="00815061" w:rsidRDefault="00BF7253" w:rsidP="00BF7253">
      <w:pPr>
        <w:pStyle w:val="NormalWeb"/>
        <w:shd w:val="clear" w:color="auto" w:fill="FFFFFF"/>
        <w:spacing w:before="0" w:beforeAutospacing="0" w:after="0" w:afterAutospacing="0"/>
        <w:ind w:firstLine="375"/>
        <w:jc w:val="both"/>
        <w:rPr>
          <w:del w:id="802" w:author="User" w:date="2024-06-13T09:09:00Z"/>
          <w:rFonts w:ascii="GHEA Grapalat" w:eastAsiaTheme="minorHAnsi" w:hAnsi="GHEA Grapalat" w:cstheme="minorBidi"/>
        </w:rPr>
      </w:pPr>
    </w:p>
    <w:p w:rsidR="00BF7253" w:rsidRPr="00B138F3" w:rsidDel="00815061" w:rsidRDefault="00BF7253" w:rsidP="00BF7253">
      <w:pPr>
        <w:pStyle w:val="NormalWeb"/>
        <w:shd w:val="clear" w:color="auto" w:fill="FFFFFF"/>
        <w:spacing w:before="0" w:beforeAutospacing="0" w:after="0" w:afterAutospacing="0"/>
        <w:ind w:firstLine="375"/>
        <w:jc w:val="both"/>
        <w:rPr>
          <w:del w:id="803" w:author="User" w:date="2024-06-13T09:09:00Z"/>
          <w:rFonts w:ascii="GHEA Grapalat" w:eastAsiaTheme="minorHAnsi" w:hAnsi="GHEA Grapalat" w:cstheme="minorBidi"/>
        </w:rPr>
      </w:pPr>
      <w:del w:id="804" w:author="User" w:date="2024-06-13T09:09:00Z">
        <w:r w:rsidRPr="00B138F3" w:rsidDel="00815061">
          <w:rPr>
            <w:rFonts w:ascii="GHEA Grapalat" w:eastAsiaTheme="minorHAnsi" w:hAnsi="GHEA Grapalat" w:cstheme="minorBidi"/>
          </w:rPr>
          <w:delText>8.</w:delText>
        </w:r>
        <w:r w:rsidRPr="00B138F3" w:rsidDel="00815061">
          <w:delText xml:space="preserve"> </w:delText>
        </w:r>
        <w:r w:rsidRPr="00B138F3" w:rsidDel="00815061">
          <w:rPr>
            <w:rFonts w:ascii="GHEA Grapalat" w:eastAsiaTheme="minorHAnsi" w:hAnsi="GHEA Grapalat" w:cstheme="minorBidi"/>
          </w:rPr>
          <w:delText>Лицо, выдающее гарантию, отклоняет требование бенефициара, если:</w:delText>
        </w:r>
      </w:del>
    </w:p>
    <w:p w:rsidR="00BF7253" w:rsidRPr="00B138F3" w:rsidDel="00815061" w:rsidRDefault="00BF7253" w:rsidP="00BF7253">
      <w:pPr>
        <w:pStyle w:val="NormalWeb"/>
        <w:shd w:val="clear" w:color="auto" w:fill="FFFFFF"/>
        <w:spacing w:before="0" w:beforeAutospacing="0" w:after="0" w:afterAutospacing="0"/>
        <w:ind w:firstLine="375"/>
        <w:jc w:val="both"/>
        <w:rPr>
          <w:del w:id="805" w:author="User" w:date="2024-06-13T09:09:00Z"/>
          <w:rFonts w:ascii="GHEA Grapalat" w:eastAsiaTheme="minorHAnsi" w:hAnsi="GHEA Grapalat" w:cstheme="minorBidi"/>
        </w:rPr>
      </w:pPr>
      <w:del w:id="806" w:author="User" w:date="2024-06-13T09:09:00Z">
        <w:r w:rsidRPr="00B138F3" w:rsidDel="00815061">
          <w:rPr>
            <w:rFonts w:ascii="GHEA Grapalat" w:eastAsiaTheme="minorHAnsi" w:hAnsi="GHEA Grapalat" w:cstheme="minorBidi"/>
          </w:rPr>
          <w:delText>1) требование или прилагаемые документы не соответствуют условиям настоящей гарантии,</w:delText>
        </w:r>
      </w:del>
    </w:p>
    <w:p w:rsidR="00BF7253" w:rsidRPr="00B138F3" w:rsidDel="00815061" w:rsidRDefault="00BF7253" w:rsidP="00BF7253">
      <w:pPr>
        <w:pStyle w:val="NormalWeb"/>
        <w:shd w:val="clear" w:color="auto" w:fill="FFFFFF"/>
        <w:spacing w:before="0" w:beforeAutospacing="0" w:after="0" w:afterAutospacing="0"/>
        <w:ind w:firstLine="375"/>
        <w:rPr>
          <w:del w:id="807" w:author="User" w:date="2024-06-13T09:09:00Z"/>
          <w:rFonts w:ascii="GHEA Grapalat" w:eastAsiaTheme="minorHAnsi" w:hAnsi="GHEA Grapalat" w:cstheme="minorBidi"/>
        </w:rPr>
      </w:pPr>
      <w:del w:id="808" w:author="User" w:date="2024-06-13T09:09:00Z">
        <w:r w:rsidRPr="00B138F3" w:rsidDel="00815061">
          <w:rPr>
            <w:rFonts w:ascii="GHEA Grapalat" w:eastAsiaTheme="minorHAnsi" w:hAnsi="GHEA Grapalat" w:cstheme="minorBidi"/>
          </w:rPr>
          <w:delText>2) требование представлено по истечении срока, установленного гарантией.</w:delText>
        </w:r>
      </w:del>
    </w:p>
    <w:p w:rsidR="00BF7253" w:rsidRPr="00B138F3" w:rsidDel="00815061" w:rsidRDefault="00BF7253" w:rsidP="00BF7253">
      <w:pPr>
        <w:pStyle w:val="NormalWeb"/>
        <w:shd w:val="clear" w:color="auto" w:fill="FFFFFF"/>
        <w:spacing w:before="0" w:beforeAutospacing="0" w:after="0" w:afterAutospacing="0"/>
        <w:ind w:firstLine="375"/>
        <w:rPr>
          <w:del w:id="809" w:author="User" w:date="2024-06-13T09:09:00Z"/>
          <w:rFonts w:ascii="GHEA Grapalat" w:eastAsiaTheme="minorHAnsi" w:hAnsi="GHEA Grapalat" w:cstheme="minorBidi"/>
        </w:rPr>
      </w:pPr>
    </w:p>
    <w:p w:rsidR="00BF7253" w:rsidRPr="00B138F3" w:rsidDel="00815061" w:rsidRDefault="00BF7253" w:rsidP="00BF7253">
      <w:pPr>
        <w:pStyle w:val="NormalWeb"/>
        <w:shd w:val="clear" w:color="auto" w:fill="FFFFFF"/>
        <w:spacing w:before="0" w:beforeAutospacing="0" w:after="0" w:afterAutospacing="0"/>
        <w:ind w:firstLine="375"/>
        <w:rPr>
          <w:del w:id="810" w:author="User" w:date="2024-06-13T09:09:00Z"/>
          <w:rFonts w:ascii="GHEA Grapalat" w:eastAsiaTheme="minorHAnsi" w:hAnsi="GHEA Grapalat" w:cstheme="minorBidi"/>
        </w:rPr>
      </w:pPr>
      <w:del w:id="811" w:author="User" w:date="2024-06-13T09:09:00Z">
        <w:r w:rsidRPr="00B138F3" w:rsidDel="00815061">
          <w:rPr>
            <w:rFonts w:ascii="GHEA Grapalat" w:eastAsiaTheme="minorHAnsi" w:hAnsi="GHEA Grapalat" w:cstheme="minorBidi"/>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BF7253" w:rsidRPr="00B138F3" w:rsidDel="00815061" w:rsidRDefault="00BF7253" w:rsidP="00BF7253">
      <w:pPr>
        <w:pStyle w:val="NormalWeb"/>
        <w:shd w:val="clear" w:color="auto" w:fill="FFFFFF"/>
        <w:spacing w:before="0" w:beforeAutospacing="0" w:after="0" w:afterAutospacing="0"/>
        <w:ind w:firstLine="375"/>
        <w:rPr>
          <w:del w:id="812" w:author="User" w:date="2024-06-13T09:09:00Z"/>
          <w:rFonts w:ascii="GHEA Grapalat" w:eastAsiaTheme="minorHAnsi" w:hAnsi="GHEA Grapalat" w:cstheme="minorBidi"/>
        </w:rPr>
      </w:pPr>
      <w:del w:id="813" w:author="User" w:date="2024-06-13T09:09:00Z">
        <w:r w:rsidRPr="00B138F3" w:rsidDel="00815061">
          <w:rPr>
            <w:rFonts w:ascii="GHEA Grapalat" w:eastAsiaTheme="minorHAnsi" w:hAnsi="GHEA Grapalat" w:cstheme="minorBidi"/>
          </w:rPr>
          <w:delText xml:space="preserve"> 10. К настоящей гарантии применяются соответствующие положения Гражданского кодекса Республики Армения</w:delText>
        </w:r>
      </w:del>
    </w:p>
    <w:p w:rsidR="00BF7253" w:rsidRPr="00B138F3" w:rsidDel="00815061" w:rsidRDefault="00BF7253" w:rsidP="00BF7253">
      <w:pPr>
        <w:pStyle w:val="NormalWeb"/>
        <w:shd w:val="clear" w:color="auto" w:fill="FFFFFF"/>
        <w:spacing w:before="0" w:beforeAutospacing="0" w:after="0" w:afterAutospacing="0"/>
        <w:ind w:firstLine="375"/>
        <w:jc w:val="both"/>
        <w:rPr>
          <w:del w:id="814" w:author="User" w:date="2024-06-13T09:09:00Z"/>
          <w:rFonts w:ascii="GHEA Grapalat" w:eastAsiaTheme="minorHAnsi" w:hAnsi="GHEA Grapalat" w:cstheme="minorBidi"/>
        </w:rPr>
      </w:pPr>
      <w:del w:id="815" w:author="User" w:date="2024-06-13T09:09:00Z">
        <w:r w:rsidRPr="00B138F3" w:rsidDel="00815061">
          <w:rPr>
            <w:rFonts w:ascii="GHEA Grapalat" w:eastAsiaTheme="minorHAnsi" w:hAnsi="GHEA Grapalat" w:cstheme="minorBidi"/>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BF7253" w:rsidRPr="00B138F3" w:rsidDel="00815061" w:rsidRDefault="00BF7253" w:rsidP="00BF7253">
      <w:pPr>
        <w:pStyle w:val="NormalWeb"/>
        <w:shd w:val="clear" w:color="auto" w:fill="FFFFFF"/>
        <w:spacing w:before="0" w:beforeAutospacing="0" w:after="0" w:afterAutospacing="0"/>
        <w:ind w:firstLine="375"/>
        <w:jc w:val="both"/>
        <w:rPr>
          <w:del w:id="816" w:author="User" w:date="2024-06-13T09:09:00Z"/>
          <w:rFonts w:ascii="GHEA Grapalat" w:eastAsiaTheme="minorHAnsi" w:hAnsi="GHEA Grapalat" w:cstheme="minorBidi"/>
        </w:rPr>
      </w:pPr>
    </w:p>
    <w:p w:rsidR="00BF7253" w:rsidRPr="00B138F3" w:rsidDel="00815061" w:rsidRDefault="00BF7253" w:rsidP="00BF7253">
      <w:pPr>
        <w:pStyle w:val="NormalWeb"/>
        <w:shd w:val="clear" w:color="auto" w:fill="FFFFFF"/>
        <w:spacing w:before="0" w:beforeAutospacing="0" w:after="0" w:afterAutospacing="0"/>
        <w:ind w:firstLine="375"/>
        <w:jc w:val="both"/>
        <w:rPr>
          <w:del w:id="817" w:author="User" w:date="2024-06-13T09:09:00Z"/>
          <w:rFonts w:ascii="GHEA Grapalat" w:hAnsi="GHEA Grapalat"/>
          <w:sz w:val="20"/>
          <w:szCs w:val="20"/>
        </w:rPr>
      </w:pPr>
    </w:p>
    <w:p w:rsidR="00BF7253" w:rsidRPr="00B138F3" w:rsidDel="00815061" w:rsidRDefault="00BF7253" w:rsidP="00BF7253">
      <w:pPr>
        <w:pStyle w:val="NormalWeb"/>
        <w:shd w:val="clear" w:color="auto" w:fill="FFFFFF"/>
        <w:spacing w:before="0" w:beforeAutospacing="0" w:after="0" w:afterAutospacing="0"/>
        <w:ind w:firstLine="375"/>
        <w:jc w:val="both"/>
        <w:rPr>
          <w:del w:id="818" w:author="User" w:date="2024-06-13T09:09:00Z"/>
          <w:rFonts w:ascii="GHEA Grapalat" w:hAnsi="GHEA Grapalat"/>
          <w:sz w:val="20"/>
          <w:szCs w:val="20"/>
          <w:u w:val="single"/>
          <w:lang w:val="hy-AM"/>
        </w:rPr>
      </w:pPr>
      <w:del w:id="819" w:author="User" w:date="2024-06-13T09:09:00Z">
        <w:r w:rsidRPr="00B138F3" w:rsidDel="00815061">
          <w:rPr>
            <w:rFonts w:ascii="GHEA Grapalat" w:hAnsi="GHEA Grapalat"/>
            <w:sz w:val="20"/>
            <w:szCs w:val="20"/>
            <w:lang w:val="hy-AM"/>
          </w:rPr>
          <w:delText>Руководитель исполнительного органа</w:delText>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del>
    </w:p>
    <w:p w:rsidR="00BF7253" w:rsidRPr="00B138F3" w:rsidDel="00815061" w:rsidRDefault="00BF7253" w:rsidP="00BF7253">
      <w:pPr>
        <w:pStyle w:val="NormalWeb"/>
        <w:shd w:val="clear" w:color="auto" w:fill="FFFFFF"/>
        <w:spacing w:before="0" w:beforeAutospacing="0" w:after="0" w:afterAutospacing="0"/>
        <w:ind w:firstLine="375"/>
        <w:jc w:val="both"/>
        <w:rPr>
          <w:del w:id="820" w:author="User" w:date="2024-06-13T09:09:00Z"/>
          <w:rFonts w:ascii="GHEA Grapalat" w:hAnsi="GHEA Grapalat"/>
          <w:sz w:val="20"/>
          <w:szCs w:val="20"/>
          <w:lang w:val="hy-AM"/>
        </w:rPr>
      </w:pPr>
    </w:p>
    <w:p w:rsidR="00BF7253" w:rsidRPr="00B138F3" w:rsidDel="00815061" w:rsidRDefault="00BF7253" w:rsidP="00BF7253">
      <w:pPr>
        <w:pStyle w:val="NormalWeb"/>
        <w:shd w:val="clear" w:color="auto" w:fill="FFFFFF"/>
        <w:spacing w:before="0" w:beforeAutospacing="0" w:after="0" w:afterAutospacing="0"/>
        <w:ind w:firstLine="375"/>
        <w:jc w:val="both"/>
        <w:rPr>
          <w:del w:id="821" w:author="User" w:date="2024-06-13T09:09:00Z"/>
          <w:rFonts w:ascii="GHEA Grapalat" w:hAnsi="GHEA Grapalat"/>
          <w:sz w:val="20"/>
          <w:szCs w:val="20"/>
          <w:lang w:val="hy-AM"/>
        </w:rPr>
      </w:pPr>
    </w:p>
    <w:p w:rsidR="00BF7253" w:rsidRPr="00B138F3" w:rsidDel="00815061" w:rsidRDefault="00BF7253" w:rsidP="00BF7253">
      <w:pPr>
        <w:pStyle w:val="NormalWeb"/>
        <w:shd w:val="clear" w:color="auto" w:fill="FFFFFF"/>
        <w:spacing w:before="0" w:beforeAutospacing="0" w:after="0" w:afterAutospacing="0"/>
        <w:ind w:firstLine="375"/>
        <w:jc w:val="both"/>
        <w:rPr>
          <w:del w:id="822" w:author="User" w:date="2024-06-13T09:09:00Z"/>
          <w:rFonts w:ascii="GHEA Grapalat" w:hAnsi="GHEA Grapalat"/>
          <w:sz w:val="20"/>
          <w:szCs w:val="20"/>
          <w:lang w:val="hy-AM"/>
        </w:rPr>
      </w:pPr>
      <w:del w:id="823" w:author="User" w:date="2024-06-13T09:09:00Z">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del>
    </w:p>
    <w:p w:rsidR="00BF7253" w:rsidRPr="00B138F3" w:rsidDel="00815061" w:rsidRDefault="00BF7253" w:rsidP="00BF7253">
      <w:pPr>
        <w:pStyle w:val="NormalWeb"/>
        <w:shd w:val="clear" w:color="auto" w:fill="FFFFFF"/>
        <w:spacing w:before="0" w:beforeAutospacing="0" w:after="0" w:afterAutospacing="0"/>
        <w:rPr>
          <w:del w:id="824" w:author="User" w:date="2024-06-13T09:09:00Z"/>
          <w:rFonts w:ascii="GHEA Grapalat" w:hAnsi="GHEA Grapalat" w:cs="Sylfaen"/>
          <w:vertAlign w:val="superscript"/>
        </w:rPr>
      </w:pPr>
      <w:del w:id="825" w:author="User" w:date="2024-06-13T09:09:00Z">
        <w:r w:rsidRPr="00B138F3" w:rsidDel="00815061">
          <w:rPr>
            <w:rFonts w:ascii="GHEA Grapalat" w:hAnsi="GHEA Grapalat" w:cs="Sylfaen"/>
            <w:vertAlign w:val="superscript"/>
            <w:lang w:val="hy-AM"/>
          </w:rPr>
          <w:delText xml:space="preserve">                                                        </w:delText>
        </w:r>
        <w:r w:rsidRPr="00B138F3" w:rsidDel="00815061">
          <w:rPr>
            <w:rFonts w:ascii="GHEA Grapalat" w:hAnsi="GHEA Grapalat" w:cs="Sylfaen"/>
            <w:vertAlign w:val="superscript"/>
          </w:rPr>
          <w:delText>число, месяц, год</w:delText>
        </w:r>
      </w:del>
    </w:p>
    <w:p w:rsidR="00BF7253" w:rsidRPr="00B138F3" w:rsidDel="00815061" w:rsidRDefault="00BF7253" w:rsidP="00BF7253">
      <w:pPr>
        <w:pStyle w:val="NormalWeb"/>
        <w:shd w:val="clear" w:color="auto" w:fill="FFFFFF"/>
        <w:spacing w:before="0" w:beforeAutospacing="0" w:after="0" w:afterAutospacing="0"/>
        <w:ind w:firstLine="375"/>
        <w:jc w:val="both"/>
        <w:rPr>
          <w:del w:id="826" w:author="User" w:date="2024-06-13T09:09:00Z"/>
          <w:rFonts w:ascii="GHEA Grapalat" w:eastAsiaTheme="minorHAnsi" w:hAnsi="GHEA Grapalat" w:cstheme="minorBidi"/>
          <w:lang w:val="hy-AM"/>
        </w:rPr>
      </w:pPr>
    </w:p>
    <w:p w:rsidR="00BF7253" w:rsidRPr="00B138F3" w:rsidDel="00815061" w:rsidRDefault="00BF7253" w:rsidP="00BF7253">
      <w:pPr>
        <w:pStyle w:val="NormalWeb"/>
        <w:shd w:val="clear" w:color="auto" w:fill="FFFFFF"/>
        <w:spacing w:before="0" w:beforeAutospacing="0" w:after="0" w:afterAutospacing="0"/>
        <w:ind w:firstLine="375"/>
        <w:jc w:val="both"/>
        <w:rPr>
          <w:del w:id="827" w:author="User" w:date="2024-06-13T09:09:00Z"/>
          <w:rFonts w:ascii="GHEA Grapalat" w:eastAsiaTheme="minorHAnsi" w:hAnsi="GHEA Grapalat" w:cstheme="minorBidi"/>
        </w:rPr>
      </w:pPr>
    </w:p>
    <w:p w:rsidR="000E5A91" w:rsidRPr="00B138F3" w:rsidDel="00815061" w:rsidRDefault="000E5A91" w:rsidP="00BF7253">
      <w:pPr>
        <w:pStyle w:val="BodyTextIndent"/>
        <w:widowControl w:val="0"/>
        <w:spacing w:after="160" w:line="240" w:lineRule="auto"/>
        <w:rPr>
          <w:del w:id="828" w:author="User" w:date="2024-06-13T09:09:00Z"/>
          <w:rFonts w:ascii="GHEA Grapalat" w:hAnsi="GHEA Grapalat" w:cs="Sylfaen"/>
          <w:i w:val="0"/>
          <w:sz w:val="24"/>
          <w:szCs w:val="24"/>
        </w:rPr>
      </w:pPr>
    </w:p>
    <w:p w:rsidR="00260163" w:rsidRPr="00B138F3" w:rsidDel="00815061" w:rsidRDefault="00260163" w:rsidP="00B46D58">
      <w:pPr>
        <w:widowControl w:val="0"/>
        <w:spacing w:after="160"/>
        <w:ind w:left="567" w:right="565"/>
        <w:jc w:val="center"/>
        <w:rPr>
          <w:del w:id="829"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30"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31"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32"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33"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34"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35"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36"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37"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38"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39"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40"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841" w:author="User" w:date="2024-06-13T09:09:00Z"/>
          <w:rFonts w:ascii="GHEA Grapalat" w:hAnsi="GHEA Grapalat"/>
          <w:b/>
        </w:rPr>
      </w:pPr>
    </w:p>
    <w:p w:rsidR="001005B0" w:rsidRPr="00B138F3" w:rsidDel="00815061" w:rsidRDefault="007B3F5F" w:rsidP="001005B0">
      <w:pPr>
        <w:widowControl w:val="0"/>
        <w:spacing w:after="160"/>
        <w:ind w:firstLine="567"/>
        <w:jc w:val="right"/>
        <w:rPr>
          <w:del w:id="842" w:author="User" w:date="2024-06-13T09:09:00Z"/>
          <w:rFonts w:ascii="GHEA Grapalat" w:hAnsi="GHEA Grapalat"/>
          <w:b/>
        </w:rPr>
      </w:pPr>
      <w:del w:id="843" w:author="User" w:date="2024-06-13T09:09:00Z">
        <w:r w:rsidRPr="00B138F3" w:rsidDel="00815061">
          <w:rPr>
            <w:rFonts w:ascii="GHEA Grapalat" w:hAnsi="GHEA Grapalat"/>
            <w:b/>
          </w:rPr>
          <w:delText>Приложение № 4</w:delText>
        </w:r>
      </w:del>
    </w:p>
    <w:p w:rsidR="007B3F5F" w:rsidRPr="00B138F3" w:rsidDel="00815061" w:rsidRDefault="007B3F5F" w:rsidP="001005B0">
      <w:pPr>
        <w:widowControl w:val="0"/>
        <w:spacing w:after="160"/>
        <w:ind w:firstLine="567"/>
        <w:jc w:val="right"/>
        <w:rPr>
          <w:del w:id="844" w:author="User" w:date="2024-06-13T09:09:00Z"/>
          <w:rFonts w:ascii="GHEA Grapalat" w:hAnsi="GHEA Grapalat" w:cs="Arial"/>
          <w:b/>
        </w:rPr>
      </w:pPr>
      <w:del w:id="845" w:author="User" w:date="2024-06-13T09:09:00Z">
        <w:r w:rsidRPr="00B138F3" w:rsidDel="00815061">
          <w:rPr>
            <w:rFonts w:ascii="GHEA Grapalat" w:hAnsi="GHEA Grapalat"/>
            <w:b/>
          </w:rPr>
          <w:delText>к Приглашению на открытый конкурс</w:delText>
        </w:r>
        <w:r w:rsidRPr="00B138F3" w:rsidDel="00815061">
          <w:rPr>
            <w:rFonts w:ascii="GHEA Grapalat" w:hAnsi="GHEA Grapalat" w:cs="Arial"/>
            <w:b/>
          </w:rPr>
          <w:br/>
        </w:r>
        <w:r w:rsidRPr="00B138F3" w:rsidDel="00815061">
          <w:rPr>
            <w:rFonts w:ascii="GHEA Grapalat" w:hAnsi="GHEA Grapalat"/>
            <w:b/>
          </w:rPr>
          <w:delText>под кодом "---BMAPDzB---/---"</w:delText>
        </w:r>
        <w:r w:rsidRPr="00B138F3" w:rsidDel="00815061">
          <w:rPr>
            <w:rStyle w:val="FootnoteReference"/>
            <w:rFonts w:ascii="GHEA Grapalat" w:hAnsi="GHEA Grapalat"/>
            <w:b/>
          </w:rPr>
          <w:footnoteReference w:customMarkFollows="1" w:id="20"/>
          <w:delText>*</w:delText>
        </w:r>
      </w:del>
    </w:p>
    <w:p w:rsidR="0016001A" w:rsidRPr="00B138F3" w:rsidDel="00815061" w:rsidRDefault="0016001A" w:rsidP="0016001A">
      <w:pPr>
        <w:pStyle w:val="BodyTextIndent3"/>
        <w:widowControl w:val="0"/>
        <w:spacing w:after="160" w:line="240" w:lineRule="auto"/>
        <w:jc w:val="center"/>
        <w:rPr>
          <w:del w:id="848" w:author="User" w:date="2024-06-13T09:09:00Z"/>
          <w:rFonts w:ascii="GHEA Grapalat" w:hAnsi="GHEA Grapalat"/>
          <w:sz w:val="24"/>
          <w:szCs w:val="24"/>
          <w:lang w:val="hy-AM"/>
        </w:rPr>
      </w:pPr>
      <w:del w:id="849" w:author="User" w:date="2024-06-13T09:09:00Z">
        <w:r w:rsidRPr="00B138F3" w:rsidDel="00815061">
          <w:rPr>
            <w:rFonts w:ascii="GHEA Grapalat" w:hAnsi="GHEA Grapalat"/>
            <w:sz w:val="24"/>
            <w:szCs w:val="24"/>
          </w:rPr>
          <w:delText xml:space="preserve">ГАРАНТИЯ </w:delText>
        </w:r>
        <w:r w:rsidRPr="00B138F3" w:rsidDel="00815061">
          <w:rPr>
            <w:rFonts w:ascii="GHEA Grapalat" w:hAnsi="GHEA Grapalat"/>
            <w:sz w:val="24"/>
            <w:szCs w:val="24"/>
            <w:lang w:val="en-US"/>
          </w:rPr>
          <w:delText>N</w:delText>
        </w:r>
        <w:r w:rsidRPr="00B138F3" w:rsidDel="00815061">
          <w:rPr>
            <w:rFonts w:ascii="GHEA Grapalat" w:hAnsi="GHEA Grapalat"/>
            <w:sz w:val="24"/>
            <w:szCs w:val="24"/>
            <w:lang w:val="hy-AM"/>
          </w:rPr>
          <w:delText>________</w:delText>
        </w:r>
      </w:del>
    </w:p>
    <w:p w:rsidR="007B3F5F" w:rsidRPr="00B138F3" w:rsidDel="00815061" w:rsidRDefault="0016001A" w:rsidP="007B3F5F">
      <w:pPr>
        <w:widowControl w:val="0"/>
        <w:spacing w:after="160"/>
        <w:ind w:left="567" w:right="565"/>
        <w:jc w:val="center"/>
        <w:rPr>
          <w:del w:id="850" w:author="User" w:date="2024-06-13T09:09:00Z"/>
          <w:rFonts w:ascii="GHEA Grapalat" w:hAnsi="GHEA Grapalat"/>
          <w:b/>
        </w:rPr>
      </w:pPr>
      <w:del w:id="851" w:author="User" w:date="2024-06-13T09:09:00Z">
        <w:r w:rsidRPr="00B138F3" w:rsidDel="00815061">
          <w:rPr>
            <w:rFonts w:ascii="GHEA Grapalat" w:hAnsi="GHEA Grapalat"/>
            <w:b/>
          </w:rPr>
          <w:delText>(обеспечение квалификации)</w:delText>
        </w:r>
      </w:del>
    </w:p>
    <w:p w:rsidR="007B3F5F" w:rsidRPr="00B138F3" w:rsidDel="00815061" w:rsidRDefault="007B3F5F" w:rsidP="007B3F5F">
      <w:pPr>
        <w:pStyle w:val="NormalWeb"/>
        <w:shd w:val="clear" w:color="auto" w:fill="FFFFFF"/>
        <w:spacing w:before="0" w:beforeAutospacing="0" w:after="0" w:afterAutospacing="0"/>
        <w:jc w:val="both"/>
        <w:rPr>
          <w:del w:id="852" w:author="User" w:date="2024-06-13T09:09:00Z"/>
          <w:rStyle w:val="Strong"/>
          <w:rFonts w:ascii="GHEA Grapalat" w:hAnsi="GHEA Grapalat"/>
          <w:b w:val="0"/>
          <w:bCs w:val="0"/>
          <w:sz w:val="20"/>
          <w:szCs w:val="20"/>
          <w:lang w:val="hy-AM"/>
        </w:rPr>
      </w:pPr>
      <w:del w:id="853" w:author="User" w:date="2024-06-13T09:09:00Z">
        <w:r w:rsidRPr="00B138F3" w:rsidDel="00815061">
          <w:rPr>
            <w:rFonts w:ascii="GHEA Grapalat" w:eastAsiaTheme="minorHAnsi" w:hAnsi="GHEA Grapalat" w:cstheme="minorBidi"/>
          </w:rPr>
          <w:delTex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delText>
        </w:r>
        <w:r w:rsidRPr="00B138F3" w:rsidDel="00815061">
          <w:rPr>
            <w:rFonts w:eastAsiaTheme="minorHAnsi" w:cstheme="minorBidi"/>
          </w:rPr>
          <w:delText xml:space="preserve"> N</w:delText>
        </w:r>
        <w:r w:rsidRPr="00B138F3" w:rsidDel="00815061">
          <w:rPr>
            <w:rFonts w:eastAsiaTheme="minorHAnsi" w:cstheme="minorBidi"/>
            <w:lang w:val="hy-AM"/>
          </w:rPr>
          <w:delText xml:space="preserve">  </w:delText>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rPr>
          <w:delText xml:space="preserve">                                                                    </w:delText>
        </w:r>
      </w:del>
    </w:p>
    <w:p w:rsidR="007B3F5F" w:rsidRPr="00B138F3" w:rsidDel="00815061" w:rsidRDefault="007B3F5F" w:rsidP="007B3F5F">
      <w:pPr>
        <w:pStyle w:val="NormalWeb"/>
        <w:shd w:val="clear" w:color="auto" w:fill="FFFFFF"/>
        <w:spacing w:before="0" w:beforeAutospacing="0" w:after="0" w:afterAutospacing="0"/>
        <w:ind w:left="-142"/>
        <w:rPr>
          <w:del w:id="854" w:author="User" w:date="2024-06-13T09:09:00Z"/>
          <w:rStyle w:val="Strong"/>
          <w:rFonts w:ascii="GHEA Grapalat" w:hAnsi="GHEA Grapalat"/>
          <w:b w:val="0"/>
          <w:sz w:val="18"/>
          <w:szCs w:val="18"/>
        </w:rPr>
      </w:pPr>
      <w:del w:id="855" w:author="User" w:date="2024-06-13T09:09:00Z">
        <w:r w:rsidRPr="00B138F3" w:rsidDel="00815061">
          <w:rPr>
            <w:rStyle w:val="Strong"/>
            <w:rFonts w:ascii="GHEA Grapalat" w:hAnsi="GHEA Grapalat"/>
            <w:b w:val="0"/>
            <w:sz w:val="18"/>
            <w:szCs w:val="18"/>
            <w:lang w:val="hy-AM"/>
          </w:rPr>
          <w:tab/>
        </w:r>
        <w:r w:rsidRPr="00B138F3" w:rsidDel="00815061">
          <w:rPr>
            <w:rStyle w:val="Strong"/>
            <w:rFonts w:ascii="GHEA Grapalat" w:hAnsi="GHEA Grapalat"/>
            <w:b w:val="0"/>
            <w:sz w:val="18"/>
            <w:szCs w:val="18"/>
          </w:rPr>
          <w:delText xml:space="preserve">                                                                            номер заключаемого договора</w:delText>
        </w:r>
      </w:del>
    </w:p>
    <w:p w:rsidR="007B3F5F" w:rsidRPr="00B138F3" w:rsidDel="00815061" w:rsidRDefault="007B3F5F" w:rsidP="007B3F5F">
      <w:pPr>
        <w:pStyle w:val="NormalWeb"/>
        <w:shd w:val="clear" w:color="auto" w:fill="FFFFFF"/>
        <w:spacing w:before="0" w:beforeAutospacing="0" w:after="0" w:afterAutospacing="0"/>
        <w:ind w:left="-142"/>
        <w:rPr>
          <w:del w:id="856" w:author="User" w:date="2024-06-13T09:09:00Z"/>
          <w:rStyle w:val="Strong"/>
          <w:rFonts w:ascii="GHEA Grapalat" w:hAnsi="GHEA Grapalat"/>
          <w:b w:val="0"/>
          <w:bCs w:val="0"/>
          <w:sz w:val="20"/>
          <w:szCs w:val="20"/>
          <w:lang w:val="hy-AM"/>
        </w:rPr>
      </w:pPr>
      <w:del w:id="857" w:author="User" w:date="2024-06-13T09:09:00Z">
        <w:r w:rsidRPr="00B138F3" w:rsidDel="00815061">
          <w:rPr>
            <w:rFonts w:ascii="GHEA Grapalat" w:eastAsiaTheme="minorHAnsi" w:hAnsi="GHEA Grapalat" w:cstheme="minorBidi"/>
          </w:rPr>
          <w:delText xml:space="preserve">  заключаемым</w:delText>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Fonts w:eastAsiaTheme="minorHAnsi" w:cstheme="minorBidi"/>
          </w:rPr>
          <w:delText xml:space="preserve"> (</w:delText>
        </w:r>
        <w:r w:rsidRPr="00B138F3" w:rsidDel="00815061">
          <w:rPr>
            <w:rFonts w:ascii="GHEA Grapalat" w:eastAsiaTheme="minorHAnsi" w:hAnsi="GHEA Grapalat" w:cstheme="minorBidi"/>
          </w:rPr>
          <w:delText xml:space="preserve">далее-принципал ) в результате  </w:delText>
        </w:r>
      </w:del>
    </w:p>
    <w:p w:rsidR="007B3F5F" w:rsidRPr="00B138F3" w:rsidDel="00815061" w:rsidRDefault="007B3F5F" w:rsidP="007B3F5F">
      <w:pPr>
        <w:pStyle w:val="NormalWeb"/>
        <w:shd w:val="clear" w:color="auto" w:fill="FFFFFF"/>
        <w:spacing w:before="0" w:beforeAutospacing="0" w:after="0" w:afterAutospacing="0"/>
        <w:ind w:left="-142"/>
        <w:rPr>
          <w:del w:id="858" w:author="User" w:date="2024-06-13T09:09:00Z"/>
          <w:rFonts w:cs="Sylfaen"/>
          <w:b/>
          <w:sz w:val="18"/>
          <w:szCs w:val="18"/>
          <w:vertAlign w:val="superscript"/>
          <w:lang w:val="hy-AM"/>
        </w:rPr>
      </w:pPr>
      <w:del w:id="859" w:author="User" w:date="2024-06-13T09:09:00Z">
        <w:r w:rsidRPr="00B138F3" w:rsidDel="00815061">
          <w:rPr>
            <w:rStyle w:val="Strong"/>
            <w:rFonts w:ascii="GHEA Grapalat" w:hAnsi="GHEA Grapalat"/>
            <w:b w:val="0"/>
            <w:sz w:val="18"/>
            <w:szCs w:val="18"/>
          </w:rPr>
          <w:delText xml:space="preserve">                                  наименование отобранного участника</w:delText>
        </w:r>
        <w:r w:rsidRPr="00B138F3" w:rsidDel="00815061">
          <w:rPr>
            <w:rStyle w:val="Strong"/>
            <w:rFonts w:ascii="GHEA Grapalat" w:hAnsi="GHEA Grapalat"/>
            <w:b w:val="0"/>
            <w:sz w:val="18"/>
            <w:szCs w:val="18"/>
            <w:lang w:val="hy-AM"/>
          </w:rPr>
          <w:tab/>
        </w:r>
      </w:del>
    </w:p>
    <w:p w:rsidR="007B3F5F" w:rsidRPr="00B138F3" w:rsidDel="00815061" w:rsidRDefault="007B3F5F" w:rsidP="007B3F5F">
      <w:pPr>
        <w:pStyle w:val="NormalWeb"/>
        <w:shd w:val="clear" w:color="auto" w:fill="FFFFFF"/>
        <w:spacing w:before="0" w:beforeAutospacing="0" w:after="0" w:afterAutospacing="0"/>
        <w:ind w:firstLine="375"/>
        <w:jc w:val="both"/>
        <w:rPr>
          <w:del w:id="860" w:author="User" w:date="2024-06-13T09:09:00Z"/>
          <w:rFonts w:ascii="GHEA Grapalat" w:eastAsiaTheme="minorHAnsi" w:hAnsi="GHEA Grapalat" w:cstheme="minorBidi"/>
        </w:rPr>
      </w:pPr>
      <w:del w:id="861" w:author="User" w:date="2024-06-13T09:09:00Z">
        <w:r w:rsidRPr="00B138F3" w:rsidDel="00815061">
          <w:rPr>
            <w:rStyle w:val="Strong"/>
            <w:rFonts w:ascii="GHEA Grapalat" w:hAnsi="GHEA Grapalat"/>
            <w:sz w:val="20"/>
            <w:szCs w:val="20"/>
            <w:lang w:val="hy-AM"/>
          </w:rPr>
          <w:tab/>
        </w:r>
        <w:r w:rsidRPr="00B138F3" w:rsidDel="00815061">
          <w:rPr>
            <w:rFonts w:eastAsiaTheme="minorHAnsi" w:cstheme="minorBidi"/>
          </w:rPr>
          <w:delText xml:space="preserve"> </w:delText>
        </w:r>
      </w:del>
    </w:p>
    <w:p w:rsidR="007B3F5F" w:rsidRPr="00B138F3" w:rsidDel="00815061" w:rsidRDefault="007B3F5F" w:rsidP="007B3F5F">
      <w:pPr>
        <w:pStyle w:val="NormalWeb"/>
        <w:shd w:val="clear" w:color="auto" w:fill="FFFFFF"/>
        <w:spacing w:before="0" w:beforeAutospacing="0" w:after="0" w:afterAutospacing="0"/>
        <w:jc w:val="both"/>
        <w:rPr>
          <w:del w:id="862" w:author="User" w:date="2024-06-13T09:09:00Z"/>
          <w:rFonts w:ascii="GHEA Grapalat" w:hAnsi="GHEA Grapalat"/>
          <w:sz w:val="20"/>
          <w:szCs w:val="20"/>
          <w:lang w:val="hy-AM"/>
        </w:rPr>
      </w:pPr>
      <w:del w:id="863" w:author="User" w:date="2024-06-13T09:09:00Z">
        <w:r w:rsidRPr="00B138F3" w:rsidDel="00815061">
          <w:rPr>
            <w:rFonts w:ascii="GHEA Grapalat" w:eastAsiaTheme="minorHAnsi" w:hAnsi="GHEA Grapalat" w:cstheme="minorBidi"/>
          </w:rPr>
          <w:delText xml:space="preserve">организованной </w:delText>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lang w:val="hy-AM"/>
          </w:rPr>
          <w:delText xml:space="preserve"> </w:delText>
        </w:r>
        <w:r w:rsidRPr="00B138F3" w:rsidDel="00815061">
          <w:rPr>
            <w:rFonts w:ascii="GHEA Grapalat" w:eastAsiaTheme="minorHAnsi" w:hAnsi="GHEA Grapalat" w:cstheme="minorBidi"/>
          </w:rPr>
          <w:delText xml:space="preserve"> (далее-бенефициар) </w:delText>
        </w:r>
      </w:del>
    </w:p>
    <w:p w:rsidR="007B3F5F" w:rsidRPr="00B138F3" w:rsidDel="00815061" w:rsidRDefault="007B3F5F" w:rsidP="007B3F5F">
      <w:pPr>
        <w:pStyle w:val="NormalWeb"/>
        <w:shd w:val="clear" w:color="auto" w:fill="FFFFFF"/>
        <w:spacing w:before="0" w:beforeAutospacing="0" w:after="0" w:afterAutospacing="0"/>
        <w:ind w:left="1276" w:firstLine="708"/>
        <w:rPr>
          <w:del w:id="864" w:author="User" w:date="2024-06-13T09:09:00Z"/>
          <w:rFonts w:ascii="GHEA Grapalat" w:eastAsiaTheme="minorHAnsi" w:hAnsi="GHEA Grapalat" w:cstheme="minorBidi"/>
          <w:b/>
          <w:sz w:val="18"/>
          <w:szCs w:val="18"/>
        </w:rPr>
      </w:pPr>
      <w:del w:id="865" w:author="User" w:date="2024-06-13T09:09:00Z">
        <w:r w:rsidRPr="00B138F3" w:rsidDel="00815061">
          <w:rPr>
            <w:rFonts w:ascii="GHEA Grapalat" w:hAnsi="GHEA Grapalat" w:cs="Sylfaen"/>
            <w:vertAlign w:val="superscript"/>
          </w:rPr>
          <w:delText xml:space="preserve">                         </w:delText>
        </w:r>
        <w:r w:rsidRPr="00B138F3" w:rsidDel="00815061">
          <w:rPr>
            <w:rStyle w:val="Strong"/>
            <w:rFonts w:ascii="GHEA Grapalat" w:hAnsi="GHEA Grapalat"/>
            <w:b w:val="0"/>
            <w:sz w:val="18"/>
            <w:szCs w:val="18"/>
          </w:rPr>
          <w:delText>наименование заказчика</w:delText>
        </w:r>
        <w:r w:rsidRPr="00B138F3" w:rsidDel="00815061">
          <w:rPr>
            <w:rFonts w:ascii="GHEA Grapalat" w:eastAsiaTheme="minorHAnsi" w:hAnsi="GHEA Grapalat" w:cstheme="minorBidi"/>
            <w:b/>
            <w:sz w:val="18"/>
            <w:szCs w:val="18"/>
          </w:rPr>
          <w:delText xml:space="preserve"> </w:delText>
        </w:r>
      </w:del>
    </w:p>
    <w:p w:rsidR="007B3F5F" w:rsidRPr="00B138F3" w:rsidDel="00815061" w:rsidRDefault="007B3F5F" w:rsidP="007B3F5F">
      <w:pPr>
        <w:pStyle w:val="NormalWeb"/>
        <w:shd w:val="clear" w:color="auto" w:fill="FFFFFF"/>
        <w:spacing w:before="0" w:beforeAutospacing="0" w:after="0" w:afterAutospacing="0"/>
        <w:rPr>
          <w:del w:id="866" w:author="User" w:date="2024-06-13T09:09:00Z"/>
          <w:rFonts w:ascii="GHEA Grapalat" w:hAnsi="GHEA Grapalat" w:cs="Sylfaen"/>
          <w:vertAlign w:val="superscript"/>
        </w:rPr>
      </w:pPr>
      <w:del w:id="867" w:author="User" w:date="2024-06-13T09:09:00Z">
        <w:r w:rsidRPr="00B138F3" w:rsidDel="00815061">
          <w:rPr>
            <w:rFonts w:ascii="GHEA Grapalat" w:eastAsiaTheme="minorHAnsi" w:hAnsi="GHEA Grapalat" w:cstheme="minorBidi"/>
          </w:rPr>
          <w:delText>процедуры  закупок под кодом ____________________.</w:delText>
        </w:r>
      </w:del>
    </w:p>
    <w:p w:rsidR="007B3F5F" w:rsidRPr="00B138F3" w:rsidDel="00815061" w:rsidRDefault="007B3F5F" w:rsidP="007B3F5F">
      <w:pPr>
        <w:pStyle w:val="NormalWeb"/>
        <w:shd w:val="clear" w:color="auto" w:fill="FFFFFF"/>
        <w:spacing w:before="0" w:beforeAutospacing="0" w:after="0" w:afterAutospacing="0"/>
        <w:jc w:val="both"/>
        <w:rPr>
          <w:del w:id="868" w:author="User" w:date="2024-06-13T09:09:00Z"/>
          <w:rFonts w:ascii="GHEA Grapalat" w:eastAsiaTheme="minorHAnsi" w:hAnsi="GHEA Grapalat" w:cstheme="minorBidi"/>
          <w:sz w:val="18"/>
          <w:szCs w:val="18"/>
        </w:rPr>
      </w:pPr>
      <w:del w:id="869" w:author="User" w:date="2024-06-13T09:09:00Z">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sz w:val="18"/>
            <w:szCs w:val="18"/>
          </w:rPr>
          <w:delText>код процедуры</w:delText>
        </w:r>
      </w:del>
    </w:p>
    <w:p w:rsidR="007B3F5F" w:rsidRPr="00B138F3" w:rsidDel="00815061" w:rsidRDefault="007B3F5F" w:rsidP="007B3F5F">
      <w:pPr>
        <w:pStyle w:val="NormalWeb"/>
        <w:shd w:val="clear" w:color="auto" w:fill="FFFFFF"/>
        <w:spacing w:before="0" w:beforeAutospacing="0" w:after="0" w:afterAutospacing="0"/>
        <w:jc w:val="both"/>
        <w:rPr>
          <w:del w:id="870" w:author="User" w:date="2024-06-13T09:09:00Z"/>
          <w:rFonts w:ascii="GHEA Grapalat" w:eastAsiaTheme="minorHAnsi" w:hAnsi="GHEA Grapalat" w:cstheme="minorBidi"/>
          <w:lang w:val="hy-AM"/>
        </w:rPr>
      </w:pPr>
      <w:del w:id="871" w:author="User" w:date="2024-06-13T09:09:00Z">
        <w:r w:rsidRPr="00B138F3" w:rsidDel="00815061">
          <w:rPr>
            <w:rFonts w:ascii="GHEA Grapalat" w:eastAsiaTheme="minorHAnsi" w:hAnsi="GHEA Grapalat" w:cstheme="minorBidi"/>
          </w:rPr>
          <w:delText xml:space="preserve">  </w:delText>
        </w:r>
        <w:r w:rsidRPr="00B6601D" w:rsidDel="00815061">
          <w:rPr>
            <w:rFonts w:ascii="GHEA Grapalat" w:eastAsiaTheme="minorHAnsi" w:hAnsi="GHEA Grapalat" w:cstheme="minorBidi"/>
          </w:rPr>
          <w:delText xml:space="preserve">2.  По гарантии </w:delText>
        </w:r>
        <w:r w:rsidRPr="00B6601D" w:rsidDel="00815061">
          <w:rPr>
            <w:rFonts w:ascii="GHEA Grapalat" w:eastAsiaTheme="minorHAnsi" w:hAnsi="GHEA Grapalat" w:cstheme="minorBidi"/>
            <w:lang w:val="hy-AM"/>
          </w:rPr>
          <w:delText>----------------------------------------------------------------------------</w:delText>
        </w:r>
        <w:r w:rsidRPr="00B138F3" w:rsidDel="00815061">
          <w:rPr>
            <w:rFonts w:ascii="GHEA Grapalat" w:eastAsiaTheme="minorHAnsi" w:hAnsi="GHEA Grapalat" w:cstheme="minorBidi"/>
            <w:lang w:val="hy-AM"/>
          </w:rPr>
          <w:delText xml:space="preserve"> </w:delText>
        </w:r>
      </w:del>
    </w:p>
    <w:p w:rsidR="007B3F5F" w:rsidRPr="00B138F3" w:rsidDel="00815061" w:rsidRDefault="007B3F5F" w:rsidP="007B3F5F">
      <w:pPr>
        <w:pStyle w:val="NormalWeb"/>
        <w:shd w:val="clear" w:color="auto" w:fill="FFFFFF"/>
        <w:spacing w:before="0" w:beforeAutospacing="0" w:after="0" w:afterAutospacing="0"/>
        <w:jc w:val="both"/>
        <w:rPr>
          <w:del w:id="872" w:author="User" w:date="2024-06-13T09:09:00Z"/>
          <w:rFonts w:ascii="GHEA Grapalat" w:eastAsiaTheme="minorHAnsi" w:hAnsi="GHEA Grapalat" w:cstheme="minorBidi"/>
          <w:sz w:val="18"/>
          <w:szCs w:val="18"/>
        </w:rPr>
      </w:pPr>
      <w:del w:id="873" w:author="User" w:date="2024-06-13T09:09:00Z">
        <w:r w:rsidRPr="00B138F3" w:rsidDel="00815061">
          <w:rPr>
            <w:rFonts w:ascii="GHEA Grapalat" w:eastAsiaTheme="minorHAnsi" w:hAnsi="GHEA Grapalat" w:cstheme="minorBidi"/>
            <w:sz w:val="18"/>
            <w:szCs w:val="18"/>
          </w:rPr>
          <w:delText xml:space="preserve">                                        </w:delText>
        </w:r>
        <w:r w:rsidRPr="00361EFF" w:rsidDel="00815061">
          <w:rPr>
            <w:rFonts w:ascii="GHEA Grapalat" w:eastAsiaTheme="minorHAnsi" w:hAnsi="GHEA Grapalat" w:cstheme="minorBidi"/>
            <w:sz w:val="18"/>
            <w:szCs w:val="18"/>
          </w:rPr>
          <w:delText xml:space="preserve">наименование </w:delText>
        </w:r>
        <w:r w:rsidR="00C7561C" w:rsidRPr="00361EFF" w:rsidDel="00815061">
          <w:rPr>
            <w:rFonts w:ascii="GHEA Grapalat" w:eastAsiaTheme="minorHAnsi" w:hAnsi="GHEA Grapalat" w:cstheme="minorBidi"/>
            <w:sz w:val="18"/>
            <w:szCs w:val="18"/>
          </w:rPr>
          <w:delText xml:space="preserve">выдающего гарантию </w:delText>
        </w:r>
        <w:r w:rsidRPr="00361EFF" w:rsidDel="00815061">
          <w:rPr>
            <w:rFonts w:ascii="GHEA Grapalat" w:eastAsiaTheme="minorHAnsi" w:hAnsi="GHEA Grapalat" w:cstheme="minorBidi"/>
            <w:sz w:val="18"/>
            <w:szCs w:val="18"/>
          </w:rPr>
          <w:delText>банка</w:delText>
        </w:r>
        <w:r w:rsidR="00C7561C" w:rsidRPr="00361EFF" w:rsidDel="00815061">
          <w:rPr>
            <w:rFonts w:ascii="GHEA Grapalat" w:eastAsiaTheme="minorHAnsi" w:hAnsi="GHEA Grapalat" w:cstheme="minorBidi"/>
            <w:sz w:val="18"/>
            <w:szCs w:val="18"/>
          </w:rPr>
          <w:delText xml:space="preserve"> </w:delText>
        </w:r>
      </w:del>
    </w:p>
    <w:p w:rsidR="007B3F5F" w:rsidRPr="00B138F3" w:rsidDel="00815061" w:rsidRDefault="007B3F5F" w:rsidP="007B3F5F">
      <w:pPr>
        <w:pStyle w:val="NormalWeb"/>
        <w:shd w:val="clear" w:color="auto" w:fill="FFFFFF"/>
        <w:spacing w:before="0" w:beforeAutospacing="0" w:after="0" w:afterAutospacing="0"/>
        <w:jc w:val="both"/>
        <w:rPr>
          <w:del w:id="874" w:author="User" w:date="2024-06-13T09:09:00Z"/>
          <w:rFonts w:ascii="GHEA Grapalat" w:eastAsiaTheme="minorHAnsi" w:hAnsi="GHEA Grapalat" w:cstheme="minorBidi"/>
        </w:rPr>
      </w:pPr>
    </w:p>
    <w:p w:rsidR="007B3F5F" w:rsidRPr="00B138F3" w:rsidDel="00815061" w:rsidRDefault="007B3F5F" w:rsidP="007B3F5F">
      <w:pPr>
        <w:pStyle w:val="NormalWeb"/>
        <w:shd w:val="clear" w:color="auto" w:fill="FFFFFF"/>
        <w:spacing w:before="0" w:beforeAutospacing="0" w:after="0" w:afterAutospacing="0"/>
        <w:jc w:val="both"/>
        <w:rPr>
          <w:del w:id="875" w:author="User" w:date="2024-06-13T09:09:00Z"/>
          <w:rFonts w:ascii="GHEA Grapalat" w:eastAsiaTheme="minorHAnsi" w:hAnsi="GHEA Grapalat" w:cstheme="minorBidi"/>
        </w:rPr>
      </w:pPr>
      <w:del w:id="876" w:author="User" w:date="2024-06-13T09:09:00Z">
        <w:r w:rsidRPr="00B138F3" w:rsidDel="00815061">
          <w:rPr>
            <w:rFonts w:ascii="GHEA Grapalat" w:eastAsiaTheme="minorHAnsi" w:hAnsi="GHEA Grapalat" w:cstheme="minorBidi"/>
          </w:rPr>
          <w:delTex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delText>
        </w:r>
      </w:del>
    </w:p>
    <w:p w:rsidR="007B3F5F" w:rsidRPr="00B138F3" w:rsidDel="00815061" w:rsidRDefault="007B3F5F" w:rsidP="007B3F5F">
      <w:pPr>
        <w:pStyle w:val="NormalWeb"/>
        <w:shd w:val="clear" w:color="auto" w:fill="FFFFFF"/>
        <w:spacing w:before="0" w:beforeAutospacing="0" w:after="0" w:afterAutospacing="0"/>
        <w:jc w:val="both"/>
        <w:rPr>
          <w:del w:id="877" w:author="User" w:date="2024-06-13T09:09:00Z"/>
          <w:rFonts w:ascii="GHEA Grapalat" w:eastAsiaTheme="minorHAnsi" w:hAnsi="GHEA Grapalat" w:cstheme="minorBidi"/>
          <w:sz w:val="18"/>
          <w:szCs w:val="18"/>
        </w:rPr>
      </w:pPr>
      <w:del w:id="878" w:author="User" w:date="2024-06-13T09:09:00Z">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sz w:val="18"/>
            <w:szCs w:val="18"/>
          </w:rPr>
          <w:delText xml:space="preserve">сумма в цифрах и прописью         </w:delText>
        </w:r>
      </w:del>
    </w:p>
    <w:p w:rsidR="007B3F5F" w:rsidRPr="00B138F3" w:rsidDel="00815061" w:rsidRDefault="007B3F5F" w:rsidP="007B3F5F">
      <w:pPr>
        <w:pStyle w:val="NormalWeb"/>
        <w:shd w:val="clear" w:color="auto" w:fill="FFFFFF"/>
        <w:spacing w:before="0" w:beforeAutospacing="0" w:after="0" w:afterAutospacing="0"/>
        <w:jc w:val="both"/>
        <w:rPr>
          <w:del w:id="879" w:author="User" w:date="2024-06-13T09:09:00Z"/>
          <w:rFonts w:ascii="GHEA Grapalat" w:eastAsiaTheme="minorHAnsi" w:hAnsi="GHEA Grapalat" w:cstheme="minorBidi"/>
        </w:rPr>
      </w:pPr>
      <w:del w:id="880" w:author="User" w:date="2024-06-13T09:09:00Z">
        <w:r w:rsidRPr="00B138F3" w:rsidDel="00815061">
          <w:rPr>
            <w:rFonts w:ascii="GHEA Grapalat" w:eastAsiaTheme="minorHAnsi" w:hAnsi="GHEA Grapalat" w:cstheme="minorBidi"/>
          </w:rPr>
          <w:delText xml:space="preserve">гарантии) в течение </w:delText>
        </w:r>
        <w:r w:rsidR="00ED62EA" w:rsidDel="00815061">
          <w:rPr>
            <w:rFonts w:ascii="GHEA Grapalat" w:eastAsiaTheme="minorHAnsi" w:hAnsi="GHEA Grapalat" w:cstheme="minorBidi"/>
          </w:rPr>
          <w:delText>пяти</w:delText>
        </w:r>
        <w:r w:rsidRPr="00B138F3" w:rsidDel="00815061">
          <w:rPr>
            <w:rFonts w:ascii="GHEA Grapalat" w:eastAsiaTheme="minorHAnsi" w:hAnsi="GHEA Grapalat" w:cstheme="minorBidi"/>
          </w:rPr>
          <w:delText xml:space="preserve"> рабочих  дней после получения требования. </w:delText>
        </w:r>
      </w:del>
    </w:p>
    <w:p w:rsidR="007B3F5F" w:rsidRPr="00B138F3" w:rsidDel="00815061" w:rsidRDefault="007B3F5F" w:rsidP="007B3F5F">
      <w:pPr>
        <w:pStyle w:val="NormalWeb"/>
        <w:shd w:val="clear" w:color="auto" w:fill="FFFFFF"/>
        <w:spacing w:before="0" w:beforeAutospacing="0" w:after="0" w:afterAutospacing="0"/>
        <w:ind w:firstLine="708"/>
        <w:jc w:val="both"/>
        <w:rPr>
          <w:del w:id="881" w:author="User" w:date="2024-06-13T09:09:00Z"/>
          <w:rFonts w:ascii="GHEA Grapalat" w:eastAsiaTheme="minorHAnsi" w:hAnsi="GHEA Grapalat" w:cstheme="minorBidi"/>
        </w:rPr>
      </w:pPr>
      <w:del w:id="882" w:author="User" w:date="2024-06-13T09:09:00Z">
        <w:r w:rsidRPr="00B138F3" w:rsidDel="00815061">
          <w:rPr>
            <w:rFonts w:ascii="GHEA Grapalat" w:eastAsiaTheme="minorHAnsi" w:hAnsi="GHEA Grapalat" w:cstheme="minorBidi"/>
          </w:rPr>
          <w:delText>Выплата производится посредством перечисления на расчетный счет____________________ бенефициара.</w:delText>
        </w:r>
      </w:del>
    </w:p>
    <w:p w:rsidR="007B3F5F" w:rsidRPr="00B138F3" w:rsidDel="00815061" w:rsidRDefault="007B3F5F" w:rsidP="007B3F5F">
      <w:pPr>
        <w:pStyle w:val="NormalWeb"/>
        <w:shd w:val="clear" w:color="auto" w:fill="FFFFFF"/>
        <w:spacing w:before="0" w:beforeAutospacing="0" w:after="0" w:afterAutospacing="0"/>
        <w:jc w:val="both"/>
        <w:rPr>
          <w:del w:id="883" w:author="User" w:date="2024-06-13T09:09:00Z"/>
          <w:rFonts w:ascii="GHEA Grapalat" w:eastAsiaTheme="minorHAnsi" w:hAnsi="GHEA Grapalat" w:cstheme="minorBidi"/>
          <w:sz w:val="18"/>
          <w:szCs w:val="18"/>
        </w:rPr>
      </w:pPr>
      <w:del w:id="884" w:author="User" w:date="2024-06-13T09:09:00Z">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sz w:val="18"/>
            <w:szCs w:val="18"/>
          </w:rPr>
          <w:delText>расчетный счет</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885" w:author="User" w:date="2024-06-13T09:09:00Z"/>
          <w:rStyle w:val="Strong"/>
          <w:rFonts w:ascii="GHEA Grapalat" w:hAnsi="GHEA Grapalat"/>
          <w:b w:val="0"/>
          <w:bCs w:val="0"/>
          <w:sz w:val="20"/>
          <w:szCs w:val="20"/>
        </w:rPr>
      </w:pPr>
      <w:del w:id="886" w:author="User" w:date="2024-06-13T09:09:00Z">
        <w:r w:rsidRPr="00B138F3" w:rsidDel="00815061">
          <w:rPr>
            <w:rStyle w:val="Strong"/>
            <w:rFonts w:ascii="GHEA Grapalat" w:hAnsi="GHEA Grapalat"/>
            <w:sz w:val="20"/>
            <w:szCs w:val="20"/>
          </w:rPr>
          <w:delText xml:space="preserve">3. </w:delText>
        </w:r>
        <w:r w:rsidRPr="00B138F3" w:rsidDel="00815061">
          <w:rPr>
            <w:rFonts w:ascii="GHEA Grapalat" w:eastAsiaTheme="minorHAnsi" w:hAnsi="GHEA Grapalat" w:cstheme="minorBidi"/>
          </w:rPr>
          <w:delText>Настоящая гарантия является безотзывной.</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887" w:author="User" w:date="2024-06-13T09:09:00Z"/>
          <w:rStyle w:val="Strong"/>
          <w:rFonts w:ascii="GHEA Grapalat" w:hAnsi="GHEA Grapalat"/>
          <w:b w:val="0"/>
          <w:bCs w:val="0"/>
          <w:sz w:val="20"/>
          <w:szCs w:val="20"/>
        </w:rPr>
      </w:pPr>
    </w:p>
    <w:p w:rsidR="007B3F5F" w:rsidRPr="00B138F3" w:rsidDel="00815061" w:rsidRDefault="007B3F5F" w:rsidP="007B3F5F">
      <w:pPr>
        <w:pStyle w:val="NormalWeb"/>
        <w:shd w:val="clear" w:color="auto" w:fill="FFFFFF"/>
        <w:spacing w:before="0" w:beforeAutospacing="0" w:after="0" w:afterAutospacing="0"/>
        <w:ind w:firstLine="375"/>
        <w:jc w:val="both"/>
        <w:rPr>
          <w:del w:id="888" w:author="User" w:date="2024-06-13T09:09:00Z"/>
          <w:rFonts w:ascii="GHEA Grapalat" w:eastAsiaTheme="minorHAnsi" w:hAnsi="GHEA Grapalat" w:cstheme="minorBidi"/>
        </w:rPr>
      </w:pPr>
      <w:del w:id="889" w:author="User" w:date="2024-06-13T09:09:00Z">
        <w:r w:rsidRPr="00B138F3" w:rsidDel="00815061">
          <w:rPr>
            <w:rFonts w:ascii="GHEA Grapalat" w:eastAsiaTheme="minorHAnsi" w:hAnsi="GHEA Grapalat" w:cstheme="minorBidi"/>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rsidR="0053597C" w:rsidRPr="00D66198" w:rsidDel="00815061" w:rsidRDefault="0053597C" w:rsidP="0053597C">
      <w:pPr>
        <w:pStyle w:val="NormalWeb"/>
        <w:shd w:val="clear" w:color="auto" w:fill="FFFFFF"/>
        <w:ind w:firstLine="374"/>
        <w:contextualSpacing/>
        <w:jc w:val="both"/>
        <w:rPr>
          <w:del w:id="890" w:author="User" w:date="2024-06-13T09:09:00Z"/>
          <w:rFonts w:ascii="GHEA Grapalat" w:eastAsiaTheme="minorHAnsi" w:hAnsi="GHEA Grapalat" w:cstheme="minorBidi"/>
        </w:rPr>
      </w:pPr>
      <w:del w:id="891" w:author="User" w:date="2024-06-13T09:09:00Z">
        <w:r w:rsidRPr="00D66198" w:rsidDel="00815061">
          <w:rPr>
            <w:rFonts w:ascii="GHEA Grapalat" w:eastAsiaTheme="minorHAnsi" w:hAnsi="GHEA Grapalat" w:cstheme="minorBidi"/>
          </w:rPr>
          <w:delText xml:space="preserve">5. Гарантия действует </w:delText>
        </w:r>
        <w:r w:rsidR="00B31A63" w:rsidDel="00815061">
          <w:rPr>
            <w:rFonts w:ascii="GHEA Grapalat" w:eastAsiaTheme="minorHAnsi" w:hAnsi="GHEA Grapalat" w:cstheme="minorBidi"/>
          </w:rPr>
          <w:delText xml:space="preserve">с момента выпуска и в силе  </w:delText>
        </w:r>
        <w:r w:rsidRPr="00D66198" w:rsidDel="00815061">
          <w:rPr>
            <w:rFonts w:ascii="GHEA Grapalat" w:eastAsiaTheme="minorHAnsi" w:hAnsi="GHEA Grapalat" w:cstheme="minorBidi"/>
          </w:rPr>
          <w:delText xml:space="preserve">со дня вступления в силу договора под кодом N________________________ заключаемого  между  </w:delText>
        </w:r>
      </w:del>
    </w:p>
    <w:p w:rsidR="0053597C" w:rsidRPr="00D66198" w:rsidDel="00815061" w:rsidRDefault="00B31A63" w:rsidP="0053597C">
      <w:pPr>
        <w:pStyle w:val="NormalWeb"/>
        <w:shd w:val="clear" w:color="auto" w:fill="FFFFFF"/>
        <w:ind w:firstLine="374"/>
        <w:contextualSpacing/>
        <w:jc w:val="both"/>
        <w:rPr>
          <w:del w:id="892" w:author="User" w:date="2024-06-13T09:09:00Z"/>
          <w:rFonts w:ascii="GHEA Grapalat" w:eastAsiaTheme="minorHAnsi" w:hAnsi="GHEA Grapalat" w:cstheme="minorBidi"/>
        </w:rPr>
      </w:pPr>
      <w:del w:id="893" w:author="User" w:date="2024-06-13T09:09:00Z">
        <w:r w:rsidDel="00815061">
          <w:rPr>
            <w:rFonts w:ascii="GHEA Grapalat" w:eastAsiaTheme="minorHAnsi" w:hAnsi="GHEA Grapalat" w:cstheme="minorBidi"/>
            <w:sz w:val="18"/>
            <w:szCs w:val="18"/>
          </w:rPr>
          <w:delText xml:space="preserve">                                       </w:delText>
        </w:r>
        <w:r w:rsidR="0053597C" w:rsidRPr="00D66198" w:rsidDel="00815061">
          <w:rPr>
            <w:rFonts w:ascii="GHEA Grapalat" w:eastAsiaTheme="minorHAnsi" w:hAnsi="GHEA Grapalat" w:cstheme="minorBidi"/>
            <w:sz w:val="18"/>
            <w:szCs w:val="18"/>
          </w:rPr>
          <w:delText>номер заключаемого договара</w:delText>
        </w:r>
      </w:del>
    </w:p>
    <w:p w:rsidR="0053597C" w:rsidRPr="00D66198" w:rsidDel="00815061" w:rsidRDefault="0053597C" w:rsidP="0053597C">
      <w:pPr>
        <w:pStyle w:val="NormalWeb"/>
        <w:shd w:val="clear" w:color="auto" w:fill="FFFFFF"/>
        <w:ind w:firstLine="374"/>
        <w:contextualSpacing/>
        <w:jc w:val="both"/>
        <w:rPr>
          <w:del w:id="894" w:author="User" w:date="2024-06-13T09:09:00Z"/>
          <w:rFonts w:ascii="GHEA Grapalat" w:eastAsiaTheme="minorHAnsi" w:hAnsi="GHEA Grapalat" w:cstheme="minorBidi"/>
        </w:rPr>
      </w:pPr>
    </w:p>
    <w:p w:rsidR="0053597C" w:rsidRPr="00D66198" w:rsidDel="00815061" w:rsidRDefault="00B31A63" w:rsidP="0053597C">
      <w:pPr>
        <w:pStyle w:val="NormalWeb"/>
        <w:shd w:val="clear" w:color="auto" w:fill="FFFFFF"/>
        <w:contextualSpacing/>
        <w:jc w:val="both"/>
        <w:rPr>
          <w:del w:id="895" w:author="User" w:date="2024-06-13T09:09:00Z"/>
          <w:rFonts w:ascii="GHEA Grapalat" w:eastAsiaTheme="minorHAnsi" w:hAnsi="GHEA Grapalat" w:cstheme="minorBidi"/>
          <w:lang w:val="hy-AM"/>
        </w:rPr>
      </w:pPr>
      <w:del w:id="896" w:author="User" w:date="2024-06-13T09:09:00Z">
        <w:r w:rsidRPr="00D66198" w:rsidDel="00815061">
          <w:rPr>
            <w:rFonts w:ascii="GHEA Grapalat" w:eastAsiaTheme="minorHAnsi" w:hAnsi="GHEA Grapalat" w:cstheme="minorBidi"/>
          </w:rPr>
          <w:delText xml:space="preserve">бенефициаром и принципалом    </w:delText>
        </w:r>
        <w:r w:rsidR="0053597C" w:rsidRPr="00D66198" w:rsidDel="00815061">
          <w:rPr>
            <w:rFonts w:ascii="GHEA Grapalat" w:eastAsiaTheme="minorHAnsi" w:hAnsi="GHEA Grapalat" w:cstheme="minorBidi"/>
          </w:rPr>
          <w:delText xml:space="preserve">и  действует </w:delText>
        </w:r>
        <w:r w:rsidR="0053597C" w:rsidRPr="00D66198" w:rsidDel="00815061">
          <w:rPr>
            <w:rFonts w:ascii="GHEA Grapalat" w:eastAsiaTheme="minorHAnsi" w:hAnsi="GHEA Grapalat" w:cstheme="minorBidi"/>
            <w:lang w:val="hy-AM"/>
          </w:rPr>
          <w:delText xml:space="preserve"> </w:delText>
        </w:r>
        <w:r w:rsidR="0053597C" w:rsidRPr="00D66198" w:rsidDel="00815061">
          <w:rPr>
            <w:rFonts w:ascii="GHEA Grapalat" w:eastAsiaTheme="minorHAnsi" w:hAnsi="GHEA Grapalat" w:cstheme="minorBidi"/>
          </w:rPr>
          <w:delText>в</w:delText>
        </w:r>
        <w:r w:rsidR="0053597C" w:rsidRPr="00D66198" w:rsidDel="00815061">
          <w:rPr>
            <w:rFonts w:ascii="GHEA Grapalat" w:hAnsi="GHEA Grapalat"/>
          </w:rPr>
          <w:delText>ключительно</w:delText>
        </w:r>
        <w:r w:rsidR="0053597C" w:rsidRPr="00D66198" w:rsidDel="00815061">
          <w:rPr>
            <w:rFonts w:ascii="GHEA Grapalat" w:eastAsiaTheme="minorHAnsi" w:hAnsi="GHEA Grapalat" w:cstheme="minorBidi"/>
          </w:rPr>
          <w:delText xml:space="preserve"> </w:delText>
        </w:r>
        <w:r w:rsidR="0053597C" w:rsidRPr="00D66198" w:rsidDel="00815061">
          <w:rPr>
            <w:rFonts w:ascii="GHEA Grapalat" w:eastAsiaTheme="minorHAnsi" w:hAnsi="GHEA Grapalat" w:cstheme="minorBidi"/>
            <w:lang w:val="hy-AM"/>
          </w:rPr>
          <w:delText xml:space="preserve"> </w:delText>
        </w:r>
        <w:r w:rsidR="0053597C" w:rsidRPr="00D66198" w:rsidDel="00815061">
          <w:rPr>
            <w:rFonts w:ascii="GHEA Grapalat" w:eastAsiaTheme="minorHAnsi" w:hAnsi="GHEA Grapalat" w:cstheme="minorBidi"/>
          </w:rPr>
          <w:delText xml:space="preserve">до </w:delText>
        </w:r>
        <w:r w:rsidR="0053597C" w:rsidRPr="00D66198" w:rsidDel="00815061">
          <w:rPr>
            <w:rFonts w:ascii="GHEA Grapalat" w:eastAsiaTheme="minorHAnsi" w:hAnsi="GHEA Grapalat" w:cstheme="minorBidi"/>
            <w:lang w:val="hy-AM"/>
          </w:rPr>
          <w:delText xml:space="preserve"> </w:delText>
        </w:r>
        <w:r w:rsidR="0053597C" w:rsidRPr="00D66198" w:rsidDel="00815061">
          <w:rPr>
            <w:rFonts w:ascii="GHEA Grapalat" w:eastAsiaTheme="minorHAnsi" w:hAnsi="GHEA Grapalat" w:cstheme="minorBidi"/>
          </w:rPr>
          <w:delText xml:space="preserve">девяностого </w:delText>
        </w:r>
        <w:r w:rsidR="0053597C" w:rsidRPr="00D66198" w:rsidDel="00815061">
          <w:rPr>
            <w:rFonts w:ascii="GHEA Grapalat" w:eastAsiaTheme="minorHAnsi" w:hAnsi="GHEA Grapalat" w:cstheme="minorBidi"/>
            <w:lang w:val="hy-AM"/>
          </w:rPr>
          <w:delText xml:space="preserve"> </w:delText>
        </w:r>
        <w:r w:rsidR="0053597C" w:rsidRPr="00D66198" w:rsidDel="00815061">
          <w:rPr>
            <w:rFonts w:ascii="GHEA Grapalat" w:eastAsiaTheme="minorHAnsi" w:hAnsi="GHEA Grapalat" w:cstheme="minorBidi"/>
          </w:rPr>
          <w:delText xml:space="preserve">рабочего </w:delText>
        </w:r>
        <w:r w:rsidR="0053597C" w:rsidRPr="00D66198" w:rsidDel="00815061">
          <w:rPr>
            <w:rFonts w:ascii="GHEA Grapalat" w:eastAsiaTheme="minorHAnsi" w:hAnsi="GHEA Grapalat" w:cstheme="minorBidi"/>
            <w:lang w:val="hy-AM"/>
          </w:rPr>
          <w:delText xml:space="preserve"> </w:delText>
        </w:r>
        <w:r w:rsidR="0053597C" w:rsidRPr="00D66198" w:rsidDel="00815061">
          <w:rPr>
            <w:rFonts w:ascii="GHEA Grapalat" w:eastAsiaTheme="minorHAnsi" w:hAnsi="GHEA Grapalat" w:cstheme="minorBidi"/>
          </w:rPr>
          <w:delText>дня</w:delText>
        </w:r>
        <w:r w:rsidR="0053597C" w:rsidRPr="00D66198" w:rsidDel="00815061">
          <w:rPr>
            <w:rFonts w:ascii="GHEA Grapalat" w:eastAsiaTheme="minorHAnsi" w:hAnsi="GHEA Grapalat" w:cstheme="minorBidi"/>
            <w:lang w:val="hy-AM"/>
          </w:rPr>
          <w:delText xml:space="preserve">   </w:delText>
        </w:r>
        <w:r w:rsidR="0053597C" w:rsidRPr="00D66198" w:rsidDel="00815061">
          <w:rPr>
            <w:rFonts w:ascii="GHEA Grapalat" w:eastAsiaTheme="minorHAnsi" w:hAnsi="GHEA Grapalat" w:cstheme="minorBidi"/>
          </w:rPr>
          <w:delText xml:space="preserve">следующего за днем </w:delText>
        </w:r>
      </w:del>
    </w:p>
    <w:p w:rsidR="0053597C" w:rsidRPr="00D66198" w:rsidDel="00815061" w:rsidRDefault="0053597C" w:rsidP="0053597C">
      <w:pPr>
        <w:pStyle w:val="NormalWeb"/>
        <w:shd w:val="clear" w:color="auto" w:fill="FFFFFF"/>
        <w:contextualSpacing/>
        <w:jc w:val="both"/>
        <w:rPr>
          <w:del w:id="897" w:author="User" w:date="2024-06-13T09:09:00Z"/>
          <w:rFonts w:ascii="GHEA Grapalat" w:eastAsiaTheme="minorHAnsi" w:hAnsi="GHEA Grapalat" w:cstheme="minorBidi"/>
          <w:sz w:val="18"/>
          <w:szCs w:val="18"/>
          <w:lang w:val="hy-AM"/>
        </w:rPr>
      </w:pPr>
    </w:p>
    <w:p w:rsidR="0053597C" w:rsidRPr="00D66198" w:rsidDel="00815061" w:rsidRDefault="0053597C" w:rsidP="001E7BA9">
      <w:pPr>
        <w:pStyle w:val="NormalWeb"/>
        <w:shd w:val="clear" w:color="auto" w:fill="FFFFFF"/>
        <w:contextualSpacing/>
        <w:jc w:val="center"/>
        <w:rPr>
          <w:del w:id="898" w:author="User" w:date="2024-06-13T09:09:00Z"/>
          <w:rFonts w:eastAsiaTheme="minorHAnsi" w:cstheme="minorBidi"/>
        </w:rPr>
      </w:pPr>
      <w:del w:id="899" w:author="User" w:date="2024-06-13T09:09:00Z">
        <w:r w:rsidRPr="00D66198" w:rsidDel="00815061">
          <w:rPr>
            <w:rFonts w:ascii="GHEA Grapalat" w:eastAsiaTheme="minorHAnsi" w:hAnsi="GHEA Grapalat" w:cstheme="minorBidi"/>
            <w:lang w:val="hy-AM"/>
          </w:rPr>
          <w:delText>--------------------------------------------------------</w:delText>
        </w:r>
        <w:r w:rsidRPr="00D66198" w:rsidDel="00815061">
          <w:rPr>
            <w:rFonts w:ascii="GHEA Grapalat" w:eastAsiaTheme="minorHAnsi" w:hAnsi="GHEA Grapalat" w:cstheme="minorBidi"/>
          </w:rPr>
          <w:delText>------------------</w:delText>
        </w:r>
        <w:r w:rsidRPr="00D66198" w:rsidDel="00815061">
          <w:rPr>
            <w:rFonts w:ascii="GHEA Grapalat" w:eastAsiaTheme="minorHAnsi" w:hAnsi="GHEA Grapalat" w:cstheme="minorBidi"/>
            <w:lang w:val="hy-AM"/>
          </w:rPr>
          <w:delText>----------------------</w:delText>
        </w:r>
        <w:r w:rsidRPr="00D66198" w:rsidDel="00815061">
          <w:rPr>
            <w:rFonts w:eastAsiaTheme="minorHAnsi" w:cstheme="minorBidi"/>
          </w:rPr>
          <w:delText xml:space="preserve"> </w:delText>
        </w:r>
        <w:r w:rsidRPr="00D66198" w:rsidDel="00815061">
          <w:rPr>
            <w:rFonts w:eastAsiaTheme="minorHAnsi" w:cstheme="minorBidi"/>
            <w:lang w:val="hy-AM"/>
          </w:rPr>
          <w:delText>.</w:delText>
        </w:r>
        <w:r w:rsidRPr="00D66198" w:rsidDel="00815061">
          <w:rPr>
            <w:rFonts w:eastAsiaTheme="minorHAnsi" w:cstheme="minorBidi"/>
          </w:rPr>
          <w:delText xml:space="preserve">           </w:delText>
        </w:r>
        <w:r w:rsidRPr="00D66198" w:rsidDel="00815061">
          <w:rPr>
            <w:rFonts w:ascii="GHEA Grapalat" w:hAnsi="GHEA Grapalat"/>
            <w:sz w:val="16"/>
            <w:szCs w:val="16"/>
          </w:rPr>
          <w:delText>крайний срок</w:delText>
        </w:r>
        <w:r w:rsidRPr="00D66198" w:rsidDel="00815061">
          <w:rPr>
            <w:rFonts w:ascii="GHEA Grapalat" w:eastAsiaTheme="minorHAnsi" w:hAnsi="GHEA Grapalat" w:cstheme="minorBidi"/>
            <w:sz w:val="16"/>
            <w:szCs w:val="16"/>
          </w:rPr>
          <w:delText xml:space="preserve"> поставки товаров</w:delText>
        </w:r>
        <w:r w:rsidRPr="00D66198" w:rsidDel="00815061">
          <w:rPr>
            <w:rFonts w:ascii="GHEA Grapalat" w:eastAsiaTheme="minorHAnsi" w:hAnsi="GHEA Grapalat" w:cstheme="minorBidi"/>
            <w:sz w:val="16"/>
            <w:szCs w:val="16"/>
            <w:lang w:val="hy-AM"/>
          </w:rPr>
          <w:delText>, предусмотренн</w:delText>
        </w:r>
        <w:r w:rsidRPr="00D66198" w:rsidDel="00815061">
          <w:rPr>
            <w:rFonts w:ascii="GHEA Grapalat" w:eastAsiaTheme="minorHAnsi" w:hAnsi="GHEA Grapalat" w:cstheme="minorBidi"/>
            <w:sz w:val="16"/>
            <w:szCs w:val="16"/>
          </w:rPr>
          <w:delText xml:space="preserve">ый </w:delText>
        </w:r>
        <w:r w:rsidRPr="00D66198" w:rsidDel="00815061">
          <w:rPr>
            <w:rFonts w:ascii="GHEA Grapalat" w:eastAsiaTheme="minorHAnsi" w:hAnsi="GHEA Grapalat" w:cstheme="minorBidi"/>
            <w:sz w:val="16"/>
            <w:szCs w:val="16"/>
            <w:lang w:val="hy-AM"/>
          </w:rPr>
          <w:delText>заключаемым договором</w:delText>
        </w:r>
      </w:del>
    </w:p>
    <w:p w:rsidR="008E15C3" w:rsidDel="00815061" w:rsidRDefault="0053597C" w:rsidP="0053597C">
      <w:pPr>
        <w:pStyle w:val="NormalWeb"/>
        <w:shd w:val="clear" w:color="auto" w:fill="FFFFFF"/>
        <w:contextualSpacing/>
        <w:jc w:val="both"/>
        <w:rPr>
          <w:del w:id="900" w:author="User" w:date="2024-06-13T09:09:00Z"/>
          <w:rFonts w:ascii="GHEA Grapalat" w:eastAsiaTheme="minorHAnsi" w:hAnsi="GHEA Grapalat" w:cstheme="minorBidi"/>
        </w:rPr>
      </w:pPr>
      <w:del w:id="901" w:author="User" w:date="2024-06-13T09:09:00Z">
        <w:r w:rsidRPr="00D66198" w:rsidDel="00815061">
          <w:rPr>
            <w:rFonts w:ascii="GHEA Grapalat" w:eastAsiaTheme="minorHAnsi" w:hAnsi="GHEA Grapalat" w:cstheme="minorBidi"/>
          </w:rPr>
          <w:delText>В день предоставления гарантии лицо, выдающее гарантию, с официального адреса</w:delText>
        </w:r>
        <w:r w:rsidRPr="00D66198" w:rsidDel="00815061">
          <w:rPr>
            <w:rFonts w:ascii="GHEA Grapalat" w:eastAsiaTheme="minorHAnsi" w:hAnsi="GHEA Grapalat" w:cstheme="minorBidi"/>
            <w:lang w:val="hy-AM"/>
          </w:rPr>
          <w:delText xml:space="preserve"> </w:delText>
        </w:r>
        <w:r w:rsidRPr="00D66198" w:rsidDel="00815061">
          <w:rPr>
            <w:rFonts w:ascii="GHEA Grapalat" w:eastAsiaTheme="minorHAnsi" w:hAnsi="GHEA Grapalat" w:cstheme="minorBidi"/>
          </w:rPr>
          <w:delTex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delText>
        </w:r>
        <w:r w:rsidR="008E15C3" w:rsidDel="00815061">
          <w:rPr>
            <w:rFonts w:ascii="GHEA Grapalat" w:eastAsiaTheme="minorHAnsi" w:hAnsi="GHEA Grapalat" w:cstheme="minorBidi"/>
          </w:rPr>
          <w:delText>-----------------------------------------------------------------</w:delText>
        </w:r>
      </w:del>
    </w:p>
    <w:p w:rsidR="008E15C3" w:rsidDel="00815061" w:rsidRDefault="008E15C3" w:rsidP="008E15C3">
      <w:pPr>
        <w:pStyle w:val="NormalWeb"/>
        <w:shd w:val="clear" w:color="auto" w:fill="FFFFFF"/>
        <w:contextualSpacing/>
        <w:jc w:val="center"/>
        <w:rPr>
          <w:del w:id="902" w:author="User" w:date="2024-06-13T09:09:00Z"/>
          <w:rFonts w:ascii="GHEA Grapalat" w:eastAsiaTheme="minorHAnsi" w:hAnsi="GHEA Grapalat" w:cstheme="minorBidi"/>
        </w:rPr>
      </w:pPr>
      <w:del w:id="903" w:author="User" w:date="2024-06-13T09:09:00Z">
        <w:r w:rsidDel="00815061">
          <w:rPr>
            <w:rStyle w:val="Strong"/>
            <w:b w:val="0"/>
            <w:bCs w:val="0"/>
            <w:sz w:val="20"/>
            <w:szCs w:val="20"/>
          </w:rPr>
          <w:delText xml:space="preserve">                                                     адрес эл. почты секретаря</w:delText>
        </w:r>
      </w:del>
    </w:p>
    <w:p w:rsidR="0053597C" w:rsidRPr="00D66198" w:rsidDel="00815061" w:rsidRDefault="0053597C" w:rsidP="0053597C">
      <w:pPr>
        <w:pStyle w:val="NormalWeb"/>
        <w:shd w:val="clear" w:color="auto" w:fill="FFFFFF"/>
        <w:contextualSpacing/>
        <w:jc w:val="both"/>
        <w:rPr>
          <w:del w:id="904" w:author="User" w:date="2024-06-13T09:09:00Z"/>
          <w:rFonts w:ascii="GHEA Grapalat" w:eastAsiaTheme="minorHAnsi" w:hAnsi="GHEA Grapalat" w:cstheme="minorBidi"/>
        </w:rPr>
      </w:pPr>
      <w:del w:id="905" w:author="User" w:date="2024-06-13T09:09:00Z">
        <w:r w:rsidRPr="00D66198" w:rsidDel="00815061">
          <w:rPr>
            <w:rFonts w:ascii="GHEA Grapalat" w:eastAsiaTheme="minorHAnsi" w:hAnsi="GHEA Grapalat" w:cstheme="minorBidi"/>
          </w:rPr>
          <w:delText>указанный в приглашении к процедуре закупок, организованной под кодом упомянутым в пункте 1 настоящей гарантии</w:delText>
        </w:r>
        <w:r w:rsidRPr="00D66198" w:rsidDel="00815061">
          <w:rPr>
            <w:rFonts w:ascii="GHEA Grapalat" w:eastAsiaTheme="minorHAnsi" w:hAnsi="GHEA Grapalat" w:cstheme="minorBidi"/>
            <w:lang w:val="hy-AM"/>
          </w:rPr>
          <w:delText>.</w:delText>
        </w:r>
        <w:r w:rsidRPr="00D66198" w:rsidDel="00815061">
          <w:rPr>
            <w:rFonts w:ascii="GHEA Grapalat" w:eastAsiaTheme="minorHAnsi" w:hAnsi="GHEA Grapalat" w:cstheme="minorBidi"/>
          </w:rPr>
          <w:delText xml:space="preserve"> </w:delText>
        </w:r>
      </w:del>
    </w:p>
    <w:p w:rsidR="007B3F5F" w:rsidRPr="00D66198" w:rsidDel="00815061" w:rsidRDefault="007B3F5F" w:rsidP="007B3F5F">
      <w:pPr>
        <w:pStyle w:val="NormalWeb"/>
        <w:shd w:val="clear" w:color="auto" w:fill="FFFFFF"/>
        <w:spacing w:before="0" w:beforeAutospacing="0" w:after="0" w:afterAutospacing="0"/>
        <w:ind w:firstLine="375"/>
        <w:jc w:val="both"/>
        <w:rPr>
          <w:del w:id="906" w:author="User" w:date="2024-06-13T09:09:00Z"/>
          <w:rStyle w:val="Strong"/>
          <w:rFonts w:ascii="GHEA Grapalat" w:hAnsi="GHEA Grapalat"/>
          <w:b w:val="0"/>
          <w:bCs w:val="0"/>
          <w:sz w:val="20"/>
          <w:szCs w:val="20"/>
        </w:rPr>
      </w:pPr>
    </w:p>
    <w:p w:rsidR="007B3F5F" w:rsidRPr="00B138F3" w:rsidDel="00815061" w:rsidRDefault="007B3F5F" w:rsidP="007B3F5F">
      <w:pPr>
        <w:pStyle w:val="NormalWeb"/>
        <w:shd w:val="clear" w:color="auto" w:fill="FFFFFF"/>
        <w:spacing w:before="0" w:beforeAutospacing="0" w:after="0" w:afterAutospacing="0"/>
        <w:ind w:firstLine="375"/>
        <w:jc w:val="both"/>
        <w:rPr>
          <w:del w:id="907" w:author="User" w:date="2024-06-13T09:09:00Z"/>
          <w:rFonts w:ascii="GHEA Grapalat" w:eastAsiaTheme="minorHAnsi" w:hAnsi="GHEA Grapalat" w:cstheme="minorBidi"/>
        </w:rPr>
      </w:pPr>
      <w:del w:id="908" w:author="User" w:date="2024-06-13T09:09:00Z">
        <w:r w:rsidRPr="00B138F3" w:rsidDel="00815061">
          <w:rPr>
            <w:rFonts w:ascii="GHEA Grapalat" w:eastAsiaTheme="minorHAnsi" w:hAnsi="GHEA Grapalat" w:cstheme="minorBidi"/>
          </w:rPr>
          <w:delText>6. Бенефициар предъявляет требование лицу, дающему гарантию, в письменной форме. К требованию прилагаются следующие документы:</w:delText>
        </w:r>
      </w:del>
    </w:p>
    <w:p w:rsidR="007B3F5F" w:rsidRPr="00B138F3" w:rsidDel="00815061" w:rsidRDefault="007B3F5F" w:rsidP="007B3F5F">
      <w:pPr>
        <w:pStyle w:val="NormalWeb"/>
        <w:shd w:val="clear" w:color="auto" w:fill="FFFFFF"/>
        <w:ind w:firstLine="374"/>
        <w:contextualSpacing/>
        <w:jc w:val="both"/>
        <w:rPr>
          <w:del w:id="909" w:author="User" w:date="2024-06-13T09:09:00Z"/>
          <w:rFonts w:ascii="GHEA Grapalat" w:eastAsiaTheme="minorHAnsi" w:hAnsi="GHEA Grapalat" w:cstheme="minorBidi"/>
        </w:rPr>
      </w:pPr>
      <w:del w:id="910" w:author="User" w:date="2024-06-13T09:09:00Z">
        <w:r w:rsidRPr="00B138F3" w:rsidDel="00815061">
          <w:rPr>
            <w:rFonts w:ascii="GHEA Grapalat" w:eastAsiaTheme="minorHAnsi" w:hAnsi="GHEA Grapalat" w:cstheme="minorBidi"/>
          </w:rPr>
          <w:delText>1) копии заключенного договора N</w:delText>
        </w:r>
        <w:r w:rsidRPr="00B138F3" w:rsidDel="00815061">
          <w:rPr>
            <w:rFonts w:ascii="GHEA Grapalat" w:eastAsiaTheme="minorHAnsi" w:hAnsi="GHEA Grapalat" w:cstheme="minorBidi"/>
            <w:lang w:val="hy-AM"/>
          </w:rPr>
          <w:delText xml:space="preserve"> </w:delText>
        </w:r>
        <w:r w:rsidRPr="00B138F3" w:rsidDel="00815061">
          <w:rPr>
            <w:rFonts w:ascii="GHEA Grapalat" w:eastAsiaTheme="minorHAnsi" w:hAnsi="GHEA Grapalat" w:cstheme="minorBidi"/>
          </w:rPr>
          <w:delText xml:space="preserve">_____________________, включая </w:delText>
        </w:r>
      </w:del>
    </w:p>
    <w:p w:rsidR="007B3F5F" w:rsidRPr="00B138F3" w:rsidDel="00815061" w:rsidRDefault="007B3F5F" w:rsidP="007B3F5F">
      <w:pPr>
        <w:pStyle w:val="NormalWeb"/>
        <w:shd w:val="clear" w:color="auto" w:fill="FFFFFF"/>
        <w:contextualSpacing/>
        <w:jc w:val="both"/>
        <w:rPr>
          <w:del w:id="911" w:author="User" w:date="2024-06-13T09:09:00Z"/>
          <w:rFonts w:ascii="GHEA Grapalat" w:eastAsiaTheme="minorHAnsi" w:hAnsi="GHEA Grapalat" w:cstheme="minorBidi"/>
          <w:sz w:val="18"/>
          <w:szCs w:val="18"/>
        </w:rPr>
      </w:pPr>
      <w:del w:id="912" w:author="User" w:date="2024-06-13T09:09:00Z">
        <w:r w:rsidRPr="00B138F3" w:rsidDel="00815061">
          <w:rPr>
            <w:rFonts w:eastAsiaTheme="minorHAnsi" w:cstheme="minorBidi"/>
          </w:rPr>
          <w:delText xml:space="preserve">                                                               </w:delText>
        </w:r>
        <w:r w:rsidRPr="00B138F3" w:rsidDel="00815061">
          <w:rPr>
            <w:rFonts w:ascii="GHEA Grapalat" w:eastAsiaTheme="minorHAnsi" w:hAnsi="GHEA Grapalat" w:cstheme="minorBidi"/>
            <w:sz w:val="18"/>
            <w:szCs w:val="18"/>
          </w:rPr>
          <w:delText>номер заключаемого договара</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913" w:author="User" w:date="2024-06-13T09:09:00Z"/>
          <w:rFonts w:ascii="GHEA Grapalat" w:eastAsiaTheme="minorHAnsi" w:hAnsi="GHEA Grapalat" w:cstheme="minorBidi"/>
        </w:rPr>
      </w:pPr>
      <w:del w:id="914" w:author="User" w:date="2024-06-13T09:09:00Z">
        <w:r w:rsidRPr="00B138F3" w:rsidDel="00815061">
          <w:rPr>
            <w:rFonts w:ascii="GHEA Grapalat" w:eastAsiaTheme="minorHAnsi" w:hAnsi="GHEA Grapalat" w:cstheme="minorBidi"/>
          </w:rPr>
          <w:delText>копии внесенных  в него изменений, дополнительных соглашений,</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915" w:author="User" w:date="2024-06-13T09:09:00Z"/>
          <w:rFonts w:ascii="GHEA Grapalat" w:eastAsiaTheme="minorHAnsi" w:hAnsi="GHEA Grapalat" w:cstheme="minorBidi"/>
        </w:rPr>
      </w:pPr>
    </w:p>
    <w:p w:rsidR="007B3F5F" w:rsidRPr="00B138F3" w:rsidDel="00815061" w:rsidRDefault="007B3F5F" w:rsidP="007B3F5F">
      <w:pPr>
        <w:pStyle w:val="NormalWeb"/>
        <w:shd w:val="clear" w:color="auto" w:fill="FFFFFF"/>
        <w:spacing w:before="0" w:beforeAutospacing="0" w:after="0" w:afterAutospacing="0"/>
        <w:ind w:firstLine="375"/>
        <w:jc w:val="both"/>
        <w:rPr>
          <w:del w:id="916" w:author="User" w:date="2024-06-13T09:09:00Z"/>
          <w:rFonts w:ascii="GHEA Grapalat" w:eastAsiaTheme="minorHAnsi" w:hAnsi="GHEA Grapalat" w:cstheme="minorBidi"/>
        </w:rPr>
      </w:pPr>
      <w:del w:id="917" w:author="User" w:date="2024-06-13T09:09:00Z">
        <w:r w:rsidRPr="00B138F3" w:rsidDel="00815061">
          <w:rPr>
            <w:rFonts w:ascii="GHEA Grapalat" w:eastAsiaTheme="minorHAnsi" w:hAnsi="GHEA Grapalat" w:cstheme="minorBidi"/>
          </w:rPr>
          <w:delText xml:space="preserve">2) уведомление об одностороннем расторжении контракта бенефициаром опубликованное в бюллетене действующем по адресу </w:delText>
        </w:r>
        <w:r w:rsidR="007F20A9" w:rsidDel="00815061">
          <w:fldChar w:fldCharType="begin"/>
        </w:r>
        <w:r w:rsidR="007F20A9" w:rsidDel="00815061">
          <w:delInstrText xml:space="preserve"> HYPERLINK "http://www.procurement.am" </w:delInstrText>
        </w:r>
        <w:r w:rsidR="007F20A9" w:rsidDel="00815061">
          <w:fldChar w:fldCharType="separate"/>
        </w:r>
        <w:r w:rsidR="00702A06" w:rsidRPr="00B138F3" w:rsidDel="00815061">
          <w:rPr>
            <w:rStyle w:val="Hyperlink"/>
            <w:rFonts w:ascii="GHEA Grapalat" w:hAnsi="GHEA Grapalat"/>
            <w:color w:val="auto"/>
            <w:sz w:val="20"/>
            <w:szCs w:val="20"/>
            <w:lang w:val="hy-AM"/>
          </w:rPr>
          <w:delText>www.procurement.am</w:delText>
        </w:r>
        <w:r w:rsidR="007F20A9" w:rsidDel="00815061">
          <w:rPr>
            <w:rStyle w:val="Hyperlink"/>
            <w:rFonts w:ascii="GHEA Grapalat" w:hAnsi="GHEA Grapalat"/>
            <w:color w:val="auto"/>
            <w:sz w:val="20"/>
            <w:szCs w:val="20"/>
            <w:lang w:val="hy-AM"/>
          </w:rPr>
          <w:fldChar w:fldCharType="end"/>
        </w:r>
        <w:r w:rsidRPr="00B138F3" w:rsidDel="00815061">
          <w:rPr>
            <w:rFonts w:ascii="GHEA Grapalat" w:eastAsiaTheme="minorHAnsi" w:hAnsi="GHEA Grapalat" w:cstheme="minorBidi"/>
          </w:rPr>
          <w:delText xml:space="preserve"> .</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918" w:author="User" w:date="2024-06-13T09:09:00Z"/>
          <w:rFonts w:ascii="GHEA Grapalat" w:eastAsiaTheme="minorHAnsi" w:hAnsi="GHEA Grapalat" w:cstheme="minorBidi"/>
        </w:rPr>
      </w:pPr>
    </w:p>
    <w:p w:rsidR="007B3F5F" w:rsidRPr="00B138F3" w:rsidDel="00815061" w:rsidRDefault="007B3F5F" w:rsidP="007B3F5F">
      <w:pPr>
        <w:pStyle w:val="NormalWeb"/>
        <w:shd w:val="clear" w:color="auto" w:fill="FFFFFF"/>
        <w:spacing w:before="0" w:beforeAutospacing="0" w:after="0" w:afterAutospacing="0"/>
        <w:ind w:firstLine="375"/>
        <w:jc w:val="both"/>
        <w:rPr>
          <w:del w:id="919" w:author="User" w:date="2024-06-13T09:09:00Z"/>
          <w:rFonts w:ascii="GHEA Grapalat" w:eastAsiaTheme="minorHAnsi" w:hAnsi="GHEA Grapalat" w:cstheme="minorBidi"/>
        </w:rPr>
      </w:pPr>
      <w:del w:id="920" w:author="User" w:date="2024-06-13T09:09:00Z">
        <w:r w:rsidRPr="00B138F3" w:rsidDel="00815061">
          <w:rPr>
            <w:rFonts w:ascii="GHEA Grapalat" w:eastAsiaTheme="minorHAnsi" w:hAnsi="GHEA Grapalat" w:cstheme="minorBidi"/>
          </w:rPr>
          <w:delText>7.</w:delText>
        </w:r>
        <w:r w:rsidRPr="00B138F3" w:rsidDel="00815061">
          <w:delText xml:space="preserve"> </w:delText>
        </w:r>
        <w:r w:rsidRPr="00B138F3" w:rsidDel="00815061">
          <w:rPr>
            <w:rFonts w:ascii="GHEA Grapalat" w:eastAsiaTheme="minorHAnsi" w:hAnsi="GHEA Grapalat" w:cstheme="minorBidi"/>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921" w:author="User" w:date="2024-06-13T09:09:00Z"/>
          <w:rFonts w:ascii="GHEA Grapalat" w:eastAsiaTheme="minorHAnsi" w:hAnsi="GHEA Grapalat" w:cstheme="minorBidi"/>
        </w:rPr>
      </w:pPr>
    </w:p>
    <w:p w:rsidR="007B3F5F" w:rsidRPr="00B138F3" w:rsidDel="00815061" w:rsidRDefault="007B3F5F" w:rsidP="007B3F5F">
      <w:pPr>
        <w:pStyle w:val="NormalWeb"/>
        <w:shd w:val="clear" w:color="auto" w:fill="FFFFFF"/>
        <w:spacing w:before="0" w:beforeAutospacing="0" w:after="0" w:afterAutospacing="0"/>
        <w:ind w:firstLine="375"/>
        <w:jc w:val="both"/>
        <w:rPr>
          <w:del w:id="922" w:author="User" w:date="2024-06-13T09:09:00Z"/>
          <w:rFonts w:ascii="GHEA Grapalat" w:eastAsiaTheme="minorHAnsi" w:hAnsi="GHEA Grapalat" w:cstheme="minorBidi"/>
        </w:rPr>
      </w:pPr>
      <w:del w:id="923" w:author="User" w:date="2024-06-13T09:09:00Z">
        <w:r w:rsidRPr="00B138F3" w:rsidDel="00815061">
          <w:rPr>
            <w:rFonts w:ascii="GHEA Grapalat" w:eastAsiaTheme="minorHAnsi" w:hAnsi="GHEA Grapalat" w:cstheme="minorBidi"/>
          </w:rPr>
          <w:delText>8.</w:delText>
        </w:r>
        <w:r w:rsidRPr="00B138F3" w:rsidDel="00815061">
          <w:delText xml:space="preserve"> </w:delText>
        </w:r>
        <w:r w:rsidRPr="00B138F3" w:rsidDel="00815061">
          <w:rPr>
            <w:rFonts w:ascii="GHEA Grapalat" w:eastAsiaTheme="minorHAnsi" w:hAnsi="GHEA Grapalat" w:cstheme="minorBidi"/>
          </w:rPr>
          <w:delText>Лицо, выдающее гарантию, отклоняет требование бенефициара, если:</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924" w:author="User" w:date="2024-06-13T09:09:00Z"/>
          <w:rFonts w:ascii="GHEA Grapalat" w:eastAsiaTheme="minorHAnsi" w:hAnsi="GHEA Grapalat" w:cstheme="minorBidi"/>
        </w:rPr>
      </w:pPr>
      <w:del w:id="925" w:author="User" w:date="2024-06-13T09:09:00Z">
        <w:r w:rsidRPr="00B138F3" w:rsidDel="00815061">
          <w:rPr>
            <w:rFonts w:ascii="GHEA Grapalat" w:eastAsiaTheme="minorHAnsi" w:hAnsi="GHEA Grapalat" w:cstheme="minorBidi"/>
          </w:rPr>
          <w:delText>1) требование или прилагаемые документы не соответствуют условиям настоящей гарантии,</w:delText>
        </w:r>
      </w:del>
    </w:p>
    <w:p w:rsidR="007B3F5F" w:rsidRPr="00B138F3" w:rsidDel="00815061" w:rsidRDefault="007B3F5F" w:rsidP="007B3F5F">
      <w:pPr>
        <w:pStyle w:val="NormalWeb"/>
        <w:shd w:val="clear" w:color="auto" w:fill="FFFFFF"/>
        <w:spacing w:before="0" w:beforeAutospacing="0" w:after="0" w:afterAutospacing="0"/>
        <w:ind w:firstLine="375"/>
        <w:rPr>
          <w:del w:id="926" w:author="User" w:date="2024-06-13T09:09:00Z"/>
          <w:rFonts w:ascii="GHEA Grapalat" w:eastAsiaTheme="minorHAnsi" w:hAnsi="GHEA Grapalat" w:cstheme="minorBidi"/>
        </w:rPr>
      </w:pPr>
      <w:del w:id="927" w:author="User" w:date="2024-06-13T09:09:00Z">
        <w:r w:rsidRPr="00B138F3" w:rsidDel="00815061">
          <w:rPr>
            <w:rFonts w:ascii="GHEA Grapalat" w:eastAsiaTheme="minorHAnsi" w:hAnsi="GHEA Grapalat" w:cstheme="minorBidi"/>
          </w:rPr>
          <w:delText>2) требование представлено по истечении срока, установленного гарантией.</w:delText>
        </w:r>
      </w:del>
    </w:p>
    <w:p w:rsidR="007B3F5F" w:rsidRPr="00B138F3" w:rsidDel="00815061" w:rsidRDefault="007B3F5F" w:rsidP="007B3F5F">
      <w:pPr>
        <w:pStyle w:val="NormalWeb"/>
        <w:shd w:val="clear" w:color="auto" w:fill="FFFFFF"/>
        <w:spacing w:before="0" w:beforeAutospacing="0" w:after="0" w:afterAutospacing="0"/>
        <w:ind w:firstLine="375"/>
        <w:rPr>
          <w:del w:id="928" w:author="User" w:date="2024-06-13T09:09:00Z"/>
          <w:rFonts w:ascii="GHEA Grapalat" w:eastAsiaTheme="minorHAnsi" w:hAnsi="GHEA Grapalat" w:cstheme="minorBidi"/>
        </w:rPr>
      </w:pPr>
    </w:p>
    <w:p w:rsidR="007B3F5F" w:rsidRPr="00B138F3" w:rsidDel="00815061" w:rsidRDefault="007B3F5F" w:rsidP="007B3F5F">
      <w:pPr>
        <w:pStyle w:val="NormalWeb"/>
        <w:shd w:val="clear" w:color="auto" w:fill="FFFFFF"/>
        <w:spacing w:before="0" w:beforeAutospacing="0" w:after="0" w:afterAutospacing="0"/>
        <w:ind w:firstLine="375"/>
        <w:rPr>
          <w:del w:id="929" w:author="User" w:date="2024-06-13T09:09:00Z"/>
          <w:rFonts w:ascii="GHEA Grapalat" w:eastAsiaTheme="minorHAnsi" w:hAnsi="GHEA Grapalat" w:cstheme="minorBidi"/>
        </w:rPr>
      </w:pPr>
      <w:del w:id="930" w:author="User" w:date="2024-06-13T09:09:00Z">
        <w:r w:rsidRPr="00B138F3" w:rsidDel="00815061">
          <w:rPr>
            <w:rFonts w:ascii="GHEA Grapalat" w:eastAsiaTheme="minorHAnsi" w:hAnsi="GHEA Grapalat" w:cstheme="minorBidi"/>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7B3F5F" w:rsidRPr="00B138F3" w:rsidDel="00815061" w:rsidRDefault="007B3F5F" w:rsidP="007B3F5F">
      <w:pPr>
        <w:pStyle w:val="NormalWeb"/>
        <w:shd w:val="clear" w:color="auto" w:fill="FFFFFF"/>
        <w:spacing w:before="0" w:beforeAutospacing="0" w:after="0" w:afterAutospacing="0"/>
        <w:ind w:firstLine="375"/>
        <w:rPr>
          <w:del w:id="931" w:author="User" w:date="2024-06-13T09:09:00Z"/>
          <w:rFonts w:ascii="GHEA Grapalat" w:eastAsiaTheme="minorHAnsi" w:hAnsi="GHEA Grapalat" w:cstheme="minorBidi"/>
        </w:rPr>
      </w:pPr>
      <w:del w:id="932" w:author="User" w:date="2024-06-13T09:09:00Z">
        <w:r w:rsidRPr="00B138F3" w:rsidDel="00815061">
          <w:rPr>
            <w:rFonts w:ascii="GHEA Grapalat" w:eastAsiaTheme="minorHAnsi" w:hAnsi="GHEA Grapalat" w:cstheme="minorBidi"/>
          </w:rPr>
          <w:delText xml:space="preserve"> 10. К настоящей гарантии применяются соответствующие положения Гражданского кодекса Республики Армения</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933" w:author="User" w:date="2024-06-13T09:09:00Z"/>
          <w:rFonts w:ascii="GHEA Grapalat" w:eastAsiaTheme="minorHAnsi" w:hAnsi="GHEA Grapalat" w:cstheme="minorBidi"/>
        </w:rPr>
      </w:pPr>
      <w:del w:id="934" w:author="User" w:date="2024-06-13T09:09:00Z">
        <w:r w:rsidRPr="00B138F3" w:rsidDel="00815061">
          <w:rPr>
            <w:rFonts w:ascii="GHEA Grapalat" w:eastAsiaTheme="minorHAnsi" w:hAnsi="GHEA Grapalat" w:cstheme="minorBidi"/>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935" w:author="User" w:date="2024-06-13T09:09:00Z"/>
          <w:rFonts w:ascii="GHEA Grapalat" w:eastAsiaTheme="minorHAnsi" w:hAnsi="GHEA Grapalat" w:cstheme="minorBidi"/>
        </w:rPr>
      </w:pPr>
    </w:p>
    <w:p w:rsidR="007B3F5F" w:rsidRPr="00B138F3" w:rsidDel="00815061" w:rsidRDefault="007B3F5F" w:rsidP="007B3F5F">
      <w:pPr>
        <w:pStyle w:val="NormalWeb"/>
        <w:shd w:val="clear" w:color="auto" w:fill="FFFFFF"/>
        <w:spacing w:before="0" w:beforeAutospacing="0" w:after="0" w:afterAutospacing="0"/>
        <w:ind w:firstLine="375"/>
        <w:jc w:val="both"/>
        <w:rPr>
          <w:del w:id="936" w:author="User" w:date="2024-06-13T09:09:00Z"/>
          <w:rFonts w:ascii="GHEA Grapalat" w:hAnsi="GHEA Grapalat"/>
          <w:sz w:val="20"/>
          <w:szCs w:val="20"/>
        </w:rPr>
      </w:pPr>
    </w:p>
    <w:p w:rsidR="007B3F5F" w:rsidRPr="00B138F3" w:rsidDel="00815061" w:rsidRDefault="007B3F5F" w:rsidP="007B3F5F">
      <w:pPr>
        <w:pStyle w:val="NormalWeb"/>
        <w:shd w:val="clear" w:color="auto" w:fill="FFFFFF"/>
        <w:spacing w:before="0" w:beforeAutospacing="0" w:after="0" w:afterAutospacing="0"/>
        <w:ind w:firstLine="375"/>
        <w:jc w:val="both"/>
        <w:rPr>
          <w:del w:id="937" w:author="User" w:date="2024-06-13T09:09:00Z"/>
          <w:rFonts w:ascii="GHEA Grapalat" w:hAnsi="GHEA Grapalat"/>
          <w:sz w:val="20"/>
          <w:szCs w:val="20"/>
          <w:u w:val="single"/>
          <w:lang w:val="hy-AM"/>
        </w:rPr>
      </w:pPr>
      <w:del w:id="938" w:author="User" w:date="2024-06-13T09:09:00Z">
        <w:r w:rsidRPr="00B138F3" w:rsidDel="00815061">
          <w:rPr>
            <w:rFonts w:ascii="GHEA Grapalat" w:hAnsi="GHEA Grapalat"/>
            <w:sz w:val="20"/>
            <w:szCs w:val="20"/>
            <w:lang w:val="hy-AM"/>
          </w:rPr>
          <w:delText>Руководитель исполнительного органа</w:delText>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del>
    </w:p>
    <w:p w:rsidR="007B3F5F" w:rsidRPr="00B138F3" w:rsidDel="00815061" w:rsidRDefault="007B3F5F" w:rsidP="007B3F5F">
      <w:pPr>
        <w:pStyle w:val="NormalWeb"/>
        <w:shd w:val="clear" w:color="auto" w:fill="FFFFFF"/>
        <w:spacing w:before="0" w:beforeAutospacing="0" w:after="0" w:afterAutospacing="0"/>
        <w:ind w:firstLine="375"/>
        <w:jc w:val="both"/>
        <w:rPr>
          <w:del w:id="939" w:author="User" w:date="2024-06-13T09:09:00Z"/>
          <w:rFonts w:ascii="GHEA Grapalat" w:hAnsi="GHEA Grapalat"/>
          <w:sz w:val="20"/>
          <w:szCs w:val="20"/>
          <w:lang w:val="hy-AM"/>
        </w:rPr>
      </w:pPr>
    </w:p>
    <w:p w:rsidR="007B3F5F" w:rsidRPr="00B138F3" w:rsidDel="00815061" w:rsidRDefault="007B3F5F" w:rsidP="007B3F5F">
      <w:pPr>
        <w:pStyle w:val="NormalWeb"/>
        <w:shd w:val="clear" w:color="auto" w:fill="FFFFFF"/>
        <w:spacing w:before="0" w:beforeAutospacing="0" w:after="0" w:afterAutospacing="0"/>
        <w:ind w:firstLine="375"/>
        <w:jc w:val="both"/>
        <w:rPr>
          <w:del w:id="940" w:author="User" w:date="2024-06-13T09:09:00Z"/>
          <w:rFonts w:ascii="GHEA Grapalat" w:hAnsi="GHEA Grapalat"/>
          <w:sz w:val="20"/>
          <w:szCs w:val="20"/>
          <w:lang w:val="hy-AM"/>
        </w:rPr>
      </w:pPr>
    </w:p>
    <w:p w:rsidR="007B3F5F" w:rsidRPr="00B138F3" w:rsidDel="00815061" w:rsidRDefault="007B3F5F" w:rsidP="007B3F5F">
      <w:pPr>
        <w:pStyle w:val="NormalWeb"/>
        <w:shd w:val="clear" w:color="auto" w:fill="FFFFFF"/>
        <w:spacing w:before="0" w:beforeAutospacing="0" w:after="0" w:afterAutospacing="0"/>
        <w:ind w:firstLine="375"/>
        <w:jc w:val="both"/>
        <w:rPr>
          <w:del w:id="941" w:author="User" w:date="2024-06-13T09:09:00Z"/>
          <w:rFonts w:ascii="GHEA Grapalat" w:hAnsi="GHEA Grapalat"/>
          <w:sz w:val="20"/>
          <w:szCs w:val="20"/>
          <w:lang w:val="hy-AM"/>
        </w:rPr>
      </w:pPr>
      <w:del w:id="942" w:author="User" w:date="2024-06-13T09:09:00Z">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del>
    </w:p>
    <w:p w:rsidR="007B3F5F" w:rsidRPr="00B138F3" w:rsidDel="00815061" w:rsidRDefault="007B3F5F" w:rsidP="007B3F5F">
      <w:pPr>
        <w:pStyle w:val="NormalWeb"/>
        <w:shd w:val="clear" w:color="auto" w:fill="FFFFFF"/>
        <w:spacing w:before="0" w:beforeAutospacing="0" w:after="0" w:afterAutospacing="0"/>
        <w:rPr>
          <w:del w:id="943" w:author="User" w:date="2024-06-13T09:09:00Z"/>
          <w:rFonts w:ascii="GHEA Grapalat" w:hAnsi="GHEA Grapalat" w:cs="Sylfaen"/>
          <w:vertAlign w:val="superscript"/>
        </w:rPr>
      </w:pPr>
      <w:del w:id="944" w:author="User" w:date="2024-06-13T09:09:00Z">
        <w:r w:rsidRPr="00B138F3" w:rsidDel="00815061">
          <w:rPr>
            <w:rFonts w:ascii="GHEA Grapalat" w:hAnsi="GHEA Grapalat" w:cs="Sylfaen"/>
            <w:vertAlign w:val="superscript"/>
            <w:lang w:val="hy-AM"/>
          </w:rPr>
          <w:delText xml:space="preserve">                                                        </w:delText>
        </w:r>
        <w:r w:rsidRPr="00B138F3" w:rsidDel="00815061">
          <w:rPr>
            <w:rFonts w:ascii="GHEA Grapalat" w:hAnsi="GHEA Grapalat" w:cs="Sylfaen"/>
            <w:vertAlign w:val="superscript"/>
          </w:rPr>
          <w:delText>число, месяц, год</w:delText>
        </w:r>
      </w:del>
    </w:p>
    <w:p w:rsidR="007B3F5F" w:rsidRPr="00B138F3" w:rsidDel="00815061" w:rsidRDefault="007B3F5F" w:rsidP="007B3F5F">
      <w:pPr>
        <w:pStyle w:val="NormalWeb"/>
        <w:shd w:val="clear" w:color="auto" w:fill="FFFFFF"/>
        <w:spacing w:before="0" w:beforeAutospacing="0" w:after="0" w:afterAutospacing="0"/>
        <w:ind w:firstLine="375"/>
        <w:jc w:val="both"/>
        <w:rPr>
          <w:del w:id="945" w:author="User" w:date="2024-06-13T09:09:00Z"/>
          <w:rFonts w:ascii="GHEA Grapalat" w:eastAsiaTheme="minorHAnsi" w:hAnsi="GHEA Grapalat" w:cstheme="minorBidi"/>
          <w:lang w:val="hy-AM"/>
        </w:rPr>
      </w:pPr>
    </w:p>
    <w:p w:rsidR="007B3F5F" w:rsidRPr="00B138F3" w:rsidDel="00815061" w:rsidRDefault="007B3F5F" w:rsidP="007B3F5F">
      <w:pPr>
        <w:pStyle w:val="NormalWeb"/>
        <w:shd w:val="clear" w:color="auto" w:fill="FFFFFF"/>
        <w:spacing w:before="0" w:beforeAutospacing="0" w:after="0" w:afterAutospacing="0"/>
        <w:ind w:firstLine="375"/>
        <w:jc w:val="both"/>
        <w:rPr>
          <w:del w:id="946" w:author="User" w:date="2024-06-13T09:09:00Z"/>
          <w:rFonts w:ascii="GHEA Grapalat" w:eastAsiaTheme="minorHAnsi" w:hAnsi="GHEA Grapalat" w:cstheme="minorBidi"/>
        </w:rPr>
      </w:pPr>
    </w:p>
    <w:p w:rsidR="007B3F5F" w:rsidRPr="00B138F3" w:rsidDel="00815061" w:rsidRDefault="007B3F5F" w:rsidP="007B3F5F">
      <w:pPr>
        <w:pStyle w:val="NormalWeb"/>
        <w:shd w:val="clear" w:color="auto" w:fill="FFFFFF"/>
        <w:spacing w:before="0" w:beforeAutospacing="0" w:after="0" w:afterAutospacing="0"/>
        <w:ind w:firstLine="375"/>
        <w:jc w:val="both"/>
        <w:rPr>
          <w:del w:id="947" w:author="User" w:date="2024-06-13T09:09:00Z"/>
          <w:rFonts w:ascii="GHEA Grapalat" w:eastAsiaTheme="minorHAnsi" w:hAnsi="GHEA Grapalat" w:cstheme="minorBidi"/>
        </w:rPr>
      </w:pPr>
    </w:p>
    <w:p w:rsidR="00CF2692" w:rsidRPr="00B138F3" w:rsidDel="00815061" w:rsidRDefault="00CF2692" w:rsidP="00B46D58">
      <w:pPr>
        <w:widowControl w:val="0"/>
        <w:spacing w:after="160"/>
        <w:ind w:left="567" w:right="565"/>
        <w:jc w:val="center"/>
        <w:rPr>
          <w:del w:id="948"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949" w:author="User" w:date="2024-06-13T09:09:00Z"/>
          <w:rFonts w:ascii="GHEA Grapalat" w:hAnsi="GHEA Grapalat"/>
          <w:b/>
        </w:rPr>
      </w:pPr>
    </w:p>
    <w:p w:rsidR="007B3F5F" w:rsidRPr="00B138F3" w:rsidDel="00815061" w:rsidRDefault="007B3F5F" w:rsidP="00B46D58">
      <w:pPr>
        <w:widowControl w:val="0"/>
        <w:spacing w:after="160"/>
        <w:ind w:left="567" w:right="565"/>
        <w:jc w:val="center"/>
        <w:rPr>
          <w:del w:id="950" w:author="User" w:date="2024-06-13T09:09:00Z"/>
          <w:rFonts w:ascii="GHEA Grapalat" w:hAnsi="GHEA Grapalat"/>
          <w:b/>
        </w:rPr>
      </w:pPr>
    </w:p>
    <w:p w:rsidR="00CF2692" w:rsidRPr="00B138F3" w:rsidDel="00815061" w:rsidRDefault="00CF2692" w:rsidP="00B46D58">
      <w:pPr>
        <w:widowControl w:val="0"/>
        <w:spacing w:after="160"/>
        <w:ind w:left="567" w:right="565"/>
        <w:jc w:val="center"/>
        <w:rPr>
          <w:del w:id="951" w:author="User" w:date="2024-06-13T09:09:00Z"/>
          <w:rFonts w:ascii="GHEA Grapalat" w:hAnsi="GHEA Grapalat"/>
          <w:b/>
        </w:rPr>
      </w:pPr>
    </w:p>
    <w:p w:rsidR="001005B0" w:rsidRPr="00B138F3" w:rsidDel="00815061" w:rsidRDefault="001005B0" w:rsidP="00B46D58">
      <w:pPr>
        <w:widowControl w:val="0"/>
        <w:spacing w:after="160"/>
        <w:ind w:left="567" w:right="565"/>
        <w:jc w:val="center"/>
        <w:rPr>
          <w:del w:id="952" w:author="User" w:date="2024-06-13T09:09:00Z"/>
          <w:rFonts w:ascii="GHEA Grapalat" w:hAnsi="GHEA Grapalat"/>
          <w:b/>
        </w:rPr>
      </w:pPr>
    </w:p>
    <w:p w:rsidR="001005B0" w:rsidRPr="00B138F3" w:rsidDel="00815061" w:rsidRDefault="001005B0" w:rsidP="00B46D58">
      <w:pPr>
        <w:widowControl w:val="0"/>
        <w:spacing w:after="160"/>
        <w:ind w:left="567" w:right="565"/>
        <w:jc w:val="center"/>
        <w:rPr>
          <w:del w:id="953" w:author="User" w:date="2024-06-13T09:09:00Z"/>
          <w:rFonts w:ascii="GHEA Grapalat" w:hAnsi="GHEA Grapalat"/>
          <w:b/>
        </w:rPr>
      </w:pPr>
    </w:p>
    <w:p w:rsidR="001005B0" w:rsidRPr="00B138F3" w:rsidDel="00815061" w:rsidRDefault="001005B0" w:rsidP="00B46D58">
      <w:pPr>
        <w:widowControl w:val="0"/>
        <w:spacing w:after="160"/>
        <w:ind w:left="567" w:right="565"/>
        <w:jc w:val="center"/>
        <w:rPr>
          <w:del w:id="954" w:author="User" w:date="2024-06-13T09:09:00Z"/>
          <w:rFonts w:ascii="GHEA Grapalat" w:hAnsi="GHEA Grapalat"/>
          <w:b/>
        </w:rPr>
      </w:pPr>
    </w:p>
    <w:p w:rsidR="001005B0" w:rsidRPr="00B138F3" w:rsidDel="00815061" w:rsidRDefault="001005B0" w:rsidP="00B46D58">
      <w:pPr>
        <w:widowControl w:val="0"/>
        <w:spacing w:after="160"/>
        <w:ind w:left="567" w:right="565"/>
        <w:jc w:val="center"/>
        <w:rPr>
          <w:del w:id="955" w:author="User" w:date="2024-06-13T09:09:00Z"/>
          <w:rFonts w:ascii="GHEA Grapalat" w:hAnsi="GHEA Grapalat"/>
          <w:b/>
        </w:rPr>
      </w:pPr>
    </w:p>
    <w:p w:rsidR="00F562DD" w:rsidDel="00815061" w:rsidRDefault="00F562DD">
      <w:pPr>
        <w:rPr>
          <w:del w:id="956" w:author="User" w:date="2024-06-13T09:09:00Z"/>
          <w:rFonts w:ascii="GHEA Grapalat" w:hAnsi="GHEA Grapalat"/>
          <w:i/>
          <w:sz w:val="22"/>
          <w:szCs w:val="22"/>
        </w:rPr>
      </w:pPr>
      <w:del w:id="957" w:author="User" w:date="2024-06-13T09:09:00Z">
        <w:r w:rsidDel="00815061">
          <w:rPr>
            <w:rFonts w:ascii="GHEA Grapalat" w:hAnsi="GHEA Grapalat"/>
            <w:i/>
            <w:sz w:val="22"/>
            <w:szCs w:val="22"/>
          </w:rPr>
          <w:br w:type="page"/>
        </w:r>
      </w:del>
    </w:p>
    <w:p w:rsidR="003E31E5" w:rsidRPr="00B138F3" w:rsidDel="00815061" w:rsidRDefault="003E31E5" w:rsidP="003E31E5">
      <w:pPr>
        <w:widowControl w:val="0"/>
        <w:spacing w:after="160"/>
        <w:ind w:firstLine="567"/>
        <w:jc w:val="right"/>
        <w:rPr>
          <w:del w:id="958" w:author="User" w:date="2024-06-13T09:09:00Z"/>
          <w:rFonts w:ascii="GHEA Grapalat" w:hAnsi="GHEA Grapalat"/>
          <w:b/>
        </w:rPr>
      </w:pPr>
      <w:del w:id="959" w:author="User" w:date="2024-06-13T09:09:00Z">
        <w:r w:rsidRPr="00B138F3" w:rsidDel="00815061">
          <w:rPr>
            <w:rFonts w:ascii="GHEA Grapalat" w:hAnsi="GHEA Grapalat"/>
            <w:b/>
          </w:rPr>
          <w:delText>Приложение № 4</w:delText>
        </w:r>
        <w:r w:rsidR="005D6FB8" w:rsidRPr="00182C2E" w:rsidDel="00815061">
          <w:rPr>
            <w:rFonts w:ascii="GHEA Grapalat" w:hAnsi="GHEA Grapalat"/>
            <w:b/>
          </w:rPr>
          <w:delText>.</w:delText>
        </w:r>
        <w:r w:rsidDel="00815061">
          <w:rPr>
            <w:rFonts w:ascii="GHEA Grapalat" w:hAnsi="GHEA Grapalat"/>
            <w:b/>
          </w:rPr>
          <w:delText>1</w:delText>
        </w:r>
      </w:del>
    </w:p>
    <w:p w:rsidR="003E31E5" w:rsidRPr="00B138F3" w:rsidDel="00815061" w:rsidRDefault="003E31E5" w:rsidP="003E31E5">
      <w:pPr>
        <w:widowControl w:val="0"/>
        <w:spacing w:after="160"/>
        <w:ind w:firstLine="567"/>
        <w:jc w:val="right"/>
        <w:rPr>
          <w:del w:id="960" w:author="User" w:date="2024-06-13T09:09:00Z"/>
          <w:rFonts w:ascii="GHEA Grapalat" w:hAnsi="GHEA Grapalat" w:cs="Arial"/>
          <w:b/>
        </w:rPr>
      </w:pPr>
      <w:del w:id="961" w:author="User" w:date="2024-06-13T09:09:00Z">
        <w:r w:rsidRPr="00B138F3" w:rsidDel="00815061">
          <w:rPr>
            <w:rFonts w:ascii="GHEA Grapalat" w:hAnsi="GHEA Grapalat"/>
            <w:b/>
          </w:rPr>
          <w:delText>к Приглашению на открытый конкурс</w:delText>
        </w:r>
        <w:r w:rsidRPr="00B138F3" w:rsidDel="00815061">
          <w:rPr>
            <w:rFonts w:ascii="GHEA Grapalat" w:hAnsi="GHEA Grapalat" w:cs="Arial"/>
            <w:b/>
          </w:rPr>
          <w:br/>
        </w:r>
        <w:r w:rsidRPr="00B138F3" w:rsidDel="00815061">
          <w:rPr>
            <w:rFonts w:ascii="GHEA Grapalat" w:hAnsi="GHEA Grapalat"/>
            <w:b/>
          </w:rPr>
          <w:delText>под кодом "---BMAPDzB---/---"</w:delText>
        </w:r>
        <w:r w:rsidRPr="00B138F3" w:rsidDel="00815061">
          <w:rPr>
            <w:rStyle w:val="FootnoteReference"/>
            <w:rFonts w:ascii="GHEA Grapalat" w:hAnsi="GHEA Grapalat"/>
            <w:b/>
          </w:rPr>
          <w:footnoteReference w:customMarkFollows="1" w:id="21"/>
          <w:delText>*</w:delText>
        </w:r>
      </w:del>
    </w:p>
    <w:p w:rsidR="003E31E5" w:rsidRPr="00B138F3" w:rsidDel="00815061" w:rsidRDefault="003E31E5" w:rsidP="003E31E5">
      <w:pPr>
        <w:pStyle w:val="BodyTextIndent3"/>
        <w:widowControl w:val="0"/>
        <w:spacing w:after="160" w:line="240" w:lineRule="auto"/>
        <w:jc w:val="center"/>
        <w:rPr>
          <w:del w:id="964" w:author="User" w:date="2024-06-13T09:09:00Z"/>
          <w:rFonts w:ascii="GHEA Grapalat" w:hAnsi="GHEA Grapalat"/>
          <w:sz w:val="24"/>
          <w:szCs w:val="24"/>
          <w:lang w:val="hy-AM"/>
        </w:rPr>
      </w:pPr>
      <w:del w:id="965" w:author="User" w:date="2024-06-13T09:09:00Z">
        <w:r w:rsidRPr="00B138F3" w:rsidDel="00815061">
          <w:rPr>
            <w:rFonts w:ascii="GHEA Grapalat" w:hAnsi="GHEA Grapalat"/>
            <w:sz w:val="24"/>
            <w:szCs w:val="24"/>
          </w:rPr>
          <w:delText xml:space="preserve">ГАРАНТИЯ </w:delText>
        </w:r>
        <w:r w:rsidRPr="00B138F3" w:rsidDel="00815061">
          <w:rPr>
            <w:rFonts w:ascii="GHEA Grapalat" w:hAnsi="GHEA Grapalat"/>
            <w:sz w:val="24"/>
            <w:szCs w:val="24"/>
            <w:lang w:val="en-US"/>
          </w:rPr>
          <w:delText>N</w:delText>
        </w:r>
        <w:r w:rsidRPr="00B138F3" w:rsidDel="00815061">
          <w:rPr>
            <w:rFonts w:ascii="GHEA Grapalat" w:hAnsi="GHEA Grapalat"/>
            <w:sz w:val="24"/>
            <w:szCs w:val="24"/>
            <w:lang w:val="hy-AM"/>
          </w:rPr>
          <w:delText>________</w:delText>
        </w:r>
      </w:del>
    </w:p>
    <w:p w:rsidR="003E31E5" w:rsidRPr="00B138F3" w:rsidDel="00815061" w:rsidRDefault="003E31E5" w:rsidP="003E31E5">
      <w:pPr>
        <w:widowControl w:val="0"/>
        <w:spacing w:after="160"/>
        <w:ind w:left="567" w:right="565"/>
        <w:jc w:val="center"/>
        <w:rPr>
          <w:del w:id="966" w:author="User" w:date="2024-06-13T09:09:00Z"/>
          <w:rFonts w:ascii="GHEA Grapalat" w:hAnsi="GHEA Grapalat"/>
          <w:b/>
        </w:rPr>
      </w:pPr>
      <w:del w:id="967" w:author="User" w:date="2024-06-13T09:09:00Z">
        <w:r w:rsidRPr="00B138F3" w:rsidDel="00815061">
          <w:rPr>
            <w:rFonts w:ascii="GHEA Grapalat" w:hAnsi="GHEA Grapalat"/>
            <w:b/>
          </w:rPr>
          <w:delText>(обеспечение квалификации)</w:delText>
        </w:r>
      </w:del>
    </w:p>
    <w:p w:rsidR="003E31E5" w:rsidRPr="00B138F3" w:rsidDel="00815061" w:rsidRDefault="003E31E5" w:rsidP="003E31E5">
      <w:pPr>
        <w:pStyle w:val="NormalWeb"/>
        <w:shd w:val="clear" w:color="auto" w:fill="FFFFFF"/>
        <w:spacing w:before="0" w:beforeAutospacing="0" w:after="0" w:afterAutospacing="0"/>
        <w:jc w:val="both"/>
        <w:rPr>
          <w:del w:id="968" w:author="User" w:date="2024-06-13T09:09:00Z"/>
          <w:rStyle w:val="Strong"/>
          <w:rFonts w:ascii="GHEA Grapalat" w:hAnsi="GHEA Grapalat"/>
          <w:b w:val="0"/>
          <w:bCs w:val="0"/>
          <w:sz w:val="20"/>
          <w:szCs w:val="20"/>
          <w:lang w:val="hy-AM"/>
        </w:rPr>
      </w:pPr>
      <w:del w:id="969" w:author="User" w:date="2024-06-13T09:09:00Z">
        <w:r w:rsidRPr="00B138F3" w:rsidDel="00815061">
          <w:rPr>
            <w:rFonts w:ascii="GHEA Grapalat" w:eastAsiaTheme="minorHAnsi" w:hAnsi="GHEA Grapalat" w:cstheme="minorBidi"/>
          </w:rPr>
          <w:delTex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delText>
        </w:r>
        <w:r w:rsidRPr="004E7015" w:rsidDel="00815061">
          <w:rPr>
            <w:rFonts w:ascii="GHEA Grapalat" w:eastAsiaTheme="minorHAnsi" w:hAnsi="GHEA Grapalat" w:cstheme="minorBidi"/>
          </w:rPr>
          <w:delText>договором (далее-договор)</w:delText>
        </w:r>
        <w:r w:rsidRPr="00B138F3" w:rsidDel="00815061">
          <w:rPr>
            <w:rFonts w:ascii="GHEA Grapalat" w:eastAsiaTheme="minorHAnsi" w:hAnsi="GHEA Grapalat" w:cstheme="minorBidi"/>
          </w:rPr>
          <w:delText xml:space="preserve">   </w:delText>
        </w:r>
        <w:r w:rsidRPr="00B138F3" w:rsidDel="00815061">
          <w:rPr>
            <w:rFonts w:eastAsiaTheme="minorHAnsi" w:cstheme="minorBidi"/>
          </w:rPr>
          <w:delText xml:space="preserve"> N</w:delText>
        </w:r>
        <w:r w:rsidRPr="00B138F3" w:rsidDel="00815061">
          <w:rPr>
            <w:rFonts w:eastAsiaTheme="minorHAnsi" w:cstheme="minorBidi"/>
            <w:lang w:val="hy-AM"/>
          </w:rPr>
          <w:delText xml:space="preserve">  </w:delText>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rPr>
          <w:delText xml:space="preserve">                                                                    </w:delText>
        </w:r>
      </w:del>
    </w:p>
    <w:p w:rsidR="003E31E5" w:rsidRPr="00B138F3" w:rsidDel="00815061" w:rsidRDefault="003E31E5" w:rsidP="003E31E5">
      <w:pPr>
        <w:pStyle w:val="NormalWeb"/>
        <w:shd w:val="clear" w:color="auto" w:fill="FFFFFF"/>
        <w:spacing w:before="0" w:beforeAutospacing="0" w:after="0" w:afterAutospacing="0"/>
        <w:ind w:left="-142"/>
        <w:rPr>
          <w:del w:id="970" w:author="User" w:date="2024-06-13T09:09:00Z"/>
          <w:rStyle w:val="Strong"/>
          <w:rFonts w:ascii="GHEA Grapalat" w:hAnsi="GHEA Grapalat"/>
          <w:b w:val="0"/>
          <w:sz w:val="18"/>
          <w:szCs w:val="18"/>
        </w:rPr>
      </w:pPr>
      <w:del w:id="971" w:author="User" w:date="2024-06-13T09:09:00Z">
        <w:r w:rsidRPr="00B138F3" w:rsidDel="00815061">
          <w:rPr>
            <w:rStyle w:val="Strong"/>
            <w:rFonts w:ascii="GHEA Grapalat" w:hAnsi="GHEA Grapalat"/>
            <w:b w:val="0"/>
            <w:sz w:val="18"/>
            <w:szCs w:val="18"/>
            <w:lang w:val="hy-AM"/>
          </w:rPr>
          <w:tab/>
        </w:r>
        <w:r w:rsidRPr="00B138F3" w:rsidDel="00815061">
          <w:rPr>
            <w:rStyle w:val="Strong"/>
            <w:rFonts w:ascii="GHEA Grapalat" w:hAnsi="GHEA Grapalat"/>
            <w:b w:val="0"/>
            <w:sz w:val="18"/>
            <w:szCs w:val="18"/>
          </w:rPr>
          <w:delText xml:space="preserve">                                                                            </w:delText>
        </w:r>
        <w:r w:rsidR="002D6327" w:rsidDel="00815061">
          <w:rPr>
            <w:rStyle w:val="Strong"/>
            <w:rFonts w:ascii="GHEA Grapalat" w:hAnsi="GHEA Grapalat"/>
            <w:b w:val="0"/>
            <w:sz w:val="18"/>
            <w:szCs w:val="18"/>
            <w:lang w:val="hy-AM"/>
          </w:rPr>
          <w:delText xml:space="preserve">                          </w:delText>
        </w:r>
        <w:r w:rsidRPr="00B138F3" w:rsidDel="00815061">
          <w:rPr>
            <w:rStyle w:val="Strong"/>
            <w:rFonts w:ascii="GHEA Grapalat" w:hAnsi="GHEA Grapalat"/>
            <w:b w:val="0"/>
            <w:sz w:val="18"/>
            <w:szCs w:val="18"/>
          </w:rPr>
          <w:delText>номер заключаемого договора</w:delText>
        </w:r>
      </w:del>
    </w:p>
    <w:p w:rsidR="003E31E5" w:rsidRPr="00B138F3" w:rsidDel="00815061" w:rsidRDefault="003E31E5" w:rsidP="003E31E5">
      <w:pPr>
        <w:pStyle w:val="NormalWeb"/>
        <w:shd w:val="clear" w:color="auto" w:fill="FFFFFF"/>
        <w:spacing w:before="0" w:beforeAutospacing="0" w:after="0" w:afterAutospacing="0"/>
        <w:ind w:left="-142"/>
        <w:rPr>
          <w:del w:id="972" w:author="User" w:date="2024-06-13T09:09:00Z"/>
          <w:rStyle w:val="Strong"/>
          <w:rFonts w:ascii="GHEA Grapalat" w:hAnsi="GHEA Grapalat"/>
          <w:b w:val="0"/>
          <w:bCs w:val="0"/>
          <w:sz w:val="20"/>
          <w:szCs w:val="20"/>
          <w:lang w:val="hy-AM"/>
        </w:rPr>
      </w:pPr>
      <w:del w:id="973" w:author="User" w:date="2024-06-13T09:09:00Z">
        <w:r w:rsidRPr="00B138F3" w:rsidDel="00815061">
          <w:rPr>
            <w:rFonts w:ascii="GHEA Grapalat" w:eastAsiaTheme="minorHAnsi" w:hAnsi="GHEA Grapalat" w:cstheme="minorBidi"/>
          </w:rPr>
          <w:delText xml:space="preserve">  заключаемым</w:delText>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Style w:val="Strong"/>
            <w:rFonts w:ascii="GHEA Grapalat" w:hAnsi="GHEA Grapalat"/>
            <w:sz w:val="20"/>
            <w:szCs w:val="20"/>
            <w:u w:val="single"/>
            <w:lang w:val="hy-AM"/>
          </w:rPr>
          <w:tab/>
        </w:r>
        <w:r w:rsidRPr="00B138F3" w:rsidDel="00815061">
          <w:rPr>
            <w:rFonts w:eastAsiaTheme="minorHAnsi" w:cstheme="minorBidi"/>
          </w:rPr>
          <w:delText xml:space="preserve"> (</w:delText>
        </w:r>
        <w:r w:rsidRPr="00B138F3" w:rsidDel="00815061">
          <w:rPr>
            <w:rFonts w:ascii="GHEA Grapalat" w:eastAsiaTheme="minorHAnsi" w:hAnsi="GHEA Grapalat" w:cstheme="minorBidi"/>
          </w:rPr>
          <w:delText xml:space="preserve">далее-принципал ) в результате  </w:delText>
        </w:r>
      </w:del>
    </w:p>
    <w:p w:rsidR="003E31E5" w:rsidRPr="00B138F3" w:rsidDel="00815061" w:rsidRDefault="003E31E5" w:rsidP="003E31E5">
      <w:pPr>
        <w:pStyle w:val="NormalWeb"/>
        <w:shd w:val="clear" w:color="auto" w:fill="FFFFFF"/>
        <w:spacing w:before="0" w:beforeAutospacing="0" w:after="0" w:afterAutospacing="0"/>
        <w:ind w:left="-142"/>
        <w:rPr>
          <w:del w:id="974" w:author="User" w:date="2024-06-13T09:09:00Z"/>
          <w:rFonts w:cs="Sylfaen"/>
          <w:b/>
          <w:sz w:val="18"/>
          <w:szCs w:val="18"/>
          <w:vertAlign w:val="superscript"/>
          <w:lang w:val="hy-AM"/>
        </w:rPr>
      </w:pPr>
      <w:del w:id="975" w:author="User" w:date="2024-06-13T09:09:00Z">
        <w:r w:rsidRPr="00B138F3" w:rsidDel="00815061">
          <w:rPr>
            <w:rStyle w:val="Strong"/>
            <w:rFonts w:ascii="GHEA Grapalat" w:hAnsi="GHEA Grapalat"/>
            <w:b w:val="0"/>
            <w:sz w:val="18"/>
            <w:szCs w:val="18"/>
          </w:rPr>
          <w:delText xml:space="preserve">                                  наименование отобранного участника</w:delText>
        </w:r>
        <w:r w:rsidRPr="00B138F3" w:rsidDel="00815061">
          <w:rPr>
            <w:rStyle w:val="Strong"/>
            <w:rFonts w:ascii="GHEA Grapalat" w:hAnsi="GHEA Grapalat"/>
            <w:b w:val="0"/>
            <w:sz w:val="18"/>
            <w:szCs w:val="18"/>
            <w:lang w:val="hy-AM"/>
          </w:rPr>
          <w:tab/>
        </w:r>
      </w:del>
    </w:p>
    <w:p w:rsidR="003E31E5" w:rsidRPr="00B138F3" w:rsidDel="00815061" w:rsidRDefault="003E31E5" w:rsidP="003E31E5">
      <w:pPr>
        <w:pStyle w:val="NormalWeb"/>
        <w:shd w:val="clear" w:color="auto" w:fill="FFFFFF"/>
        <w:spacing w:before="0" w:beforeAutospacing="0" w:after="0" w:afterAutospacing="0"/>
        <w:ind w:firstLine="375"/>
        <w:jc w:val="both"/>
        <w:rPr>
          <w:del w:id="976" w:author="User" w:date="2024-06-13T09:09:00Z"/>
          <w:rFonts w:ascii="GHEA Grapalat" w:eastAsiaTheme="minorHAnsi" w:hAnsi="GHEA Grapalat" w:cstheme="minorBidi"/>
        </w:rPr>
      </w:pPr>
      <w:del w:id="977" w:author="User" w:date="2024-06-13T09:09:00Z">
        <w:r w:rsidRPr="00B138F3" w:rsidDel="00815061">
          <w:rPr>
            <w:rStyle w:val="Strong"/>
            <w:rFonts w:ascii="GHEA Grapalat" w:hAnsi="GHEA Grapalat"/>
            <w:sz w:val="20"/>
            <w:szCs w:val="20"/>
            <w:lang w:val="hy-AM"/>
          </w:rPr>
          <w:tab/>
        </w:r>
        <w:r w:rsidRPr="00B138F3" w:rsidDel="00815061">
          <w:rPr>
            <w:rFonts w:eastAsiaTheme="minorHAnsi" w:cstheme="minorBidi"/>
          </w:rPr>
          <w:delText xml:space="preserve"> </w:delText>
        </w:r>
      </w:del>
    </w:p>
    <w:p w:rsidR="003E31E5" w:rsidRPr="00B138F3" w:rsidDel="00815061" w:rsidRDefault="003E31E5" w:rsidP="003E31E5">
      <w:pPr>
        <w:pStyle w:val="NormalWeb"/>
        <w:shd w:val="clear" w:color="auto" w:fill="FFFFFF"/>
        <w:spacing w:before="0" w:beforeAutospacing="0" w:after="0" w:afterAutospacing="0"/>
        <w:jc w:val="both"/>
        <w:rPr>
          <w:del w:id="978" w:author="User" w:date="2024-06-13T09:09:00Z"/>
          <w:rFonts w:ascii="GHEA Grapalat" w:hAnsi="GHEA Grapalat"/>
          <w:sz w:val="20"/>
          <w:szCs w:val="20"/>
          <w:lang w:val="hy-AM"/>
        </w:rPr>
      </w:pPr>
      <w:del w:id="979" w:author="User" w:date="2024-06-13T09:09:00Z">
        <w:r w:rsidRPr="00B138F3" w:rsidDel="00815061">
          <w:rPr>
            <w:rFonts w:ascii="GHEA Grapalat" w:eastAsiaTheme="minorHAnsi" w:hAnsi="GHEA Grapalat" w:cstheme="minorBidi"/>
          </w:rPr>
          <w:delText xml:space="preserve">организованной </w:delText>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lang w:val="hy-AM"/>
          </w:rPr>
          <w:delText xml:space="preserve"> </w:delText>
        </w:r>
        <w:r w:rsidRPr="00B138F3" w:rsidDel="00815061">
          <w:rPr>
            <w:rFonts w:ascii="GHEA Grapalat" w:eastAsiaTheme="minorHAnsi" w:hAnsi="GHEA Grapalat" w:cstheme="minorBidi"/>
          </w:rPr>
          <w:delText xml:space="preserve"> (далее-бенефициар) </w:delText>
        </w:r>
      </w:del>
    </w:p>
    <w:p w:rsidR="003E31E5" w:rsidRPr="00B138F3" w:rsidDel="00815061" w:rsidRDefault="003E31E5" w:rsidP="003E31E5">
      <w:pPr>
        <w:pStyle w:val="NormalWeb"/>
        <w:shd w:val="clear" w:color="auto" w:fill="FFFFFF"/>
        <w:spacing w:before="0" w:beforeAutospacing="0" w:after="0" w:afterAutospacing="0"/>
        <w:ind w:left="1276" w:firstLine="708"/>
        <w:rPr>
          <w:del w:id="980" w:author="User" w:date="2024-06-13T09:09:00Z"/>
          <w:rFonts w:ascii="GHEA Grapalat" w:eastAsiaTheme="minorHAnsi" w:hAnsi="GHEA Grapalat" w:cstheme="minorBidi"/>
          <w:b/>
          <w:sz w:val="18"/>
          <w:szCs w:val="18"/>
        </w:rPr>
      </w:pPr>
      <w:del w:id="981" w:author="User" w:date="2024-06-13T09:09:00Z">
        <w:r w:rsidRPr="00B138F3" w:rsidDel="00815061">
          <w:rPr>
            <w:rFonts w:ascii="GHEA Grapalat" w:hAnsi="GHEA Grapalat" w:cs="Sylfaen"/>
            <w:vertAlign w:val="superscript"/>
          </w:rPr>
          <w:delText xml:space="preserve">                         </w:delText>
        </w:r>
        <w:r w:rsidRPr="00B138F3" w:rsidDel="00815061">
          <w:rPr>
            <w:rStyle w:val="Strong"/>
            <w:rFonts w:ascii="GHEA Grapalat" w:hAnsi="GHEA Grapalat"/>
            <w:b w:val="0"/>
            <w:sz w:val="18"/>
            <w:szCs w:val="18"/>
          </w:rPr>
          <w:delText>наименование заказчика</w:delText>
        </w:r>
        <w:r w:rsidRPr="00B138F3" w:rsidDel="00815061">
          <w:rPr>
            <w:rFonts w:ascii="GHEA Grapalat" w:eastAsiaTheme="minorHAnsi" w:hAnsi="GHEA Grapalat" w:cstheme="minorBidi"/>
            <w:b/>
            <w:sz w:val="18"/>
            <w:szCs w:val="18"/>
          </w:rPr>
          <w:delText xml:space="preserve"> </w:delText>
        </w:r>
      </w:del>
    </w:p>
    <w:p w:rsidR="003E31E5" w:rsidRPr="00B138F3" w:rsidDel="00815061" w:rsidRDefault="003E31E5" w:rsidP="003E31E5">
      <w:pPr>
        <w:pStyle w:val="NormalWeb"/>
        <w:shd w:val="clear" w:color="auto" w:fill="FFFFFF"/>
        <w:spacing w:before="0" w:beforeAutospacing="0" w:after="0" w:afterAutospacing="0"/>
        <w:rPr>
          <w:del w:id="982" w:author="User" w:date="2024-06-13T09:09:00Z"/>
          <w:rFonts w:ascii="GHEA Grapalat" w:hAnsi="GHEA Grapalat" w:cs="Sylfaen"/>
          <w:vertAlign w:val="superscript"/>
        </w:rPr>
      </w:pPr>
      <w:del w:id="983" w:author="User" w:date="2024-06-13T09:09:00Z">
        <w:r w:rsidRPr="00B138F3" w:rsidDel="00815061">
          <w:rPr>
            <w:rFonts w:ascii="GHEA Grapalat" w:eastAsiaTheme="minorHAnsi" w:hAnsi="GHEA Grapalat" w:cstheme="minorBidi"/>
          </w:rPr>
          <w:delText>процедуры  закупок под кодом ____________________.</w:delText>
        </w:r>
      </w:del>
    </w:p>
    <w:p w:rsidR="003E31E5" w:rsidRPr="00B138F3" w:rsidDel="00815061" w:rsidRDefault="003E31E5" w:rsidP="003E31E5">
      <w:pPr>
        <w:pStyle w:val="NormalWeb"/>
        <w:shd w:val="clear" w:color="auto" w:fill="FFFFFF"/>
        <w:spacing w:before="0" w:beforeAutospacing="0" w:after="0" w:afterAutospacing="0"/>
        <w:jc w:val="both"/>
        <w:rPr>
          <w:del w:id="984" w:author="User" w:date="2024-06-13T09:09:00Z"/>
          <w:rFonts w:ascii="GHEA Grapalat" w:eastAsiaTheme="minorHAnsi" w:hAnsi="GHEA Grapalat" w:cstheme="minorBidi"/>
          <w:sz w:val="18"/>
          <w:szCs w:val="18"/>
        </w:rPr>
      </w:pPr>
      <w:del w:id="985" w:author="User" w:date="2024-06-13T09:09:00Z">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sz w:val="18"/>
            <w:szCs w:val="18"/>
          </w:rPr>
          <w:delText>код процедуры</w:delText>
        </w:r>
      </w:del>
    </w:p>
    <w:p w:rsidR="003E31E5" w:rsidRPr="00B138F3" w:rsidDel="00815061" w:rsidRDefault="003E31E5" w:rsidP="003E31E5">
      <w:pPr>
        <w:pStyle w:val="NormalWeb"/>
        <w:shd w:val="clear" w:color="auto" w:fill="FFFFFF"/>
        <w:spacing w:before="0" w:beforeAutospacing="0" w:after="0" w:afterAutospacing="0"/>
        <w:jc w:val="both"/>
        <w:rPr>
          <w:del w:id="986" w:author="User" w:date="2024-06-13T09:09:00Z"/>
          <w:rFonts w:ascii="GHEA Grapalat" w:eastAsiaTheme="minorHAnsi" w:hAnsi="GHEA Grapalat" w:cstheme="minorBidi"/>
          <w:lang w:val="hy-AM"/>
        </w:rPr>
      </w:pPr>
      <w:del w:id="987" w:author="User" w:date="2024-06-13T09:09:00Z">
        <w:r w:rsidRPr="00B138F3" w:rsidDel="00815061">
          <w:rPr>
            <w:rFonts w:ascii="GHEA Grapalat" w:eastAsiaTheme="minorHAnsi" w:hAnsi="GHEA Grapalat" w:cstheme="minorBidi"/>
          </w:rPr>
          <w:delText xml:space="preserve">  </w:delText>
        </w:r>
        <w:r w:rsidRPr="00B6601D" w:rsidDel="00815061">
          <w:rPr>
            <w:rFonts w:ascii="GHEA Grapalat" w:eastAsiaTheme="minorHAnsi" w:hAnsi="GHEA Grapalat" w:cstheme="minorBidi"/>
          </w:rPr>
          <w:delText xml:space="preserve">2.  По гарантии </w:delText>
        </w:r>
        <w:r w:rsidRPr="00B6601D" w:rsidDel="00815061">
          <w:rPr>
            <w:rFonts w:ascii="GHEA Grapalat" w:eastAsiaTheme="minorHAnsi" w:hAnsi="GHEA Grapalat" w:cstheme="minorBidi"/>
            <w:lang w:val="hy-AM"/>
          </w:rPr>
          <w:delText>----------------------------------------------------------------------------</w:delText>
        </w:r>
        <w:r w:rsidRPr="00B138F3" w:rsidDel="00815061">
          <w:rPr>
            <w:rFonts w:ascii="GHEA Grapalat" w:eastAsiaTheme="minorHAnsi" w:hAnsi="GHEA Grapalat" w:cstheme="minorBidi"/>
            <w:lang w:val="hy-AM"/>
          </w:rPr>
          <w:delText xml:space="preserve"> </w:delText>
        </w:r>
      </w:del>
    </w:p>
    <w:p w:rsidR="003E31E5" w:rsidRPr="001A0A3E" w:rsidDel="00815061" w:rsidRDefault="00310DC1" w:rsidP="003E31E5">
      <w:pPr>
        <w:pStyle w:val="NormalWeb"/>
        <w:shd w:val="clear" w:color="auto" w:fill="FFFFFF"/>
        <w:spacing w:before="0" w:beforeAutospacing="0" w:after="0" w:afterAutospacing="0"/>
        <w:jc w:val="both"/>
        <w:rPr>
          <w:del w:id="988" w:author="User" w:date="2024-06-13T09:09:00Z"/>
          <w:rFonts w:ascii="GHEA Grapalat" w:eastAsiaTheme="minorHAnsi" w:hAnsi="GHEA Grapalat" w:cstheme="minorBidi"/>
        </w:rPr>
      </w:pPr>
      <w:del w:id="989" w:author="User" w:date="2024-06-13T09:09:00Z">
        <w:r w:rsidRPr="00CC7FFA" w:rsidDel="00815061">
          <w:rPr>
            <w:rFonts w:ascii="GHEA Grapalat" w:eastAsiaTheme="minorHAnsi" w:hAnsi="GHEA Grapalat" w:cstheme="minorBidi"/>
            <w:sz w:val="18"/>
            <w:szCs w:val="18"/>
          </w:rPr>
          <w:delText xml:space="preserve">                                     наименование выдающего гарантию банка </w:delText>
        </w:r>
      </w:del>
    </w:p>
    <w:p w:rsidR="003E31E5" w:rsidRPr="00B138F3" w:rsidDel="00815061" w:rsidRDefault="003E31E5" w:rsidP="003E31E5">
      <w:pPr>
        <w:pStyle w:val="NormalWeb"/>
        <w:shd w:val="clear" w:color="auto" w:fill="FFFFFF"/>
        <w:spacing w:before="0" w:beforeAutospacing="0" w:after="0" w:afterAutospacing="0"/>
        <w:jc w:val="both"/>
        <w:rPr>
          <w:del w:id="990" w:author="User" w:date="2024-06-13T09:09:00Z"/>
          <w:rFonts w:ascii="GHEA Grapalat" w:eastAsiaTheme="minorHAnsi" w:hAnsi="GHEA Grapalat" w:cstheme="minorBidi"/>
        </w:rPr>
      </w:pPr>
      <w:del w:id="991" w:author="User" w:date="2024-06-13T09:09:00Z">
        <w:r w:rsidRPr="00B138F3" w:rsidDel="00815061">
          <w:rPr>
            <w:rFonts w:ascii="GHEA Grapalat" w:eastAsiaTheme="minorHAnsi" w:hAnsi="GHEA Grapalat" w:cstheme="minorBidi"/>
          </w:rPr>
          <w:delTex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delText>
        </w:r>
      </w:del>
    </w:p>
    <w:p w:rsidR="003E31E5" w:rsidRPr="00B138F3" w:rsidDel="00815061" w:rsidRDefault="003E31E5" w:rsidP="003E31E5">
      <w:pPr>
        <w:pStyle w:val="NormalWeb"/>
        <w:shd w:val="clear" w:color="auto" w:fill="FFFFFF"/>
        <w:spacing w:before="0" w:beforeAutospacing="0" w:after="0" w:afterAutospacing="0"/>
        <w:jc w:val="both"/>
        <w:rPr>
          <w:del w:id="992" w:author="User" w:date="2024-06-13T09:09:00Z"/>
          <w:rFonts w:ascii="GHEA Grapalat" w:eastAsiaTheme="minorHAnsi" w:hAnsi="GHEA Grapalat" w:cstheme="minorBidi"/>
          <w:sz w:val="18"/>
          <w:szCs w:val="18"/>
        </w:rPr>
      </w:pPr>
      <w:del w:id="993" w:author="User" w:date="2024-06-13T09:09:00Z">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sz w:val="18"/>
            <w:szCs w:val="18"/>
          </w:rPr>
          <w:delText xml:space="preserve">сумма в цифрах и прописью         </w:delText>
        </w:r>
      </w:del>
    </w:p>
    <w:p w:rsidR="00C2217E" w:rsidRPr="003961EF" w:rsidDel="00815061" w:rsidRDefault="003E31E5" w:rsidP="00C2217E">
      <w:pPr>
        <w:pStyle w:val="NormalWeb"/>
        <w:shd w:val="clear" w:color="auto" w:fill="FFFFFF"/>
        <w:spacing w:before="0" w:beforeAutospacing="0" w:after="0" w:afterAutospacing="0"/>
        <w:jc w:val="both"/>
        <w:rPr>
          <w:del w:id="994" w:author="User" w:date="2024-06-13T09:09:00Z"/>
          <w:rFonts w:ascii="GHEA Grapalat" w:eastAsiaTheme="minorHAnsi" w:hAnsi="GHEA Grapalat" w:cstheme="minorBidi"/>
        </w:rPr>
      </w:pPr>
      <w:del w:id="995" w:author="User" w:date="2024-06-13T09:09:00Z">
        <w:r w:rsidRPr="00340AB0" w:rsidDel="00815061">
          <w:rPr>
            <w:rFonts w:ascii="GHEA Grapalat" w:eastAsiaTheme="minorHAnsi" w:hAnsi="GHEA Grapalat" w:cstheme="minorBidi"/>
          </w:rPr>
          <w:delText xml:space="preserve">гарантии) в течение </w:delText>
        </w:r>
        <w:r w:rsidR="007857F1" w:rsidDel="00815061">
          <w:rPr>
            <w:rFonts w:ascii="GHEA Grapalat" w:eastAsiaTheme="minorHAnsi" w:hAnsi="GHEA Grapalat" w:cstheme="minorBidi"/>
          </w:rPr>
          <w:delText>пяти</w:delText>
        </w:r>
        <w:r w:rsidRPr="00340AB0" w:rsidDel="00815061">
          <w:rPr>
            <w:rFonts w:ascii="GHEA Grapalat" w:eastAsiaTheme="minorHAnsi" w:hAnsi="GHEA Grapalat" w:cstheme="minorBidi"/>
          </w:rPr>
          <w:delText xml:space="preserve"> рабочих дней после получения требования. </w:delText>
        </w:r>
        <w:r w:rsidR="00C2217E" w:rsidRPr="00340AB0" w:rsidDel="00815061">
          <w:rPr>
            <w:rFonts w:ascii="GHEA Grapalat" w:eastAsiaTheme="minorHAnsi" w:hAnsi="GHEA Grapalat" w:cstheme="minorBidi"/>
          </w:rPr>
          <w:delText xml:space="preserve">При выплате суммы гарантии учитываются вычеты из суммы гарантии на основании </w:delText>
        </w:r>
        <w:r w:rsidR="00C2217E" w:rsidRPr="00340AB0" w:rsidDel="00815061">
          <w:rPr>
            <w:rFonts w:ascii="GHEA Grapalat" w:eastAsiaTheme="minorHAnsi" w:hAnsi="GHEA Grapalat" w:cstheme="minorBidi"/>
            <w:lang w:val="hy-AM"/>
          </w:rPr>
          <w:delText xml:space="preserve">двухсторонне утвержденного </w:delText>
        </w:r>
        <w:r w:rsidR="00C2217E" w:rsidRPr="00340AB0" w:rsidDel="00815061">
          <w:rPr>
            <w:rFonts w:ascii="GHEA Grapalat" w:eastAsiaTheme="minorHAnsi" w:hAnsi="GHEA Grapalat" w:cstheme="minorBidi"/>
          </w:rPr>
          <w:delText>акта (актов) приема-передачи между бенефициаром и принципалом в рамках исполнения договора</w:delText>
        </w:r>
        <w:r w:rsidR="00C2217E" w:rsidRPr="00340AB0" w:rsidDel="00815061">
          <w:rPr>
            <w:rFonts w:ascii="GHEA Grapalat" w:eastAsiaTheme="minorHAnsi" w:hAnsi="GHEA Grapalat" w:cstheme="minorBidi"/>
            <w:lang w:val="hy-AM"/>
          </w:rPr>
          <w:delText xml:space="preserve"> и</w:delText>
        </w:r>
        <w:r w:rsidR="00C2217E" w:rsidRPr="00340AB0" w:rsidDel="00815061">
          <w:rPr>
            <w:rFonts w:ascii="GHEA Grapalat" w:eastAsiaTheme="minorHAnsi" w:hAnsi="GHEA Grapalat" w:cstheme="minorBidi"/>
          </w:rPr>
          <w:delText xml:space="preserve"> представленн</w:delText>
        </w:r>
        <w:r w:rsidR="00C2217E" w:rsidRPr="00340AB0" w:rsidDel="00815061">
          <w:rPr>
            <w:rFonts w:ascii="GHEA Grapalat" w:eastAsiaTheme="minorHAnsi" w:hAnsi="GHEA Grapalat" w:cstheme="minorBidi"/>
            <w:lang w:val="hy-AM"/>
          </w:rPr>
          <w:delText>ого принципалом</w:delText>
        </w:r>
        <w:r w:rsidR="00C2217E" w:rsidRPr="00340AB0" w:rsidDel="00815061">
          <w:rPr>
            <w:rFonts w:ascii="GHEA Grapalat" w:eastAsiaTheme="minorHAnsi" w:hAnsi="GHEA Grapalat" w:cstheme="minorBidi"/>
          </w:rPr>
          <w:delText xml:space="preserve"> лицу давшему гарантию</w:delText>
        </w:r>
        <w:r w:rsidR="00240609" w:rsidRPr="00340AB0" w:rsidDel="00815061">
          <w:rPr>
            <w:rFonts w:ascii="GHEA Grapalat" w:eastAsiaTheme="minorHAnsi" w:hAnsi="GHEA Grapalat" w:cstheme="minorBidi"/>
            <w:lang w:val="hy-AM"/>
          </w:rPr>
          <w:delText>.</w:delText>
        </w:r>
        <w:r w:rsidR="00C2217E" w:rsidRPr="003961EF" w:rsidDel="00815061">
          <w:rPr>
            <w:rFonts w:ascii="GHEA Grapalat" w:eastAsiaTheme="minorHAnsi" w:hAnsi="GHEA Grapalat" w:cstheme="minorBidi"/>
          </w:rPr>
          <w:delText xml:space="preserve"> </w:delText>
        </w:r>
      </w:del>
    </w:p>
    <w:p w:rsidR="003E31E5" w:rsidRPr="00B138F3" w:rsidDel="00815061" w:rsidRDefault="003E31E5" w:rsidP="00E85485">
      <w:pPr>
        <w:pStyle w:val="NormalWeb"/>
        <w:shd w:val="clear" w:color="auto" w:fill="FFFFFF"/>
        <w:spacing w:before="0" w:beforeAutospacing="0" w:after="0" w:afterAutospacing="0"/>
        <w:ind w:firstLine="708"/>
        <w:jc w:val="both"/>
        <w:rPr>
          <w:del w:id="996" w:author="User" w:date="2024-06-13T09:09:00Z"/>
          <w:rFonts w:ascii="GHEA Grapalat" w:eastAsiaTheme="minorHAnsi" w:hAnsi="GHEA Grapalat" w:cstheme="minorBidi"/>
        </w:rPr>
      </w:pPr>
      <w:del w:id="997" w:author="User" w:date="2024-06-13T09:09:00Z">
        <w:r w:rsidRPr="00B138F3" w:rsidDel="00815061">
          <w:rPr>
            <w:rFonts w:ascii="GHEA Grapalat" w:eastAsiaTheme="minorHAnsi" w:hAnsi="GHEA Grapalat" w:cstheme="minorBidi"/>
          </w:rPr>
          <w:delText>Выплата производится посредством перечисления на расчетный счет____________________ бенефициара.</w:delText>
        </w:r>
      </w:del>
    </w:p>
    <w:p w:rsidR="003E31E5" w:rsidRPr="00B138F3" w:rsidDel="00815061" w:rsidRDefault="003E31E5" w:rsidP="003E31E5">
      <w:pPr>
        <w:pStyle w:val="NormalWeb"/>
        <w:shd w:val="clear" w:color="auto" w:fill="FFFFFF"/>
        <w:spacing w:before="0" w:beforeAutospacing="0" w:after="0" w:afterAutospacing="0"/>
        <w:jc w:val="both"/>
        <w:rPr>
          <w:del w:id="998" w:author="User" w:date="2024-06-13T09:09:00Z"/>
          <w:rFonts w:ascii="GHEA Grapalat" w:eastAsiaTheme="minorHAnsi" w:hAnsi="GHEA Grapalat" w:cstheme="minorBidi"/>
          <w:sz w:val="18"/>
          <w:szCs w:val="18"/>
        </w:rPr>
      </w:pPr>
      <w:del w:id="999" w:author="User" w:date="2024-06-13T09:09:00Z">
        <w:r w:rsidRPr="00B138F3" w:rsidDel="00815061">
          <w:rPr>
            <w:rFonts w:ascii="GHEA Grapalat" w:eastAsiaTheme="minorHAnsi" w:hAnsi="GHEA Grapalat" w:cstheme="minorBidi"/>
          </w:rPr>
          <w:delText xml:space="preserve">              </w:delText>
        </w:r>
        <w:r w:rsidRPr="00B138F3" w:rsidDel="00815061">
          <w:rPr>
            <w:rFonts w:ascii="GHEA Grapalat" w:eastAsiaTheme="minorHAnsi" w:hAnsi="GHEA Grapalat" w:cstheme="minorBidi"/>
            <w:sz w:val="18"/>
            <w:szCs w:val="18"/>
          </w:rPr>
          <w:delText>расчетный счет</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00" w:author="User" w:date="2024-06-13T09:09:00Z"/>
          <w:rStyle w:val="Strong"/>
          <w:rFonts w:ascii="GHEA Grapalat" w:hAnsi="GHEA Grapalat"/>
          <w:b w:val="0"/>
          <w:bCs w:val="0"/>
          <w:sz w:val="20"/>
          <w:szCs w:val="20"/>
        </w:rPr>
      </w:pPr>
      <w:del w:id="1001" w:author="User" w:date="2024-06-13T09:09:00Z">
        <w:r w:rsidRPr="00B138F3" w:rsidDel="00815061">
          <w:rPr>
            <w:rStyle w:val="Strong"/>
            <w:rFonts w:ascii="GHEA Grapalat" w:hAnsi="GHEA Grapalat"/>
            <w:sz w:val="20"/>
            <w:szCs w:val="20"/>
          </w:rPr>
          <w:delText xml:space="preserve">3. </w:delText>
        </w:r>
        <w:r w:rsidRPr="00B138F3" w:rsidDel="00815061">
          <w:rPr>
            <w:rFonts w:ascii="GHEA Grapalat" w:eastAsiaTheme="minorHAnsi" w:hAnsi="GHEA Grapalat" w:cstheme="minorBidi"/>
          </w:rPr>
          <w:delText>Настоящая гарантия является безотзывной.</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02" w:author="User" w:date="2024-06-13T09:09:00Z"/>
          <w:rStyle w:val="Strong"/>
          <w:rFonts w:ascii="GHEA Grapalat" w:hAnsi="GHEA Grapalat"/>
          <w:b w:val="0"/>
          <w:bCs w:val="0"/>
          <w:sz w:val="20"/>
          <w:szCs w:val="20"/>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03" w:author="User" w:date="2024-06-13T09:09:00Z"/>
          <w:rFonts w:ascii="GHEA Grapalat" w:eastAsiaTheme="minorHAnsi" w:hAnsi="GHEA Grapalat" w:cstheme="minorBidi"/>
        </w:rPr>
      </w:pPr>
      <w:del w:id="1004" w:author="User" w:date="2024-06-13T09:09:00Z">
        <w:r w:rsidRPr="00B138F3" w:rsidDel="00815061">
          <w:rPr>
            <w:rFonts w:ascii="GHEA Grapalat" w:eastAsiaTheme="minorHAnsi" w:hAnsi="GHEA Grapalat" w:cstheme="minorBidi"/>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rsidR="001C278A" w:rsidRPr="003870B7" w:rsidDel="00815061" w:rsidRDefault="001C278A" w:rsidP="001C278A">
      <w:pPr>
        <w:pStyle w:val="NormalWeb"/>
        <w:shd w:val="clear" w:color="auto" w:fill="FFFFFF"/>
        <w:ind w:firstLine="374"/>
        <w:contextualSpacing/>
        <w:jc w:val="both"/>
        <w:rPr>
          <w:del w:id="1005" w:author="User" w:date="2024-06-13T09:09:00Z"/>
          <w:rFonts w:ascii="GHEA Grapalat" w:eastAsiaTheme="minorHAnsi" w:hAnsi="GHEA Grapalat" w:cstheme="minorBidi"/>
        </w:rPr>
      </w:pPr>
      <w:del w:id="1006" w:author="User" w:date="2024-06-13T09:09:00Z">
        <w:r w:rsidRPr="003870B7" w:rsidDel="00815061">
          <w:rPr>
            <w:rFonts w:ascii="GHEA Grapalat" w:eastAsiaTheme="minorHAnsi" w:hAnsi="GHEA Grapalat" w:cstheme="minorBidi"/>
          </w:rPr>
          <w:delText>5. Гарантия действует</w:delText>
        </w:r>
        <w:r w:rsidR="00E2296A" w:rsidDel="00815061">
          <w:rPr>
            <w:rFonts w:ascii="GHEA Grapalat" w:eastAsiaTheme="minorHAnsi" w:hAnsi="GHEA Grapalat" w:cstheme="minorBidi"/>
          </w:rPr>
          <w:delText xml:space="preserve"> с момента выпуска и в силе  </w:delText>
        </w:r>
        <w:r w:rsidRPr="003870B7" w:rsidDel="00815061">
          <w:rPr>
            <w:rFonts w:ascii="GHEA Grapalat" w:eastAsiaTheme="minorHAnsi" w:hAnsi="GHEA Grapalat" w:cstheme="minorBidi"/>
          </w:rPr>
          <w:delText xml:space="preserve">со дня вступления в силу договора под кодом N________________________ заключаемого  между  </w:delText>
        </w:r>
      </w:del>
    </w:p>
    <w:p w:rsidR="001C278A" w:rsidRPr="003870B7" w:rsidDel="00815061" w:rsidRDefault="00E2296A" w:rsidP="001C278A">
      <w:pPr>
        <w:pStyle w:val="NormalWeb"/>
        <w:shd w:val="clear" w:color="auto" w:fill="FFFFFF"/>
        <w:ind w:firstLine="374"/>
        <w:contextualSpacing/>
        <w:jc w:val="both"/>
        <w:rPr>
          <w:del w:id="1007" w:author="User" w:date="2024-06-13T09:09:00Z"/>
          <w:rFonts w:ascii="GHEA Grapalat" w:eastAsiaTheme="minorHAnsi" w:hAnsi="GHEA Grapalat" w:cstheme="minorBidi"/>
        </w:rPr>
      </w:pPr>
      <w:del w:id="1008" w:author="User" w:date="2024-06-13T09:09:00Z">
        <w:r w:rsidDel="00815061">
          <w:rPr>
            <w:rFonts w:ascii="GHEA Grapalat" w:eastAsiaTheme="minorHAnsi" w:hAnsi="GHEA Grapalat" w:cstheme="minorBidi"/>
            <w:sz w:val="18"/>
            <w:szCs w:val="18"/>
          </w:rPr>
          <w:delText xml:space="preserve">                                           </w:delText>
        </w:r>
        <w:r w:rsidR="001C278A" w:rsidRPr="003870B7" w:rsidDel="00815061">
          <w:rPr>
            <w:rFonts w:ascii="GHEA Grapalat" w:eastAsiaTheme="minorHAnsi" w:hAnsi="GHEA Grapalat" w:cstheme="minorBidi"/>
            <w:sz w:val="18"/>
            <w:szCs w:val="18"/>
          </w:rPr>
          <w:delText>номер заключаемого договара</w:delText>
        </w:r>
      </w:del>
    </w:p>
    <w:p w:rsidR="001C278A" w:rsidRPr="003870B7" w:rsidDel="00815061" w:rsidRDefault="001C278A" w:rsidP="001C278A">
      <w:pPr>
        <w:pStyle w:val="NormalWeb"/>
        <w:shd w:val="clear" w:color="auto" w:fill="FFFFFF"/>
        <w:ind w:firstLine="374"/>
        <w:contextualSpacing/>
        <w:jc w:val="both"/>
        <w:rPr>
          <w:del w:id="1009" w:author="User" w:date="2024-06-13T09:09:00Z"/>
          <w:rFonts w:ascii="GHEA Grapalat" w:eastAsiaTheme="minorHAnsi" w:hAnsi="GHEA Grapalat" w:cstheme="minorBidi"/>
        </w:rPr>
      </w:pPr>
    </w:p>
    <w:p w:rsidR="001C278A" w:rsidRPr="003870B7" w:rsidDel="00815061" w:rsidRDefault="00E2296A" w:rsidP="001C278A">
      <w:pPr>
        <w:pStyle w:val="NormalWeb"/>
        <w:shd w:val="clear" w:color="auto" w:fill="FFFFFF"/>
        <w:contextualSpacing/>
        <w:jc w:val="both"/>
        <w:rPr>
          <w:del w:id="1010" w:author="User" w:date="2024-06-13T09:09:00Z"/>
          <w:rFonts w:ascii="GHEA Grapalat" w:eastAsiaTheme="minorHAnsi" w:hAnsi="GHEA Grapalat" w:cstheme="minorBidi"/>
          <w:lang w:val="hy-AM"/>
        </w:rPr>
      </w:pPr>
      <w:del w:id="1011" w:author="User" w:date="2024-06-13T09:09:00Z">
        <w:r w:rsidRPr="003870B7" w:rsidDel="00815061">
          <w:rPr>
            <w:rFonts w:ascii="GHEA Grapalat" w:eastAsiaTheme="minorHAnsi" w:hAnsi="GHEA Grapalat" w:cstheme="minorBidi"/>
          </w:rPr>
          <w:delText xml:space="preserve">бенефициаром и принципалом    </w:delText>
        </w:r>
        <w:r w:rsidR="001C278A" w:rsidRPr="003870B7" w:rsidDel="00815061">
          <w:rPr>
            <w:rFonts w:ascii="GHEA Grapalat" w:eastAsiaTheme="minorHAnsi" w:hAnsi="GHEA Grapalat" w:cstheme="minorBidi"/>
          </w:rPr>
          <w:delText xml:space="preserve">и  действует </w:delText>
        </w:r>
        <w:r w:rsidR="001C278A" w:rsidRPr="003870B7" w:rsidDel="00815061">
          <w:rPr>
            <w:rFonts w:ascii="GHEA Grapalat" w:eastAsiaTheme="minorHAnsi" w:hAnsi="GHEA Grapalat" w:cstheme="minorBidi"/>
            <w:lang w:val="hy-AM"/>
          </w:rPr>
          <w:delText xml:space="preserve"> </w:delText>
        </w:r>
        <w:r w:rsidR="001C278A" w:rsidRPr="003870B7" w:rsidDel="00815061">
          <w:rPr>
            <w:rFonts w:ascii="GHEA Grapalat" w:eastAsiaTheme="minorHAnsi" w:hAnsi="GHEA Grapalat" w:cstheme="minorBidi"/>
          </w:rPr>
          <w:delText>в</w:delText>
        </w:r>
        <w:r w:rsidR="001C278A" w:rsidRPr="003870B7" w:rsidDel="00815061">
          <w:rPr>
            <w:rFonts w:ascii="GHEA Grapalat" w:hAnsi="GHEA Grapalat"/>
          </w:rPr>
          <w:delText>ключительно</w:delText>
        </w:r>
        <w:r w:rsidR="001C278A" w:rsidRPr="003870B7" w:rsidDel="00815061">
          <w:rPr>
            <w:rFonts w:ascii="GHEA Grapalat" w:eastAsiaTheme="minorHAnsi" w:hAnsi="GHEA Grapalat" w:cstheme="minorBidi"/>
          </w:rPr>
          <w:delText xml:space="preserve"> </w:delText>
        </w:r>
        <w:r w:rsidR="001C278A" w:rsidRPr="003870B7" w:rsidDel="00815061">
          <w:rPr>
            <w:rFonts w:ascii="GHEA Grapalat" w:eastAsiaTheme="minorHAnsi" w:hAnsi="GHEA Grapalat" w:cstheme="minorBidi"/>
            <w:lang w:val="hy-AM"/>
          </w:rPr>
          <w:delText xml:space="preserve"> </w:delText>
        </w:r>
        <w:r w:rsidR="001C278A" w:rsidRPr="003870B7" w:rsidDel="00815061">
          <w:rPr>
            <w:rFonts w:ascii="GHEA Grapalat" w:eastAsiaTheme="minorHAnsi" w:hAnsi="GHEA Grapalat" w:cstheme="minorBidi"/>
          </w:rPr>
          <w:delText xml:space="preserve">до </w:delText>
        </w:r>
        <w:r w:rsidR="001C278A" w:rsidRPr="003870B7" w:rsidDel="00815061">
          <w:rPr>
            <w:rFonts w:ascii="GHEA Grapalat" w:eastAsiaTheme="minorHAnsi" w:hAnsi="GHEA Grapalat" w:cstheme="minorBidi"/>
            <w:lang w:val="hy-AM"/>
          </w:rPr>
          <w:delText xml:space="preserve"> </w:delText>
        </w:r>
        <w:r w:rsidR="001C278A" w:rsidRPr="003870B7" w:rsidDel="00815061">
          <w:rPr>
            <w:rFonts w:ascii="GHEA Grapalat" w:eastAsiaTheme="minorHAnsi" w:hAnsi="GHEA Grapalat" w:cstheme="minorBidi"/>
          </w:rPr>
          <w:delText xml:space="preserve">девяностого </w:delText>
        </w:r>
        <w:r w:rsidR="001C278A" w:rsidRPr="003870B7" w:rsidDel="00815061">
          <w:rPr>
            <w:rFonts w:ascii="GHEA Grapalat" w:eastAsiaTheme="minorHAnsi" w:hAnsi="GHEA Grapalat" w:cstheme="minorBidi"/>
            <w:lang w:val="hy-AM"/>
          </w:rPr>
          <w:delText xml:space="preserve"> </w:delText>
        </w:r>
        <w:r w:rsidR="001C278A" w:rsidRPr="003870B7" w:rsidDel="00815061">
          <w:rPr>
            <w:rFonts w:ascii="GHEA Grapalat" w:eastAsiaTheme="minorHAnsi" w:hAnsi="GHEA Grapalat" w:cstheme="minorBidi"/>
          </w:rPr>
          <w:delText xml:space="preserve">рабочего </w:delText>
        </w:r>
        <w:r w:rsidR="001C278A" w:rsidRPr="003870B7" w:rsidDel="00815061">
          <w:rPr>
            <w:rFonts w:ascii="GHEA Grapalat" w:eastAsiaTheme="minorHAnsi" w:hAnsi="GHEA Grapalat" w:cstheme="minorBidi"/>
            <w:lang w:val="hy-AM"/>
          </w:rPr>
          <w:delText xml:space="preserve"> </w:delText>
        </w:r>
        <w:r w:rsidR="001C278A" w:rsidRPr="003870B7" w:rsidDel="00815061">
          <w:rPr>
            <w:rFonts w:ascii="GHEA Grapalat" w:eastAsiaTheme="minorHAnsi" w:hAnsi="GHEA Grapalat" w:cstheme="minorBidi"/>
          </w:rPr>
          <w:delText>дня</w:delText>
        </w:r>
        <w:r w:rsidR="001C278A" w:rsidRPr="003870B7" w:rsidDel="00815061">
          <w:rPr>
            <w:rFonts w:ascii="GHEA Grapalat" w:eastAsiaTheme="minorHAnsi" w:hAnsi="GHEA Grapalat" w:cstheme="minorBidi"/>
            <w:lang w:val="hy-AM"/>
          </w:rPr>
          <w:delText xml:space="preserve">   </w:delText>
        </w:r>
        <w:r w:rsidR="001C278A" w:rsidRPr="003870B7" w:rsidDel="00815061">
          <w:rPr>
            <w:rFonts w:ascii="GHEA Grapalat" w:eastAsiaTheme="minorHAnsi" w:hAnsi="GHEA Grapalat" w:cstheme="minorBidi"/>
          </w:rPr>
          <w:delText xml:space="preserve">следующего за днем </w:delText>
        </w:r>
      </w:del>
    </w:p>
    <w:p w:rsidR="001C278A" w:rsidRPr="003870B7" w:rsidDel="00815061" w:rsidRDefault="001C278A" w:rsidP="001C278A">
      <w:pPr>
        <w:pStyle w:val="NormalWeb"/>
        <w:shd w:val="clear" w:color="auto" w:fill="FFFFFF"/>
        <w:contextualSpacing/>
        <w:jc w:val="both"/>
        <w:rPr>
          <w:del w:id="1012" w:author="User" w:date="2024-06-13T09:09:00Z"/>
          <w:rFonts w:ascii="GHEA Grapalat" w:eastAsiaTheme="minorHAnsi" w:hAnsi="GHEA Grapalat" w:cstheme="minorBidi"/>
          <w:sz w:val="18"/>
          <w:szCs w:val="18"/>
          <w:lang w:val="hy-AM"/>
        </w:rPr>
      </w:pPr>
    </w:p>
    <w:p w:rsidR="001C278A" w:rsidRPr="003870B7" w:rsidDel="00815061" w:rsidRDefault="001C278A" w:rsidP="00B961C7">
      <w:pPr>
        <w:pStyle w:val="NormalWeb"/>
        <w:shd w:val="clear" w:color="auto" w:fill="FFFFFF"/>
        <w:contextualSpacing/>
        <w:jc w:val="center"/>
        <w:rPr>
          <w:del w:id="1013" w:author="User" w:date="2024-06-13T09:09:00Z"/>
          <w:rFonts w:eastAsiaTheme="minorHAnsi" w:cstheme="minorBidi"/>
        </w:rPr>
      </w:pPr>
      <w:del w:id="1014" w:author="User" w:date="2024-06-13T09:09:00Z">
        <w:r w:rsidRPr="003870B7" w:rsidDel="00815061">
          <w:rPr>
            <w:rFonts w:ascii="GHEA Grapalat" w:eastAsiaTheme="minorHAnsi" w:hAnsi="GHEA Grapalat" w:cstheme="minorBidi"/>
            <w:lang w:val="hy-AM"/>
          </w:rPr>
          <w:delText>--------------------------------------------------------</w:delText>
        </w:r>
        <w:r w:rsidRPr="003870B7" w:rsidDel="00815061">
          <w:rPr>
            <w:rFonts w:ascii="GHEA Grapalat" w:eastAsiaTheme="minorHAnsi" w:hAnsi="GHEA Grapalat" w:cstheme="minorBidi"/>
          </w:rPr>
          <w:delText>------------------</w:delText>
        </w:r>
        <w:r w:rsidRPr="003870B7" w:rsidDel="00815061">
          <w:rPr>
            <w:rFonts w:ascii="GHEA Grapalat" w:eastAsiaTheme="minorHAnsi" w:hAnsi="GHEA Grapalat" w:cstheme="minorBidi"/>
            <w:lang w:val="hy-AM"/>
          </w:rPr>
          <w:delText>----------------------</w:delText>
        </w:r>
        <w:r w:rsidRPr="003870B7" w:rsidDel="00815061">
          <w:rPr>
            <w:rFonts w:eastAsiaTheme="minorHAnsi" w:cstheme="minorBidi"/>
          </w:rPr>
          <w:delText xml:space="preserve"> </w:delText>
        </w:r>
        <w:r w:rsidRPr="003870B7" w:rsidDel="00815061">
          <w:rPr>
            <w:rFonts w:eastAsiaTheme="minorHAnsi" w:cstheme="minorBidi"/>
            <w:lang w:val="hy-AM"/>
          </w:rPr>
          <w:delText>.</w:delText>
        </w:r>
        <w:r w:rsidRPr="003870B7" w:rsidDel="00815061">
          <w:rPr>
            <w:rFonts w:eastAsiaTheme="minorHAnsi" w:cstheme="minorBidi"/>
          </w:rPr>
          <w:delText xml:space="preserve">           </w:delText>
        </w:r>
        <w:r w:rsidR="00B961C7" w:rsidRPr="003870B7" w:rsidDel="00815061">
          <w:rPr>
            <w:rFonts w:ascii="GHEA Grapalat" w:hAnsi="GHEA Grapalat"/>
            <w:sz w:val="16"/>
            <w:szCs w:val="16"/>
          </w:rPr>
          <w:delText>крайний</w:delText>
        </w:r>
        <w:r w:rsidRPr="003870B7" w:rsidDel="00815061">
          <w:rPr>
            <w:rFonts w:ascii="GHEA Grapalat" w:hAnsi="GHEA Grapalat"/>
            <w:sz w:val="16"/>
            <w:szCs w:val="16"/>
          </w:rPr>
          <w:delText xml:space="preserve">  срок</w:delText>
        </w:r>
        <w:r w:rsidRPr="003870B7" w:rsidDel="00815061">
          <w:rPr>
            <w:rFonts w:ascii="GHEA Grapalat" w:eastAsiaTheme="minorHAnsi" w:hAnsi="GHEA Grapalat" w:cstheme="minorBidi"/>
            <w:sz w:val="16"/>
            <w:szCs w:val="16"/>
          </w:rPr>
          <w:delText xml:space="preserve"> поставки товаров</w:delText>
        </w:r>
        <w:r w:rsidRPr="003870B7" w:rsidDel="00815061">
          <w:rPr>
            <w:rFonts w:ascii="GHEA Grapalat" w:eastAsiaTheme="minorHAnsi" w:hAnsi="GHEA Grapalat" w:cstheme="minorBidi"/>
            <w:sz w:val="16"/>
            <w:szCs w:val="16"/>
            <w:lang w:val="hy-AM"/>
          </w:rPr>
          <w:delText>, предусмотренн</w:delText>
        </w:r>
        <w:r w:rsidRPr="003870B7" w:rsidDel="00815061">
          <w:rPr>
            <w:rFonts w:ascii="GHEA Grapalat" w:eastAsiaTheme="minorHAnsi" w:hAnsi="GHEA Grapalat" w:cstheme="minorBidi"/>
            <w:sz w:val="16"/>
            <w:szCs w:val="16"/>
          </w:rPr>
          <w:delText xml:space="preserve">ый </w:delText>
        </w:r>
        <w:r w:rsidRPr="003870B7" w:rsidDel="00815061">
          <w:rPr>
            <w:rFonts w:ascii="GHEA Grapalat" w:eastAsiaTheme="minorHAnsi" w:hAnsi="GHEA Grapalat" w:cstheme="minorBidi"/>
            <w:sz w:val="16"/>
            <w:szCs w:val="16"/>
            <w:lang w:val="hy-AM"/>
          </w:rPr>
          <w:delText>заключаемым договором</w:delText>
        </w:r>
      </w:del>
    </w:p>
    <w:p w:rsidR="006A338D" w:rsidDel="00815061" w:rsidRDefault="001C278A" w:rsidP="001C278A">
      <w:pPr>
        <w:pStyle w:val="NormalWeb"/>
        <w:shd w:val="clear" w:color="auto" w:fill="FFFFFF"/>
        <w:contextualSpacing/>
        <w:jc w:val="both"/>
        <w:rPr>
          <w:del w:id="1015" w:author="User" w:date="2024-06-13T09:09:00Z"/>
          <w:rFonts w:ascii="GHEA Grapalat" w:eastAsiaTheme="minorHAnsi" w:hAnsi="GHEA Grapalat" w:cstheme="minorBidi"/>
        </w:rPr>
      </w:pPr>
      <w:del w:id="1016" w:author="User" w:date="2024-06-13T09:09:00Z">
        <w:r w:rsidRPr="003870B7" w:rsidDel="00815061">
          <w:rPr>
            <w:rFonts w:ascii="GHEA Grapalat" w:eastAsiaTheme="minorHAnsi" w:hAnsi="GHEA Grapalat" w:cstheme="minorBidi"/>
          </w:rPr>
          <w:delText>В день предоставления гарантии лицо, выдающее гарантию, с официального адреса</w:delText>
        </w:r>
        <w:r w:rsidRPr="003870B7" w:rsidDel="00815061">
          <w:rPr>
            <w:rFonts w:ascii="GHEA Grapalat" w:eastAsiaTheme="minorHAnsi" w:hAnsi="GHEA Grapalat" w:cstheme="minorBidi"/>
            <w:lang w:val="hy-AM"/>
          </w:rPr>
          <w:delText xml:space="preserve"> </w:delText>
        </w:r>
        <w:r w:rsidRPr="003870B7" w:rsidDel="00815061">
          <w:rPr>
            <w:rFonts w:ascii="GHEA Grapalat" w:eastAsiaTheme="minorHAnsi" w:hAnsi="GHEA Grapalat" w:cstheme="minorBidi"/>
          </w:rPr>
          <w:delTex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delText>
        </w:r>
        <w:r w:rsidR="006A338D" w:rsidDel="00815061">
          <w:rPr>
            <w:rFonts w:ascii="GHEA Grapalat" w:eastAsiaTheme="minorHAnsi" w:hAnsi="GHEA Grapalat" w:cstheme="minorBidi"/>
          </w:rPr>
          <w:delText xml:space="preserve"> ----------------------------------------------------------------</w:delText>
        </w:r>
        <w:r w:rsidRPr="003870B7" w:rsidDel="00815061">
          <w:rPr>
            <w:rFonts w:ascii="GHEA Grapalat" w:eastAsiaTheme="minorHAnsi" w:hAnsi="GHEA Grapalat" w:cstheme="minorBidi"/>
          </w:rPr>
          <w:delText xml:space="preserve"> </w:delText>
        </w:r>
      </w:del>
    </w:p>
    <w:p w:rsidR="006A338D" w:rsidDel="00815061" w:rsidRDefault="006A338D" w:rsidP="006A338D">
      <w:pPr>
        <w:pStyle w:val="NormalWeb"/>
        <w:shd w:val="clear" w:color="auto" w:fill="FFFFFF"/>
        <w:contextualSpacing/>
        <w:jc w:val="center"/>
        <w:rPr>
          <w:del w:id="1017" w:author="User" w:date="2024-06-13T09:09:00Z"/>
          <w:rFonts w:ascii="GHEA Grapalat" w:eastAsiaTheme="minorHAnsi" w:hAnsi="GHEA Grapalat" w:cstheme="minorBidi"/>
        </w:rPr>
      </w:pPr>
      <w:del w:id="1018" w:author="User" w:date="2024-06-13T09:09:00Z">
        <w:r w:rsidDel="00815061">
          <w:rPr>
            <w:rStyle w:val="Strong"/>
            <w:b w:val="0"/>
            <w:bCs w:val="0"/>
            <w:sz w:val="20"/>
            <w:szCs w:val="20"/>
          </w:rPr>
          <w:delText xml:space="preserve">                                       адрес эл. почты секретаря</w:delText>
        </w:r>
      </w:del>
    </w:p>
    <w:p w:rsidR="001C278A" w:rsidRPr="003870B7" w:rsidDel="00815061" w:rsidRDefault="001C278A" w:rsidP="001C278A">
      <w:pPr>
        <w:pStyle w:val="NormalWeb"/>
        <w:shd w:val="clear" w:color="auto" w:fill="FFFFFF"/>
        <w:contextualSpacing/>
        <w:jc w:val="both"/>
        <w:rPr>
          <w:del w:id="1019" w:author="User" w:date="2024-06-13T09:09:00Z"/>
          <w:rFonts w:ascii="GHEA Grapalat" w:eastAsiaTheme="minorHAnsi" w:hAnsi="GHEA Grapalat" w:cstheme="minorBidi"/>
        </w:rPr>
      </w:pPr>
      <w:del w:id="1020" w:author="User" w:date="2024-06-13T09:09:00Z">
        <w:r w:rsidRPr="003870B7" w:rsidDel="00815061">
          <w:rPr>
            <w:rFonts w:ascii="GHEA Grapalat" w:eastAsiaTheme="minorHAnsi" w:hAnsi="GHEA Grapalat" w:cstheme="minorBidi"/>
          </w:rPr>
          <w:delText>указанный в приглашении к процедуре закупок, организованной под кодом упомянутым в пункте 1 настоящей гарантии</w:delText>
        </w:r>
        <w:r w:rsidRPr="003870B7" w:rsidDel="00815061">
          <w:rPr>
            <w:rFonts w:ascii="GHEA Grapalat" w:eastAsiaTheme="minorHAnsi" w:hAnsi="GHEA Grapalat" w:cstheme="minorBidi"/>
            <w:lang w:val="hy-AM"/>
          </w:rPr>
          <w:delText>.</w:delText>
        </w:r>
        <w:r w:rsidRPr="003870B7" w:rsidDel="00815061">
          <w:rPr>
            <w:rFonts w:ascii="GHEA Grapalat" w:eastAsiaTheme="minorHAnsi" w:hAnsi="GHEA Grapalat" w:cstheme="minorBidi"/>
          </w:rPr>
          <w:delText xml:space="preserve"> </w:delText>
        </w:r>
      </w:del>
    </w:p>
    <w:p w:rsidR="001C278A" w:rsidRPr="003870B7" w:rsidDel="00815061" w:rsidRDefault="001C278A" w:rsidP="001C278A">
      <w:pPr>
        <w:pStyle w:val="NormalWeb"/>
        <w:shd w:val="clear" w:color="auto" w:fill="FFFFFF"/>
        <w:spacing w:before="0" w:beforeAutospacing="0" w:after="0" w:afterAutospacing="0"/>
        <w:ind w:firstLine="375"/>
        <w:jc w:val="both"/>
        <w:rPr>
          <w:del w:id="1021" w:author="User" w:date="2024-06-13T09:09:00Z"/>
          <w:rStyle w:val="Strong"/>
          <w:rFonts w:ascii="GHEA Grapalat" w:hAnsi="GHEA Grapalat"/>
          <w:b w:val="0"/>
          <w:bCs w:val="0"/>
          <w:sz w:val="20"/>
          <w:szCs w:val="20"/>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22" w:author="User" w:date="2024-06-13T09:09:00Z"/>
          <w:rStyle w:val="Strong"/>
          <w:rFonts w:ascii="GHEA Grapalat" w:hAnsi="GHEA Grapalat"/>
          <w:b w:val="0"/>
          <w:bCs w:val="0"/>
          <w:sz w:val="20"/>
          <w:szCs w:val="20"/>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23" w:author="User" w:date="2024-06-13T09:09:00Z"/>
          <w:rFonts w:ascii="GHEA Grapalat" w:eastAsiaTheme="minorHAnsi" w:hAnsi="GHEA Grapalat" w:cstheme="minorBidi"/>
        </w:rPr>
      </w:pPr>
      <w:del w:id="1024" w:author="User" w:date="2024-06-13T09:09:00Z">
        <w:r w:rsidRPr="00B138F3" w:rsidDel="00815061">
          <w:rPr>
            <w:rFonts w:ascii="GHEA Grapalat" w:eastAsiaTheme="minorHAnsi" w:hAnsi="GHEA Grapalat" w:cstheme="minorBidi"/>
          </w:rPr>
          <w:delText>6. Бенефициар предъявляет требование лицу, дающему гарантию, в письменной форме. К требованию прилагаются следующие документы:</w:delText>
        </w:r>
      </w:del>
    </w:p>
    <w:p w:rsidR="003E31E5" w:rsidRPr="00B138F3" w:rsidDel="00815061" w:rsidRDefault="003E31E5" w:rsidP="003E31E5">
      <w:pPr>
        <w:pStyle w:val="NormalWeb"/>
        <w:shd w:val="clear" w:color="auto" w:fill="FFFFFF"/>
        <w:ind w:firstLine="374"/>
        <w:contextualSpacing/>
        <w:jc w:val="both"/>
        <w:rPr>
          <w:del w:id="1025" w:author="User" w:date="2024-06-13T09:09:00Z"/>
          <w:rFonts w:ascii="GHEA Grapalat" w:eastAsiaTheme="minorHAnsi" w:hAnsi="GHEA Grapalat" w:cstheme="minorBidi"/>
        </w:rPr>
      </w:pPr>
      <w:del w:id="1026" w:author="User" w:date="2024-06-13T09:09:00Z">
        <w:r w:rsidRPr="00B138F3" w:rsidDel="00815061">
          <w:rPr>
            <w:rFonts w:ascii="GHEA Grapalat" w:eastAsiaTheme="minorHAnsi" w:hAnsi="GHEA Grapalat" w:cstheme="minorBidi"/>
          </w:rPr>
          <w:delText>1) копии заключенного договора N</w:delText>
        </w:r>
        <w:r w:rsidRPr="00B138F3" w:rsidDel="00815061">
          <w:rPr>
            <w:rFonts w:ascii="GHEA Grapalat" w:eastAsiaTheme="minorHAnsi" w:hAnsi="GHEA Grapalat" w:cstheme="minorBidi"/>
            <w:lang w:val="hy-AM"/>
          </w:rPr>
          <w:delText xml:space="preserve"> </w:delText>
        </w:r>
        <w:r w:rsidRPr="00B138F3" w:rsidDel="00815061">
          <w:rPr>
            <w:rFonts w:ascii="GHEA Grapalat" w:eastAsiaTheme="minorHAnsi" w:hAnsi="GHEA Grapalat" w:cstheme="minorBidi"/>
          </w:rPr>
          <w:delText xml:space="preserve">_____________________, включая </w:delText>
        </w:r>
      </w:del>
    </w:p>
    <w:p w:rsidR="003E31E5" w:rsidRPr="00B138F3" w:rsidDel="00815061" w:rsidRDefault="003E31E5" w:rsidP="003E31E5">
      <w:pPr>
        <w:pStyle w:val="NormalWeb"/>
        <w:shd w:val="clear" w:color="auto" w:fill="FFFFFF"/>
        <w:contextualSpacing/>
        <w:jc w:val="both"/>
        <w:rPr>
          <w:del w:id="1027" w:author="User" w:date="2024-06-13T09:09:00Z"/>
          <w:rFonts w:ascii="GHEA Grapalat" w:eastAsiaTheme="minorHAnsi" w:hAnsi="GHEA Grapalat" w:cstheme="minorBidi"/>
          <w:sz w:val="18"/>
          <w:szCs w:val="18"/>
        </w:rPr>
      </w:pPr>
      <w:del w:id="1028" w:author="User" w:date="2024-06-13T09:09:00Z">
        <w:r w:rsidRPr="00B138F3" w:rsidDel="00815061">
          <w:rPr>
            <w:rFonts w:eastAsiaTheme="minorHAnsi" w:cstheme="minorBidi"/>
          </w:rPr>
          <w:delText xml:space="preserve">                                                               </w:delText>
        </w:r>
        <w:r w:rsidRPr="00B138F3" w:rsidDel="00815061">
          <w:rPr>
            <w:rFonts w:ascii="GHEA Grapalat" w:eastAsiaTheme="minorHAnsi" w:hAnsi="GHEA Grapalat" w:cstheme="minorBidi"/>
            <w:sz w:val="18"/>
            <w:szCs w:val="18"/>
          </w:rPr>
          <w:delText>номер заключаемого договара</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29" w:author="User" w:date="2024-06-13T09:09:00Z"/>
          <w:rFonts w:ascii="GHEA Grapalat" w:eastAsiaTheme="minorHAnsi" w:hAnsi="GHEA Grapalat" w:cstheme="minorBidi"/>
        </w:rPr>
      </w:pPr>
      <w:del w:id="1030" w:author="User" w:date="2024-06-13T09:09:00Z">
        <w:r w:rsidRPr="00B138F3" w:rsidDel="00815061">
          <w:rPr>
            <w:rFonts w:ascii="GHEA Grapalat" w:eastAsiaTheme="minorHAnsi" w:hAnsi="GHEA Grapalat" w:cstheme="minorBidi"/>
          </w:rPr>
          <w:delText>копии внесенных  в него изменений, дополнительных соглашений,</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31" w:author="User" w:date="2024-06-13T09:09:00Z"/>
          <w:rFonts w:ascii="GHEA Grapalat" w:eastAsiaTheme="minorHAnsi" w:hAnsi="GHEA Grapalat" w:cstheme="minorBidi"/>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32" w:author="User" w:date="2024-06-13T09:09:00Z"/>
          <w:rFonts w:ascii="GHEA Grapalat" w:eastAsiaTheme="minorHAnsi" w:hAnsi="GHEA Grapalat" w:cstheme="minorBidi"/>
        </w:rPr>
      </w:pPr>
      <w:del w:id="1033" w:author="User" w:date="2024-06-13T09:09:00Z">
        <w:r w:rsidRPr="00B138F3" w:rsidDel="00815061">
          <w:rPr>
            <w:rFonts w:ascii="GHEA Grapalat" w:eastAsiaTheme="minorHAnsi" w:hAnsi="GHEA Grapalat" w:cstheme="minorBidi"/>
          </w:rPr>
          <w:delText xml:space="preserve">2) уведомление об одностороннем расторжении контракта бенефициаром опубликованное в бюллетене действующем по адресу </w:delText>
        </w:r>
        <w:r w:rsidR="007F20A9" w:rsidDel="00815061">
          <w:fldChar w:fldCharType="begin"/>
        </w:r>
        <w:r w:rsidR="007F20A9" w:rsidDel="00815061">
          <w:delInstrText xml:space="preserve"> HYPERLINK "http://www.procurement.am" </w:delInstrText>
        </w:r>
        <w:r w:rsidR="007F20A9" w:rsidDel="00815061">
          <w:fldChar w:fldCharType="separate"/>
        </w:r>
        <w:r w:rsidRPr="00B138F3" w:rsidDel="00815061">
          <w:rPr>
            <w:rStyle w:val="Hyperlink"/>
            <w:rFonts w:ascii="GHEA Grapalat" w:hAnsi="GHEA Grapalat"/>
            <w:color w:val="auto"/>
            <w:sz w:val="20"/>
            <w:szCs w:val="20"/>
            <w:lang w:val="hy-AM"/>
          </w:rPr>
          <w:delText>www.procurement.am</w:delText>
        </w:r>
        <w:r w:rsidR="007F20A9" w:rsidDel="00815061">
          <w:rPr>
            <w:rStyle w:val="Hyperlink"/>
            <w:rFonts w:ascii="GHEA Grapalat" w:hAnsi="GHEA Grapalat"/>
            <w:color w:val="auto"/>
            <w:sz w:val="20"/>
            <w:szCs w:val="20"/>
            <w:lang w:val="hy-AM"/>
          </w:rPr>
          <w:fldChar w:fldCharType="end"/>
        </w:r>
        <w:r w:rsidRPr="00B138F3" w:rsidDel="00815061">
          <w:rPr>
            <w:rFonts w:ascii="GHEA Grapalat" w:eastAsiaTheme="minorHAnsi" w:hAnsi="GHEA Grapalat" w:cstheme="minorBidi"/>
          </w:rPr>
          <w:delText xml:space="preserve"> .</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34" w:author="User" w:date="2024-06-13T09:09:00Z"/>
          <w:rFonts w:ascii="GHEA Grapalat" w:eastAsiaTheme="minorHAnsi" w:hAnsi="GHEA Grapalat" w:cstheme="minorBidi"/>
        </w:rPr>
      </w:pPr>
    </w:p>
    <w:p w:rsidR="00240609" w:rsidRPr="00B87910" w:rsidDel="00815061" w:rsidRDefault="003E31E5" w:rsidP="00240609">
      <w:pPr>
        <w:pStyle w:val="NormalWeb"/>
        <w:shd w:val="clear" w:color="auto" w:fill="FFFFFF"/>
        <w:spacing w:before="0" w:beforeAutospacing="0" w:after="0" w:afterAutospacing="0"/>
        <w:ind w:firstLine="375"/>
        <w:jc w:val="both"/>
        <w:rPr>
          <w:del w:id="1035" w:author="User" w:date="2024-06-13T09:09:00Z"/>
          <w:rFonts w:ascii="GHEA Grapalat" w:eastAsiaTheme="minorHAnsi" w:hAnsi="GHEA Grapalat" w:cstheme="minorBidi"/>
        </w:rPr>
      </w:pPr>
      <w:del w:id="1036" w:author="User" w:date="2024-06-13T09:09:00Z">
        <w:r w:rsidRPr="007E5F1D" w:rsidDel="00815061">
          <w:rPr>
            <w:rFonts w:ascii="GHEA Grapalat" w:eastAsiaTheme="minorHAnsi" w:hAnsi="GHEA Grapalat" w:cstheme="minorBidi"/>
          </w:rPr>
          <w:delText xml:space="preserve">3) </w:delText>
        </w:r>
        <w:r w:rsidR="00240609" w:rsidRPr="007E5F1D" w:rsidDel="00815061">
          <w:rPr>
            <w:rFonts w:ascii="GHEA Grapalat" w:eastAsiaTheme="minorHAnsi" w:hAnsi="GHEA Grapalat" w:cstheme="minorBidi"/>
            <w:lang w:val="hy-AM"/>
          </w:rPr>
          <w:delText xml:space="preserve">двухсторонне </w:delText>
        </w:r>
        <w:r w:rsidR="00240609" w:rsidRPr="007E5F1D" w:rsidDel="00815061">
          <w:rPr>
            <w:rFonts w:ascii="GHEA Grapalat" w:eastAsiaTheme="minorHAnsi" w:hAnsi="GHEA Grapalat" w:cstheme="minorBidi"/>
          </w:rPr>
          <w:delText>утвержденный в рамках договора между бенефициаром и принципалом акт (акты) приема-передачи или его</w:delText>
        </w:r>
        <w:r w:rsidR="00240609" w:rsidRPr="007E5F1D" w:rsidDel="00815061">
          <w:rPr>
            <w:rFonts w:ascii="GHEA Grapalat" w:eastAsiaTheme="minorHAnsi" w:hAnsi="GHEA Grapalat" w:cstheme="minorBidi"/>
            <w:lang w:val="hy-AM"/>
          </w:rPr>
          <w:delText xml:space="preserve"> </w:delText>
        </w:r>
        <w:r w:rsidR="00240609" w:rsidRPr="007E5F1D" w:rsidDel="00815061">
          <w:rPr>
            <w:rFonts w:ascii="GHEA Grapalat" w:eastAsiaTheme="minorHAnsi" w:hAnsi="GHEA Grapalat" w:cstheme="minorBidi"/>
          </w:rPr>
          <w:delText>(</w:delText>
        </w:r>
        <w:r w:rsidR="00240609" w:rsidRPr="007E5F1D" w:rsidDel="00815061">
          <w:rPr>
            <w:rFonts w:ascii="GHEA Grapalat" w:eastAsiaTheme="minorHAnsi" w:hAnsi="GHEA Grapalat" w:cstheme="minorBidi"/>
            <w:lang w:val="hy-AM"/>
          </w:rPr>
          <w:delText>их</w:delText>
        </w:r>
        <w:r w:rsidR="00240609" w:rsidRPr="007E5F1D" w:rsidDel="00815061">
          <w:rPr>
            <w:rFonts w:ascii="GHEA Grapalat" w:eastAsiaTheme="minorHAnsi" w:hAnsi="GHEA Grapalat" w:cstheme="minorBidi"/>
          </w:rPr>
          <w:delText>) копии.</w:delText>
        </w:r>
        <w:r w:rsidR="00240609" w:rsidRPr="00A74B0D" w:rsidDel="00815061">
          <w:rPr>
            <w:rFonts w:ascii="GHEA Grapalat" w:eastAsiaTheme="minorHAnsi" w:hAnsi="GHEA Grapalat" w:cstheme="minorBidi"/>
          </w:rPr>
          <w:delText xml:space="preserve"> </w:delText>
        </w:r>
      </w:del>
    </w:p>
    <w:p w:rsidR="00A11DA5" w:rsidRPr="007A724D" w:rsidDel="00815061" w:rsidRDefault="00A11DA5" w:rsidP="00A11DA5">
      <w:pPr>
        <w:pStyle w:val="NormalWeb"/>
        <w:shd w:val="clear" w:color="auto" w:fill="FFFFFF"/>
        <w:spacing w:before="0" w:beforeAutospacing="0" w:after="0" w:afterAutospacing="0"/>
        <w:ind w:firstLine="375"/>
        <w:jc w:val="both"/>
        <w:rPr>
          <w:del w:id="1037" w:author="User" w:date="2024-06-13T09:09:00Z"/>
          <w:rFonts w:ascii="GHEA Grapalat" w:eastAsiaTheme="minorHAnsi" w:hAnsi="GHEA Grapalat" w:cstheme="minorBidi"/>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38" w:author="User" w:date="2024-06-13T09:09:00Z"/>
          <w:rFonts w:ascii="GHEA Grapalat" w:eastAsiaTheme="minorHAnsi" w:hAnsi="GHEA Grapalat" w:cstheme="minorBidi"/>
        </w:rPr>
      </w:pPr>
      <w:del w:id="1039" w:author="User" w:date="2024-06-13T09:09:00Z">
        <w:r w:rsidRPr="00B138F3" w:rsidDel="00815061">
          <w:rPr>
            <w:rFonts w:ascii="GHEA Grapalat" w:eastAsiaTheme="minorHAnsi" w:hAnsi="GHEA Grapalat" w:cstheme="minorBidi"/>
          </w:rPr>
          <w:delText>7.</w:delText>
        </w:r>
        <w:r w:rsidRPr="00B138F3" w:rsidDel="00815061">
          <w:delText xml:space="preserve"> </w:delText>
        </w:r>
        <w:r w:rsidRPr="00B138F3" w:rsidDel="00815061">
          <w:rPr>
            <w:rFonts w:ascii="GHEA Grapalat" w:eastAsiaTheme="minorHAnsi" w:hAnsi="GHEA Grapalat" w:cstheme="minorBidi"/>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40" w:author="User" w:date="2024-06-13T09:09:00Z"/>
          <w:rFonts w:ascii="GHEA Grapalat" w:eastAsiaTheme="minorHAnsi" w:hAnsi="GHEA Grapalat" w:cstheme="minorBidi"/>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41" w:author="User" w:date="2024-06-13T09:09:00Z"/>
          <w:rFonts w:ascii="GHEA Grapalat" w:eastAsiaTheme="minorHAnsi" w:hAnsi="GHEA Grapalat" w:cstheme="minorBidi"/>
        </w:rPr>
      </w:pPr>
      <w:del w:id="1042" w:author="User" w:date="2024-06-13T09:09:00Z">
        <w:r w:rsidRPr="00B138F3" w:rsidDel="00815061">
          <w:rPr>
            <w:rFonts w:ascii="GHEA Grapalat" w:eastAsiaTheme="minorHAnsi" w:hAnsi="GHEA Grapalat" w:cstheme="minorBidi"/>
          </w:rPr>
          <w:delText>8.</w:delText>
        </w:r>
        <w:r w:rsidRPr="00B138F3" w:rsidDel="00815061">
          <w:delText xml:space="preserve"> </w:delText>
        </w:r>
        <w:r w:rsidRPr="00B138F3" w:rsidDel="00815061">
          <w:rPr>
            <w:rFonts w:ascii="GHEA Grapalat" w:eastAsiaTheme="minorHAnsi" w:hAnsi="GHEA Grapalat" w:cstheme="minorBidi"/>
          </w:rPr>
          <w:delText>Лицо, выдающее гарантию, отклоняет требование бенефициара, если:</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43" w:author="User" w:date="2024-06-13T09:09:00Z"/>
          <w:rFonts w:ascii="GHEA Grapalat" w:eastAsiaTheme="minorHAnsi" w:hAnsi="GHEA Grapalat" w:cstheme="minorBidi"/>
        </w:rPr>
      </w:pPr>
      <w:del w:id="1044" w:author="User" w:date="2024-06-13T09:09:00Z">
        <w:r w:rsidRPr="00B138F3" w:rsidDel="00815061">
          <w:rPr>
            <w:rFonts w:ascii="GHEA Grapalat" w:eastAsiaTheme="minorHAnsi" w:hAnsi="GHEA Grapalat" w:cstheme="minorBidi"/>
          </w:rPr>
          <w:delText>1) требование или прилагаемые документы не соответствуют условиям настоящей гарантии,</w:delText>
        </w:r>
      </w:del>
    </w:p>
    <w:p w:rsidR="003E31E5" w:rsidRPr="00B138F3" w:rsidDel="00815061" w:rsidRDefault="003E31E5" w:rsidP="003E31E5">
      <w:pPr>
        <w:pStyle w:val="NormalWeb"/>
        <w:shd w:val="clear" w:color="auto" w:fill="FFFFFF"/>
        <w:spacing w:before="0" w:beforeAutospacing="0" w:after="0" w:afterAutospacing="0"/>
        <w:ind w:firstLine="375"/>
        <w:rPr>
          <w:del w:id="1045" w:author="User" w:date="2024-06-13T09:09:00Z"/>
          <w:rFonts w:ascii="GHEA Grapalat" w:eastAsiaTheme="minorHAnsi" w:hAnsi="GHEA Grapalat" w:cstheme="minorBidi"/>
        </w:rPr>
      </w:pPr>
      <w:del w:id="1046" w:author="User" w:date="2024-06-13T09:09:00Z">
        <w:r w:rsidRPr="00B138F3" w:rsidDel="00815061">
          <w:rPr>
            <w:rFonts w:ascii="GHEA Grapalat" w:eastAsiaTheme="minorHAnsi" w:hAnsi="GHEA Grapalat" w:cstheme="minorBidi"/>
          </w:rPr>
          <w:delText>2) требование представлено по истечении срока, установленного гарантией.</w:delText>
        </w:r>
      </w:del>
    </w:p>
    <w:p w:rsidR="003E31E5" w:rsidRPr="00B138F3" w:rsidDel="00815061" w:rsidRDefault="003E31E5" w:rsidP="003E31E5">
      <w:pPr>
        <w:pStyle w:val="NormalWeb"/>
        <w:shd w:val="clear" w:color="auto" w:fill="FFFFFF"/>
        <w:spacing w:before="0" w:beforeAutospacing="0" w:after="0" w:afterAutospacing="0"/>
        <w:ind w:firstLine="375"/>
        <w:rPr>
          <w:del w:id="1047" w:author="User" w:date="2024-06-13T09:09:00Z"/>
          <w:rFonts w:ascii="GHEA Grapalat" w:eastAsiaTheme="minorHAnsi" w:hAnsi="GHEA Grapalat" w:cstheme="minorBidi"/>
        </w:rPr>
      </w:pPr>
    </w:p>
    <w:p w:rsidR="003E31E5" w:rsidRPr="00B138F3" w:rsidDel="00815061" w:rsidRDefault="003E31E5" w:rsidP="003E31E5">
      <w:pPr>
        <w:pStyle w:val="NormalWeb"/>
        <w:shd w:val="clear" w:color="auto" w:fill="FFFFFF"/>
        <w:spacing w:before="0" w:beforeAutospacing="0" w:after="0" w:afterAutospacing="0"/>
        <w:ind w:firstLine="375"/>
        <w:rPr>
          <w:del w:id="1048" w:author="User" w:date="2024-06-13T09:09:00Z"/>
          <w:rFonts w:ascii="GHEA Grapalat" w:eastAsiaTheme="minorHAnsi" w:hAnsi="GHEA Grapalat" w:cstheme="minorBidi"/>
        </w:rPr>
      </w:pPr>
      <w:del w:id="1049" w:author="User" w:date="2024-06-13T09:09:00Z">
        <w:r w:rsidRPr="00B138F3" w:rsidDel="00815061">
          <w:rPr>
            <w:rFonts w:ascii="GHEA Grapalat" w:eastAsiaTheme="minorHAnsi" w:hAnsi="GHEA Grapalat" w:cstheme="minorBidi"/>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3E31E5" w:rsidRPr="00B138F3" w:rsidDel="00815061" w:rsidRDefault="003E31E5" w:rsidP="003E31E5">
      <w:pPr>
        <w:pStyle w:val="NormalWeb"/>
        <w:shd w:val="clear" w:color="auto" w:fill="FFFFFF"/>
        <w:spacing w:before="0" w:beforeAutospacing="0" w:after="0" w:afterAutospacing="0"/>
        <w:ind w:firstLine="375"/>
        <w:rPr>
          <w:del w:id="1050" w:author="User" w:date="2024-06-13T09:09:00Z"/>
          <w:rFonts w:ascii="GHEA Grapalat" w:eastAsiaTheme="minorHAnsi" w:hAnsi="GHEA Grapalat" w:cstheme="minorBidi"/>
        </w:rPr>
      </w:pPr>
      <w:del w:id="1051" w:author="User" w:date="2024-06-13T09:09:00Z">
        <w:r w:rsidRPr="00B138F3" w:rsidDel="00815061">
          <w:rPr>
            <w:rFonts w:ascii="GHEA Grapalat" w:eastAsiaTheme="minorHAnsi" w:hAnsi="GHEA Grapalat" w:cstheme="minorBidi"/>
          </w:rPr>
          <w:delText xml:space="preserve"> 10. К настоящей гарантии применяются соответствующие положения Гражданского кодекса Республики Армения</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52" w:author="User" w:date="2024-06-13T09:09:00Z"/>
          <w:rFonts w:ascii="GHEA Grapalat" w:eastAsiaTheme="minorHAnsi" w:hAnsi="GHEA Grapalat" w:cstheme="minorBidi"/>
        </w:rPr>
      </w:pPr>
      <w:del w:id="1053" w:author="User" w:date="2024-06-13T09:09:00Z">
        <w:r w:rsidRPr="00B138F3" w:rsidDel="00815061">
          <w:rPr>
            <w:rFonts w:ascii="GHEA Grapalat" w:eastAsiaTheme="minorHAnsi" w:hAnsi="GHEA Grapalat" w:cstheme="minorBidi"/>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54" w:author="User" w:date="2024-06-13T09:09:00Z"/>
          <w:rFonts w:ascii="GHEA Grapalat" w:eastAsiaTheme="minorHAnsi" w:hAnsi="GHEA Grapalat" w:cstheme="minorBidi"/>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55" w:author="User" w:date="2024-06-13T09:09:00Z"/>
          <w:rFonts w:ascii="GHEA Grapalat" w:hAnsi="GHEA Grapalat"/>
          <w:sz w:val="20"/>
          <w:szCs w:val="20"/>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56" w:author="User" w:date="2024-06-13T09:09:00Z"/>
          <w:rFonts w:ascii="GHEA Grapalat" w:hAnsi="GHEA Grapalat"/>
          <w:sz w:val="20"/>
          <w:szCs w:val="20"/>
          <w:u w:val="single"/>
          <w:lang w:val="hy-AM"/>
        </w:rPr>
      </w:pPr>
      <w:del w:id="1057" w:author="User" w:date="2024-06-13T09:09:00Z">
        <w:r w:rsidRPr="00B138F3" w:rsidDel="00815061">
          <w:rPr>
            <w:rFonts w:ascii="GHEA Grapalat" w:hAnsi="GHEA Grapalat"/>
            <w:sz w:val="20"/>
            <w:szCs w:val="20"/>
            <w:lang w:val="hy-AM"/>
          </w:rPr>
          <w:delText>Руководитель исполнительного органа</w:delText>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del>
    </w:p>
    <w:p w:rsidR="003E31E5" w:rsidRPr="00B138F3" w:rsidDel="00815061" w:rsidRDefault="003E31E5" w:rsidP="003E31E5">
      <w:pPr>
        <w:pStyle w:val="NormalWeb"/>
        <w:shd w:val="clear" w:color="auto" w:fill="FFFFFF"/>
        <w:spacing w:before="0" w:beforeAutospacing="0" w:after="0" w:afterAutospacing="0"/>
        <w:ind w:firstLine="375"/>
        <w:jc w:val="both"/>
        <w:rPr>
          <w:del w:id="1058" w:author="User" w:date="2024-06-13T09:09:00Z"/>
          <w:rFonts w:ascii="GHEA Grapalat" w:hAnsi="GHEA Grapalat"/>
          <w:sz w:val="20"/>
          <w:szCs w:val="20"/>
          <w:lang w:val="hy-AM"/>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59" w:author="User" w:date="2024-06-13T09:09:00Z"/>
          <w:rFonts w:ascii="GHEA Grapalat" w:hAnsi="GHEA Grapalat"/>
          <w:sz w:val="20"/>
          <w:szCs w:val="20"/>
          <w:lang w:val="hy-AM"/>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60" w:author="User" w:date="2024-06-13T09:09:00Z"/>
          <w:rFonts w:ascii="GHEA Grapalat" w:hAnsi="GHEA Grapalat"/>
          <w:sz w:val="20"/>
          <w:szCs w:val="20"/>
          <w:lang w:val="hy-AM"/>
        </w:rPr>
      </w:pPr>
      <w:del w:id="1061" w:author="User" w:date="2024-06-13T09:09:00Z">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r w:rsidRPr="00B138F3" w:rsidDel="00815061">
          <w:rPr>
            <w:rFonts w:ascii="GHEA Grapalat" w:hAnsi="GHEA Grapalat"/>
            <w:sz w:val="20"/>
            <w:szCs w:val="20"/>
            <w:u w:val="single"/>
            <w:lang w:val="hy-AM"/>
          </w:rPr>
          <w:tab/>
        </w:r>
      </w:del>
    </w:p>
    <w:p w:rsidR="003E31E5" w:rsidRPr="00B138F3" w:rsidDel="00815061" w:rsidRDefault="003E31E5" w:rsidP="003E31E5">
      <w:pPr>
        <w:pStyle w:val="NormalWeb"/>
        <w:shd w:val="clear" w:color="auto" w:fill="FFFFFF"/>
        <w:spacing w:before="0" w:beforeAutospacing="0" w:after="0" w:afterAutospacing="0"/>
        <w:rPr>
          <w:del w:id="1062" w:author="User" w:date="2024-06-13T09:09:00Z"/>
          <w:rFonts w:ascii="GHEA Grapalat" w:hAnsi="GHEA Grapalat" w:cs="Sylfaen"/>
          <w:vertAlign w:val="superscript"/>
        </w:rPr>
      </w:pPr>
      <w:del w:id="1063" w:author="User" w:date="2024-06-13T09:09:00Z">
        <w:r w:rsidRPr="00B138F3" w:rsidDel="00815061">
          <w:rPr>
            <w:rFonts w:ascii="GHEA Grapalat" w:hAnsi="GHEA Grapalat" w:cs="Sylfaen"/>
            <w:vertAlign w:val="superscript"/>
            <w:lang w:val="hy-AM"/>
          </w:rPr>
          <w:delText xml:space="preserve">                                                        </w:delText>
        </w:r>
        <w:r w:rsidRPr="00B138F3" w:rsidDel="00815061">
          <w:rPr>
            <w:rFonts w:ascii="GHEA Grapalat" w:hAnsi="GHEA Grapalat" w:cs="Sylfaen"/>
            <w:vertAlign w:val="superscript"/>
          </w:rPr>
          <w:delText>число, месяц, год</w:delText>
        </w:r>
      </w:del>
    </w:p>
    <w:p w:rsidR="003E31E5" w:rsidRPr="00B138F3" w:rsidDel="00815061" w:rsidRDefault="003E31E5" w:rsidP="003E31E5">
      <w:pPr>
        <w:pStyle w:val="NormalWeb"/>
        <w:shd w:val="clear" w:color="auto" w:fill="FFFFFF"/>
        <w:spacing w:before="0" w:beforeAutospacing="0" w:after="0" w:afterAutospacing="0"/>
        <w:ind w:firstLine="375"/>
        <w:jc w:val="both"/>
        <w:rPr>
          <w:del w:id="1064" w:author="User" w:date="2024-06-13T09:09:00Z"/>
          <w:rFonts w:ascii="GHEA Grapalat" w:eastAsiaTheme="minorHAnsi" w:hAnsi="GHEA Grapalat" w:cstheme="minorBidi"/>
          <w:lang w:val="hy-AM"/>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65" w:author="User" w:date="2024-06-13T09:09:00Z"/>
          <w:rFonts w:ascii="GHEA Grapalat" w:eastAsiaTheme="minorHAnsi" w:hAnsi="GHEA Grapalat" w:cstheme="minorBidi"/>
        </w:rPr>
      </w:pPr>
    </w:p>
    <w:p w:rsidR="003E31E5" w:rsidRPr="00B138F3" w:rsidDel="00815061" w:rsidRDefault="003E31E5" w:rsidP="003E31E5">
      <w:pPr>
        <w:pStyle w:val="NormalWeb"/>
        <w:shd w:val="clear" w:color="auto" w:fill="FFFFFF"/>
        <w:spacing w:before="0" w:beforeAutospacing="0" w:after="0" w:afterAutospacing="0"/>
        <w:ind w:firstLine="375"/>
        <w:jc w:val="both"/>
        <w:rPr>
          <w:del w:id="1066" w:author="User" w:date="2024-06-13T09:09:00Z"/>
          <w:rFonts w:ascii="GHEA Grapalat" w:eastAsiaTheme="minorHAnsi" w:hAnsi="GHEA Grapalat" w:cstheme="minorBidi"/>
        </w:rPr>
      </w:pPr>
    </w:p>
    <w:p w:rsidR="003E31E5" w:rsidRPr="00B138F3" w:rsidDel="00815061" w:rsidRDefault="003E31E5" w:rsidP="003E31E5">
      <w:pPr>
        <w:widowControl w:val="0"/>
        <w:spacing w:after="160"/>
        <w:ind w:left="567" w:right="565"/>
        <w:jc w:val="center"/>
        <w:rPr>
          <w:del w:id="1067" w:author="User" w:date="2024-06-13T09:09:00Z"/>
          <w:rFonts w:ascii="GHEA Grapalat" w:hAnsi="GHEA Grapalat"/>
          <w:b/>
        </w:rPr>
      </w:pPr>
    </w:p>
    <w:p w:rsidR="003E31E5" w:rsidDel="00815061" w:rsidRDefault="003E31E5">
      <w:pPr>
        <w:rPr>
          <w:del w:id="1068" w:author="User" w:date="2024-06-13T09:09:00Z"/>
          <w:rFonts w:ascii="GHEA Grapalat" w:hAnsi="GHEA Grapalat"/>
          <w:i/>
          <w:sz w:val="22"/>
          <w:szCs w:val="22"/>
        </w:rPr>
      </w:pPr>
    </w:p>
    <w:p w:rsidR="00BF3696" w:rsidDel="00815061" w:rsidRDefault="00BF3696">
      <w:pPr>
        <w:rPr>
          <w:del w:id="1069" w:author="User" w:date="2024-06-13T09:09:00Z"/>
          <w:rFonts w:ascii="GHEA Grapalat" w:hAnsi="GHEA Grapalat"/>
          <w:i/>
          <w:sz w:val="22"/>
          <w:szCs w:val="22"/>
        </w:rPr>
      </w:pPr>
      <w:del w:id="1070" w:author="User" w:date="2024-06-13T09:09:00Z">
        <w:r w:rsidDel="00815061">
          <w:rPr>
            <w:rFonts w:ascii="GHEA Grapalat" w:hAnsi="GHEA Grapalat"/>
            <w:i/>
            <w:sz w:val="22"/>
            <w:szCs w:val="22"/>
          </w:rPr>
          <w:br w:type="page"/>
        </w:r>
      </w:del>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rsidR="00B871F1" w:rsidRPr="00B138F3" w:rsidRDefault="00B871F1" w:rsidP="00B871F1">
      <w:pPr>
        <w:widowControl w:val="0"/>
        <w:spacing w:after="160"/>
        <w:jc w:val="right"/>
        <w:rPr>
          <w:ins w:id="1071" w:author="User" w:date="2024-06-13T09:10:00Z"/>
          <w:rFonts w:ascii="GHEA Grapalat" w:hAnsi="GHEA Grapalat"/>
          <w:b/>
          <w:sz w:val="22"/>
          <w:szCs w:val="22"/>
        </w:rPr>
      </w:pPr>
      <w:ins w:id="1072" w:author="User" w:date="2024-06-13T09:10:00Z">
        <w:r w:rsidRPr="00112078">
          <w:rPr>
            <w:rFonts w:ascii="GHEA Grapalat" w:hAnsi="GHEA Grapalat"/>
          </w:rPr>
          <w:t>к Приглашению на запрос котировки</w:t>
        </w:r>
        <w:r w:rsidRPr="00112078">
          <w:rPr>
            <w:rFonts w:ascii="GHEA Grapalat" w:hAnsi="GHEA Grapalat"/>
          </w:rPr>
          <w:br/>
          <w:t xml:space="preserve">под кодом </w:t>
        </w:r>
        <w:r>
          <w:rPr>
            <w:rFonts w:ascii="GHEA Grapalat" w:hAnsi="GHEA Grapalat"/>
          </w:rPr>
          <w:t>M1HD-GHAPDzB-</w:t>
        </w:r>
      </w:ins>
      <w:ins w:id="1073" w:author="User" w:date="2024-12-05T09:57:00Z">
        <w:r w:rsidR="004A27C0">
          <w:rPr>
            <w:rFonts w:ascii="GHEA Grapalat" w:hAnsi="GHEA Grapalat"/>
          </w:rPr>
          <w:t>25/01</w:t>
        </w:r>
      </w:ins>
    </w:p>
    <w:p w:rsidR="003D2FE2" w:rsidRPr="00B138F3" w:rsidDel="00B871F1" w:rsidRDefault="003D2FE2" w:rsidP="003D2FE2">
      <w:pPr>
        <w:widowControl w:val="0"/>
        <w:spacing w:after="160"/>
        <w:jc w:val="right"/>
        <w:rPr>
          <w:del w:id="1074" w:author="User" w:date="2024-06-13T09:10:00Z"/>
          <w:rFonts w:ascii="GHEA Grapalat" w:hAnsi="GHEA Grapalat" w:cs="GHEA Grapalat"/>
          <w:i/>
          <w:sz w:val="22"/>
          <w:szCs w:val="22"/>
        </w:rPr>
      </w:pPr>
      <w:del w:id="1075" w:author="User" w:date="2024-06-13T09:10:00Z">
        <w:r w:rsidRPr="00B138F3" w:rsidDel="00B871F1">
          <w:rPr>
            <w:rFonts w:ascii="GHEA Grapalat" w:hAnsi="GHEA Grapalat"/>
            <w:i/>
            <w:sz w:val="22"/>
            <w:szCs w:val="22"/>
          </w:rPr>
          <w:delText>к Приглашению на открытый конкурс</w:delText>
        </w:r>
        <w:r w:rsidRPr="00B138F3" w:rsidDel="00B871F1">
          <w:rPr>
            <w:rFonts w:ascii="GHEA Grapalat" w:hAnsi="GHEA Grapalat" w:cs="GHEA Grapalat"/>
            <w:i/>
            <w:sz w:val="22"/>
            <w:szCs w:val="22"/>
          </w:rPr>
          <w:br/>
        </w:r>
        <w:r w:rsidRPr="00B138F3" w:rsidDel="00B871F1">
          <w:rPr>
            <w:rFonts w:ascii="GHEA Grapalat" w:hAnsi="GHEA Grapalat"/>
            <w:i/>
            <w:sz w:val="22"/>
            <w:szCs w:val="22"/>
          </w:rPr>
          <w:delText>под кодом "---BMAPDzB---/---"</w:delText>
        </w:r>
        <w:r w:rsidRPr="00B138F3" w:rsidDel="00B871F1">
          <w:rPr>
            <w:rStyle w:val="FootnoteReference"/>
            <w:rFonts w:ascii="GHEA Grapalat" w:hAnsi="GHEA Grapalat"/>
            <w:i/>
            <w:sz w:val="22"/>
            <w:szCs w:val="22"/>
          </w:rPr>
          <w:footnoteReference w:customMarkFollows="1" w:id="22"/>
          <w:delText>*</w:delText>
        </w:r>
      </w:del>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pPr>
              <w:widowControl w:val="0"/>
              <w:spacing w:after="160"/>
              <w:rPr>
                <w:rFonts w:ascii="GHEA Grapalat" w:hAnsi="GHEA Grapalat" w:cs="GHEA Grapalat"/>
                <w:b/>
                <w:sz w:val="22"/>
                <w:szCs w:val="22"/>
                <w:lang w:val="en-US"/>
              </w:rPr>
            </w:pPr>
            <w:r w:rsidRPr="00B138F3">
              <w:rPr>
                <w:rFonts w:ascii="GHEA Grapalat" w:hAnsi="GHEA Grapalat"/>
                <w:sz w:val="22"/>
                <w:szCs w:val="22"/>
              </w:rPr>
              <w:t xml:space="preserve">г. </w:t>
            </w:r>
            <w:del w:id="1079" w:author="User" w:date="2024-06-13T09:12:00Z">
              <w:r w:rsidRPr="00B138F3" w:rsidDel="007F466C">
                <w:rPr>
                  <w:rFonts w:ascii="GHEA Grapalat" w:hAnsi="GHEA Grapalat"/>
                  <w:sz w:val="22"/>
                  <w:szCs w:val="22"/>
                </w:rPr>
                <w:delText>Ереван</w:delText>
              </w:r>
            </w:del>
            <w:ins w:id="1080" w:author="User" w:date="2024-06-13T09:12:00Z">
              <w:r w:rsidR="007F466C">
                <w:rPr>
                  <w:rFonts w:ascii="GHEA Grapalat" w:hAnsi="GHEA Grapalat"/>
                  <w:sz w:val="22"/>
                  <w:szCs w:val="22"/>
                </w:rPr>
                <w:t>Масис</w:t>
              </w:r>
            </w:ins>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3"/>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B871F1" w:rsidRPr="0096414C" w:rsidRDefault="00B871F1" w:rsidP="00B871F1">
      <w:pPr>
        <w:widowControl w:val="0"/>
        <w:tabs>
          <w:tab w:val="left" w:pos="567"/>
        </w:tabs>
        <w:jc w:val="both"/>
        <w:rPr>
          <w:ins w:id="1081" w:author="User" w:date="2024-06-13T09:10:00Z"/>
          <w:rFonts w:ascii="GHEA Grapalat" w:hAnsi="GHEA Grapalat" w:cs="GHEA Grapalat"/>
          <w:spacing w:val="-6"/>
          <w:sz w:val="22"/>
          <w:szCs w:val="22"/>
        </w:rPr>
      </w:pPr>
      <w:ins w:id="1082" w:author="User" w:date="2024-06-13T09:10:00Z">
        <w:r w:rsidRPr="00B138F3">
          <w:rPr>
            <w:rFonts w:ascii="GHEA Grapalat" w:hAnsi="GHEA Grapalat"/>
            <w:spacing w:val="-6"/>
            <w:sz w:val="22"/>
            <w:szCs w:val="22"/>
          </w:rPr>
          <w:t xml:space="preserve">Компания участвует в организованной </w:t>
        </w:r>
        <w:r w:rsidRPr="0033354F">
          <w:rPr>
            <w:rFonts w:ascii="Sylfaen" w:hAnsi="Sylfaen"/>
            <w:i/>
            <w:lang w:val="af-ZA"/>
          </w:rPr>
          <w:t>«ОШ  N 1</w:t>
        </w:r>
        <w:r>
          <w:rPr>
            <w:rFonts w:ascii="Sylfaen" w:hAnsi="Sylfaen"/>
            <w:i/>
            <w:lang w:val="af-ZA"/>
          </w:rPr>
          <w:t xml:space="preserve"> </w:t>
        </w:r>
        <w:r w:rsidRPr="0033354F">
          <w:rPr>
            <w:rFonts w:ascii="Sylfaen" w:hAnsi="Sylfaen"/>
            <w:i/>
            <w:lang w:val="af-ZA"/>
          </w:rPr>
          <w:t xml:space="preserve"> им. М. Маштоца  г. </w:t>
        </w:r>
        <w:r>
          <w:rPr>
            <w:rFonts w:ascii="Sylfaen" w:hAnsi="Sylfaen"/>
            <w:i/>
            <w:lang w:val="af-ZA"/>
          </w:rPr>
          <w:t xml:space="preserve"> </w:t>
        </w:r>
        <w:r w:rsidRPr="0033354F">
          <w:rPr>
            <w:rFonts w:ascii="Sylfaen" w:hAnsi="Sylfaen"/>
            <w:i/>
            <w:lang w:val="af-ZA"/>
          </w:rPr>
          <w:t xml:space="preserve">Масиса </w:t>
        </w:r>
        <w:r>
          <w:rPr>
            <w:rFonts w:ascii="Sylfaen" w:hAnsi="Sylfaen"/>
            <w:i/>
            <w:lang w:val="af-ZA"/>
          </w:rPr>
          <w:t xml:space="preserve"> </w:t>
        </w:r>
        <w:r w:rsidRPr="0033354F">
          <w:rPr>
            <w:rFonts w:ascii="Sylfaen" w:hAnsi="Sylfaen"/>
            <w:i/>
            <w:lang w:val="af-ZA"/>
          </w:rPr>
          <w:t xml:space="preserve">Араратской </w:t>
        </w:r>
        <w:r>
          <w:rPr>
            <w:rFonts w:ascii="Sylfaen" w:hAnsi="Sylfaen"/>
            <w:i/>
            <w:lang w:val="af-ZA"/>
          </w:rPr>
          <w:t xml:space="preserve"> </w:t>
        </w:r>
        <w:r w:rsidRPr="0033354F">
          <w:rPr>
            <w:rFonts w:ascii="Sylfaen" w:hAnsi="Sylfaen"/>
            <w:i/>
            <w:lang w:val="af-ZA"/>
          </w:rPr>
          <w:t xml:space="preserve">области РА» </w:t>
        </w:r>
        <w:r w:rsidRPr="0033354F">
          <w:rPr>
            <w:rFonts w:ascii="Sylfaen" w:hAnsi="Sylfaen" w:cs="Arial"/>
            <w:i/>
            <w:lang w:val="af-ZA"/>
          </w:rPr>
          <w:t>ГНО</w:t>
        </w:r>
        <w:r>
          <w:rPr>
            <w:rFonts w:ascii="Sylfaen" w:hAnsi="Sylfaen" w:cs="Arial"/>
            <w:i/>
            <w:lang w:val="af-ZA"/>
          </w:rPr>
          <w:t xml:space="preserve">    </w:t>
        </w:r>
        <w:r w:rsidRPr="00B138F3">
          <w:rPr>
            <w:rFonts w:ascii="GHEA Grapalat" w:hAnsi="GHEA Grapalat"/>
            <w:spacing w:val="-6"/>
            <w:sz w:val="22"/>
            <w:szCs w:val="22"/>
          </w:rPr>
          <w:t xml:space="preserve">*(далее — Заказчик) </w:t>
        </w:r>
        <w:r w:rsidRPr="0096414C">
          <w:rPr>
            <w:rFonts w:ascii="GHEA Grapalat" w:hAnsi="GHEA Grapalat" w:cs="GHEA Grapalat"/>
            <w:spacing w:val="-6"/>
            <w:sz w:val="22"/>
            <w:szCs w:val="22"/>
          </w:rPr>
          <w:t xml:space="preserve">  </w:t>
        </w:r>
        <w:r w:rsidRPr="00B138F3">
          <w:rPr>
            <w:rFonts w:ascii="GHEA Grapalat" w:hAnsi="GHEA Grapalat"/>
            <w:sz w:val="22"/>
            <w:szCs w:val="22"/>
          </w:rPr>
          <w:t xml:space="preserve">процедуре закупок под кодом </w:t>
        </w:r>
        <w:r>
          <w:rPr>
            <w:rFonts w:ascii="GHEA Grapalat" w:hAnsi="GHEA Grapalat"/>
          </w:rPr>
          <w:t>M1HD-GHAPDzB-</w:t>
        </w:r>
      </w:ins>
      <w:ins w:id="1083" w:author="User" w:date="2024-12-05T09:57:00Z">
        <w:r w:rsidR="004A27C0">
          <w:rPr>
            <w:rFonts w:ascii="GHEA Grapalat" w:hAnsi="GHEA Grapalat"/>
          </w:rPr>
          <w:t>25/01</w:t>
        </w:r>
      </w:ins>
      <w:ins w:id="1084" w:author="User" w:date="2024-06-13T09:10:00Z">
        <w:r w:rsidRPr="00B138F3">
          <w:rPr>
            <w:rFonts w:ascii="GHEA Grapalat" w:hAnsi="GHEA Grapalat"/>
            <w:sz w:val="22"/>
            <w:szCs w:val="22"/>
          </w:rPr>
          <w:t>.</w:t>
        </w:r>
      </w:ins>
    </w:p>
    <w:p w:rsidR="003D2FE2" w:rsidRPr="00B138F3" w:rsidDel="00B871F1" w:rsidRDefault="003D2FE2" w:rsidP="003D2FE2">
      <w:pPr>
        <w:widowControl w:val="0"/>
        <w:tabs>
          <w:tab w:val="left" w:pos="567"/>
        </w:tabs>
        <w:jc w:val="both"/>
        <w:rPr>
          <w:del w:id="1085" w:author="User" w:date="2024-06-13T09:10:00Z"/>
          <w:rFonts w:ascii="GHEA Grapalat" w:hAnsi="GHEA Grapalat" w:cs="GHEA Grapalat"/>
          <w:spacing w:val="-6"/>
          <w:sz w:val="22"/>
          <w:szCs w:val="22"/>
        </w:rPr>
      </w:pPr>
      <w:del w:id="1086" w:author="User" w:date="2024-06-13T09:10:00Z">
        <w:r w:rsidRPr="00B138F3" w:rsidDel="00B871F1">
          <w:rPr>
            <w:rFonts w:ascii="GHEA Grapalat" w:hAnsi="GHEA Grapalat"/>
            <w:sz w:val="22"/>
            <w:szCs w:val="22"/>
          </w:rPr>
          <w:delText>1</w:delText>
        </w:r>
        <w:r w:rsidRPr="00B138F3" w:rsidDel="00B871F1">
          <w:rPr>
            <w:rFonts w:ascii="GHEA Grapalat" w:hAnsi="GHEA Grapalat"/>
            <w:spacing w:val="-6"/>
            <w:sz w:val="22"/>
            <w:szCs w:val="22"/>
          </w:rPr>
          <w:delText>.1.</w:delText>
        </w:r>
        <w:r w:rsidRPr="00B138F3" w:rsidDel="00B871F1">
          <w:rPr>
            <w:rFonts w:ascii="GHEA Grapalat" w:hAnsi="GHEA Grapalat"/>
            <w:spacing w:val="-6"/>
            <w:sz w:val="22"/>
            <w:szCs w:val="22"/>
          </w:rPr>
          <w:tab/>
          <w:delText xml:space="preserve">Компания участвует в организованной ___________________ *(далее — Заказчик) </w:delText>
        </w:r>
      </w:del>
    </w:p>
    <w:p w:rsidR="003D2FE2" w:rsidRPr="00B138F3" w:rsidDel="00B871F1" w:rsidRDefault="003D2FE2" w:rsidP="003D2FE2">
      <w:pPr>
        <w:widowControl w:val="0"/>
        <w:tabs>
          <w:tab w:val="left" w:pos="284"/>
        </w:tabs>
        <w:spacing w:after="160"/>
        <w:ind w:left="5245"/>
        <w:jc w:val="both"/>
        <w:rPr>
          <w:del w:id="1087" w:author="User" w:date="2024-06-13T09:10:00Z"/>
          <w:rFonts w:ascii="GHEA Grapalat" w:hAnsi="GHEA Grapalat" w:cs="GHEA Grapalat"/>
          <w:sz w:val="22"/>
          <w:szCs w:val="22"/>
        </w:rPr>
      </w:pPr>
      <w:del w:id="1088" w:author="User" w:date="2024-06-13T09:10:00Z">
        <w:r w:rsidRPr="00B138F3" w:rsidDel="00B871F1">
          <w:rPr>
            <w:rFonts w:ascii="GHEA Grapalat" w:hAnsi="GHEA Grapalat"/>
            <w:sz w:val="22"/>
            <w:szCs w:val="22"/>
            <w:vertAlign w:val="superscript"/>
          </w:rPr>
          <w:delText>наименование заказчика</w:delText>
        </w:r>
      </w:del>
    </w:p>
    <w:p w:rsidR="003D2FE2" w:rsidRPr="00B138F3" w:rsidDel="00B871F1" w:rsidRDefault="003D2FE2" w:rsidP="003D2FE2">
      <w:pPr>
        <w:widowControl w:val="0"/>
        <w:jc w:val="both"/>
        <w:rPr>
          <w:del w:id="1089" w:author="User" w:date="2024-06-13T09:10:00Z"/>
          <w:rFonts w:ascii="GHEA Grapalat" w:hAnsi="GHEA Grapalat" w:cs="GHEA Grapalat"/>
          <w:sz w:val="22"/>
          <w:szCs w:val="22"/>
        </w:rPr>
      </w:pPr>
      <w:del w:id="1090" w:author="User" w:date="2024-06-13T09:10:00Z">
        <w:r w:rsidRPr="00B138F3" w:rsidDel="00B871F1">
          <w:rPr>
            <w:rFonts w:ascii="GHEA Grapalat" w:hAnsi="GHEA Grapalat"/>
            <w:sz w:val="22"/>
            <w:szCs w:val="22"/>
          </w:rPr>
          <w:delText>процедуре закупок под кодом ____________________________________________ *.</w:delText>
        </w:r>
      </w:del>
    </w:p>
    <w:p w:rsidR="003D2FE2" w:rsidRPr="00B138F3" w:rsidDel="00B871F1" w:rsidRDefault="003D2FE2" w:rsidP="003D2FE2">
      <w:pPr>
        <w:widowControl w:val="0"/>
        <w:spacing w:after="160"/>
        <w:ind w:left="5245"/>
        <w:jc w:val="both"/>
        <w:rPr>
          <w:del w:id="1091" w:author="User" w:date="2024-06-13T09:10:00Z"/>
          <w:rFonts w:ascii="GHEA Grapalat" w:hAnsi="GHEA Grapalat" w:cs="GHEA Grapalat"/>
          <w:sz w:val="22"/>
          <w:szCs w:val="22"/>
        </w:rPr>
      </w:pPr>
      <w:del w:id="1092" w:author="User" w:date="2024-06-13T09:10:00Z">
        <w:r w:rsidRPr="00B138F3" w:rsidDel="00B871F1">
          <w:rPr>
            <w:rFonts w:ascii="GHEA Grapalat" w:hAnsi="GHEA Grapalat"/>
            <w:sz w:val="22"/>
            <w:szCs w:val="22"/>
            <w:vertAlign w:val="superscript"/>
          </w:rPr>
          <w:delText>код процедуры</w:delText>
        </w:r>
      </w:del>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8232D" w:rsidRPr="00B138F3" w:rsidRDefault="003D2FE2" w:rsidP="00C8232D">
      <w:pPr>
        <w:widowControl w:val="0"/>
        <w:tabs>
          <w:tab w:val="left" w:pos="1134"/>
        </w:tabs>
        <w:spacing w:after="160"/>
        <w:ind w:firstLine="567"/>
        <w:jc w:val="both"/>
        <w:rPr>
          <w:moveTo w:id="1093" w:author="User" w:date="2024-06-14T09:36:00Z"/>
          <w:rFonts w:ascii="GHEA Grapalat" w:hAnsi="GHEA Grapalat"/>
          <w:b/>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ins w:id="1094" w:author="User" w:date="2024-06-14T09:36:00Z">
        <w:r w:rsidR="00C8232D" w:rsidRPr="00C8232D">
          <w:rPr>
            <w:rFonts w:ascii="GHEA Grapalat" w:hAnsi="GHEA Grapalat"/>
            <w:b/>
            <w:sz w:val="22"/>
            <w:szCs w:val="22"/>
          </w:rPr>
          <w:t xml:space="preserve"> </w:t>
        </w:r>
      </w:ins>
      <w:moveToRangeStart w:id="1095" w:author="User" w:date="2024-06-14T09:36:00Z" w:name="move169250185"/>
      <w:moveTo w:id="1096" w:author="User" w:date="2024-06-14T09:36:00Z">
        <w:r w:rsidR="00C8232D" w:rsidRPr="00B138F3">
          <w:rPr>
            <w:rFonts w:ascii="GHEA Grapalat" w:hAnsi="GHEA Grapalat"/>
            <w:b/>
            <w:sz w:val="22"/>
            <w:szCs w:val="22"/>
          </w:rPr>
          <w:lastRenderedPageBreak/>
          <w:t>3. Адрес, банковские реквизиты Компании</w:t>
        </w:r>
      </w:moveTo>
    </w:p>
    <w:p w:rsidR="00C8232D" w:rsidRPr="00B138F3" w:rsidRDefault="00C8232D" w:rsidP="00C8232D">
      <w:pPr>
        <w:widowControl w:val="0"/>
        <w:jc w:val="both"/>
        <w:rPr>
          <w:moveTo w:id="1097" w:author="User" w:date="2024-06-14T09:36:00Z"/>
          <w:rFonts w:ascii="GHEA Grapalat" w:hAnsi="GHEA Grapalat"/>
          <w:sz w:val="22"/>
          <w:szCs w:val="22"/>
        </w:rPr>
      </w:pPr>
      <w:moveTo w:id="1098" w:author="User" w:date="2024-06-14T09:36:00Z">
        <w:r w:rsidRPr="00B138F3">
          <w:rPr>
            <w:rFonts w:ascii="GHEA Grapalat" w:hAnsi="GHEA Grapalat"/>
            <w:sz w:val="22"/>
            <w:szCs w:val="22"/>
          </w:rPr>
          <w:t>_______________________________________</w:t>
        </w:r>
      </w:moveTo>
    </w:p>
    <w:p w:rsidR="00C8232D" w:rsidRPr="00B138F3" w:rsidRDefault="00C8232D" w:rsidP="00C8232D">
      <w:pPr>
        <w:widowControl w:val="0"/>
        <w:spacing w:after="160"/>
        <w:ind w:right="4250"/>
        <w:jc w:val="center"/>
        <w:rPr>
          <w:moveTo w:id="1099" w:author="User" w:date="2024-06-14T09:36:00Z"/>
          <w:rFonts w:ascii="GHEA Grapalat" w:hAnsi="GHEA Grapalat"/>
          <w:sz w:val="22"/>
          <w:szCs w:val="22"/>
          <w:vertAlign w:val="superscript"/>
        </w:rPr>
      </w:pPr>
      <w:moveTo w:id="1100" w:author="User" w:date="2024-06-14T09:36:00Z">
        <w:r w:rsidRPr="00B138F3">
          <w:rPr>
            <w:rFonts w:ascii="GHEA Grapalat" w:hAnsi="GHEA Grapalat"/>
            <w:sz w:val="22"/>
            <w:szCs w:val="22"/>
            <w:vertAlign w:val="superscript"/>
          </w:rPr>
          <w:t>наименование компании</w:t>
        </w:r>
      </w:moveTo>
    </w:p>
    <w:p w:rsidR="00C8232D" w:rsidRPr="00B138F3" w:rsidRDefault="00C8232D" w:rsidP="00C8232D">
      <w:pPr>
        <w:widowControl w:val="0"/>
        <w:jc w:val="both"/>
        <w:rPr>
          <w:moveTo w:id="1101" w:author="User" w:date="2024-06-14T09:36:00Z"/>
          <w:rFonts w:ascii="GHEA Grapalat" w:hAnsi="GHEA Grapalat"/>
          <w:sz w:val="22"/>
          <w:szCs w:val="22"/>
        </w:rPr>
      </w:pPr>
      <w:moveTo w:id="1102" w:author="User" w:date="2024-06-14T09:36:00Z">
        <w:r w:rsidRPr="00B138F3">
          <w:rPr>
            <w:rFonts w:ascii="GHEA Grapalat" w:hAnsi="GHEA Grapalat"/>
            <w:sz w:val="22"/>
            <w:szCs w:val="22"/>
          </w:rPr>
          <w:t>_______________________________________</w:t>
        </w:r>
      </w:moveTo>
    </w:p>
    <w:p w:rsidR="00C8232D" w:rsidRPr="00B138F3" w:rsidRDefault="00C8232D" w:rsidP="00C8232D">
      <w:pPr>
        <w:widowControl w:val="0"/>
        <w:spacing w:after="160"/>
        <w:ind w:right="4250"/>
        <w:jc w:val="center"/>
        <w:rPr>
          <w:moveTo w:id="1103" w:author="User" w:date="2024-06-14T09:36:00Z"/>
          <w:rFonts w:ascii="GHEA Grapalat" w:hAnsi="GHEA Grapalat"/>
          <w:sz w:val="22"/>
          <w:szCs w:val="22"/>
          <w:vertAlign w:val="superscript"/>
        </w:rPr>
      </w:pPr>
      <w:moveTo w:id="1104" w:author="User" w:date="2024-06-14T09:36:00Z">
        <w:r w:rsidRPr="00B138F3">
          <w:rPr>
            <w:rFonts w:ascii="GHEA Grapalat" w:hAnsi="GHEA Grapalat"/>
            <w:sz w:val="22"/>
            <w:szCs w:val="22"/>
            <w:vertAlign w:val="superscript"/>
          </w:rPr>
          <w:t>адрес компании</w:t>
        </w:r>
      </w:moveTo>
    </w:p>
    <w:p w:rsidR="00C8232D" w:rsidRPr="00B138F3" w:rsidRDefault="00C8232D" w:rsidP="00C8232D">
      <w:pPr>
        <w:widowControl w:val="0"/>
        <w:jc w:val="both"/>
        <w:rPr>
          <w:moveTo w:id="1105" w:author="User" w:date="2024-06-14T09:36:00Z"/>
          <w:rFonts w:ascii="GHEA Grapalat" w:hAnsi="GHEA Grapalat"/>
          <w:sz w:val="22"/>
          <w:szCs w:val="22"/>
        </w:rPr>
      </w:pPr>
      <w:moveTo w:id="1106" w:author="User" w:date="2024-06-14T09:36:00Z">
        <w:r w:rsidRPr="00B138F3">
          <w:rPr>
            <w:rFonts w:ascii="GHEA Grapalat" w:hAnsi="GHEA Grapalat"/>
            <w:sz w:val="22"/>
            <w:szCs w:val="22"/>
          </w:rPr>
          <w:t>_______________________________________</w:t>
        </w:r>
      </w:moveTo>
    </w:p>
    <w:p w:rsidR="00C8232D" w:rsidRPr="00B138F3" w:rsidRDefault="00C8232D" w:rsidP="00C8232D">
      <w:pPr>
        <w:widowControl w:val="0"/>
        <w:spacing w:after="160"/>
        <w:ind w:right="4250"/>
        <w:jc w:val="center"/>
        <w:rPr>
          <w:moveTo w:id="1107" w:author="User" w:date="2024-06-14T09:36:00Z"/>
          <w:rFonts w:ascii="GHEA Grapalat" w:hAnsi="GHEA Grapalat"/>
          <w:sz w:val="22"/>
          <w:szCs w:val="22"/>
          <w:vertAlign w:val="superscript"/>
        </w:rPr>
      </w:pPr>
      <w:moveTo w:id="1108" w:author="User" w:date="2024-06-14T09:36:00Z">
        <w:r w:rsidRPr="00B138F3">
          <w:rPr>
            <w:rFonts w:ascii="GHEA Grapalat" w:hAnsi="GHEA Grapalat"/>
            <w:sz w:val="22"/>
            <w:szCs w:val="22"/>
            <w:vertAlign w:val="superscript"/>
          </w:rPr>
          <w:t>наименование обслуживающего компанию банка</w:t>
        </w:r>
      </w:moveTo>
    </w:p>
    <w:p w:rsidR="00C8232D" w:rsidRPr="00B138F3" w:rsidRDefault="00C8232D" w:rsidP="00C8232D">
      <w:pPr>
        <w:widowControl w:val="0"/>
        <w:spacing w:after="160"/>
        <w:jc w:val="right"/>
        <w:rPr>
          <w:moveTo w:id="1109" w:author="User" w:date="2024-06-14T09:36:00Z"/>
          <w:rFonts w:ascii="GHEA Grapalat" w:hAnsi="GHEA Grapalat"/>
          <w:sz w:val="22"/>
          <w:szCs w:val="22"/>
        </w:rPr>
      </w:pPr>
    </w:p>
    <w:p w:rsidR="00C8232D" w:rsidRPr="00B138F3" w:rsidRDefault="00C8232D" w:rsidP="00C8232D">
      <w:pPr>
        <w:widowControl w:val="0"/>
        <w:spacing w:after="160"/>
        <w:jc w:val="right"/>
        <w:rPr>
          <w:moveTo w:id="1110" w:author="User" w:date="2024-06-14T09:36:00Z"/>
          <w:rFonts w:ascii="GHEA Grapalat" w:hAnsi="GHEA Grapalat"/>
          <w:sz w:val="22"/>
          <w:szCs w:val="22"/>
        </w:rPr>
      </w:pPr>
      <w:moveTo w:id="1111" w:author="User" w:date="2024-06-14T09:36:00Z">
        <w:r w:rsidRPr="00B138F3">
          <w:rPr>
            <w:rFonts w:ascii="GHEA Grapalat" w:hAnsi="GHEA Grapalat"/>
            <w:sz w:val="22"/>
            <w:szCs w:val="22"/>
          </w:rPr>
          <w:t>М. П.</w:t>
        </w:r>
      </w:moveTo>
    </w:p>
    <w:p w:rsidR="00C8232D" w:rsidRPr="00B138F3" w:rsidRDefault="00C8232D" w:rsidP="00C8232D">
      <w:pPr>
        <w:widowControl w:val="0"/>
        <w:spacing w:after="160"/>
        <w:jc w:val="both"/>
        <w:rPr>
          <w:moveTo w:id="1112" w:author="User" w:date="2024-06-14T09:36:00Z"/>
          <w:rFonts w:ascii="GHEA Grapalat" w:hAnsi="GHEA Grapalat"/>
          <w:sz w:val="22"/>
          <w:szCs w:val="22"/>
        </w:rPr>
      </w:pPr>
      <w:moveTo w:id="1113" w:author="User" w:date="2024-06-14T09:36:00Z">
        <w:r w:rsidRPr="00C655A6">
          <w:rPr>
            <w:rFonts w:ascii="GHEA Grapalat" w:hAnsi="GHEA Grapalat"/>
            <w:sz w:val="22"/>
            <w:szCs w:val="22"/>
            <w:highlight w:val="yellow"/>
          </w:rPr>
          <w:t>День/месяц/год</w:t>
        </w:r>
      </w:moveTo>
    </w:p>
    <w:p w:rsidR="00C8232D" w:rsidRPr="00B138F3" w:rsidRDefault="00C8232D" w:rsidP="00C8232D">
      <w:pPr>
        <w:widowControl w:val="0"/>
        <w:spacing w:after="160"/>
        <w:jc w:val="both"/>
        <w:rPr>
          <w:moveTo w:id="1114" w:author="User" w:date="2024-06-14T09:36:00Z"/>
          <w:rFonts w:ascii="GHEA Grapalat" w:hAnsi="GHEA Grapalat"/>
          <w:sz w:val="22"/>
          <w:szCs w:val="22"/>
        </w:rPr>
      </w:pPr>
    </w:p>
    <w:moveToRangeEnd w:id="1095"/>
    <w:p w:rsidR="003D2FE2" w:rsidRPr="00C8232D" w:rsidDel="00C8232D" w:rsidRDefault="003D2FE2" w:rsidP="003D2FE2">
      <w:pPr>
        <w:widowControl w:val="0"/>
        <w:tabs>
          <w:tab w:val="left" w:pos="1134"/>
        </w:tabs>
        <w:spacing w:after="160"/>
        <w:ind w:firstLine="567"/>
        <w:jc w:val="both"/>
        <w:rPr>
          <w:del w:id="1115" w:author="User" w:date="2024-06-14T09:35:00Z"/>
          <w:rPrChange w:id="1116" w:author="User" w:date="2024-06-14T09:36:00Z">
            <w:rPr>
              <w:del w:id="1117" w:author="User" w:date="2024-06-14T09:35:00Z"/>
              <w:rFonts w:ascii="GHEA Grapalat" w:hAnsi="GHEA Grapalat"/>
              <w:sz w:val="22"/>
              <w:szCs w:val="22"/>
            </w:rPr>
          </w:rPrChange>
        </w:rPr>
      </w:pPr>
    </w:p>
    <w:p w:rsidR="00C8232D" w:rsidRDefault="00C8232D">
      <w:pPr>
        <w:widowControl w:val="0"/>
        <w:tabs>
          <w:tab w:val="left" w:pos="1134"/>
        </w:tabs>
        <w:spacing w:after="160"/>
        <w:ind w:firstLine="567"/>
        <w:jc w:val="both"/>
        <w:rPr>
          <w:ins w:id="1118" w:author="User" w:date="2024-06-14T09:35:00Z"/>
          <w:rFonts w:ascii="GHEA Grapalat" w:hAnsi="GHEA Grapalat"/>
          <w:b/>
          <w:sz w:val="22"/>
          <w:szCs w:val="22"/>
        </w:rPr>
        <w:pPrChange w:id="1119" w:author="User" w:date="2024-06-14T09:35:00Z">
          <w:pPr>
            <w:widowControl w:val="0"/>
            <w:spacing w:after="160"/>
            <w:ind w:firstLine="567"/>
            <w:jc w:val="center"/>
          </w:pPr>
        </w:pPrChange>
      </w:pPr>
    </w:p>
    <w:p w:rsidR="003D2FE2" w:rsidRPr="00B138F3" w:rsidDel="00C8232D" w:rsidRDefault="003D2FE2">
      <w:pPr>
        <w:widowControl w:val="0"/>
        <w:tabs>
          <w:tab w:val="left" w:pos="1134"/>
        </w:tabs>
        <w:spacing w:after="160"/>
        <w:ind w:firstLine="567"/>
        <w:jc w:val="both"/>
        <w:rPr>
          <w:moveFrom w:id="1120" w:author="User" w:date="2024-06-14T09:36:00Z"/>
          <w:rFonts w:ascii="GHEA Grapalat" w:hAnsi="GHEA Grapalat"/>
          <w:b/>
          <w:sz w:val="22"/>
          <w:szCs w:val="22"/>
        </w:rPr>
        <w:pPrChange w:id="1121" w:author="User" w:date="2024-06-14T09:35:00Z">
          <w:pPr>
            <w:widowControl w:val="0"/>
            <w:spacing w:after="160"/>
            <w:ind w:firstLine="567"/>
            <w:jc w:val="center"/>
          </w:pPr>
        </w:pPrChange>
      </w:pPr>
      <w:moveFromRangeStart w:id="1122" w:author="User" w:date="2024-06-14T09:36:00Z" w:name="move169250185"/>
      <w:moveFrom w:id="1123" w:author="User" w:date="2024-06-14T09:36:00Z">
        <w:r w:rsidRPr="00B138F3" w:rsidDel="00C8232D">
          <w:rPr>
            <w:rFonts w:ascii="GHEA Grapalat" w:hAnsi="GHEA Grapalat"/>
            <w:b/>
            <w:sz w:val="22"/>
            <w:szCs w:val="22"/>
          </w:rPr>
          <w:t>3. Адрес, банковские реквизиты Компании</w:t>
        </w:r>
      </w:moveFrom>
    </w:p>
    <w:p w:rsidR="003D2FE2" w:rsidRPr="00B138F3" w:rsidDel="00C8232D" w:rsidRDefault="003D2FE2" w:rsidP="003D2FE2">
      <w:pPr>
        <w:widowControl w:val="0"/>
        <w:jc w:val="both"/>
        <w:rPr>
          <w:moveFrom w:id="1124" w:author="User" w:date="2024-06-14T09:36:00Z"/>
          <w:rFonts w:ascii="GHEA Grapalat" w:hAnsi="GHEA Grapalat"/>
          <w:sz w:val="22"/>
          <w:szCs w:val="22"/>
        </w:rPr>
      </w:pPr>
      <w:moveFrom w:id="1125" w:author="User" w:date="2024-06-14T09:36:00Z">
        <w:r w:rsidRPr="00B138F3" w:rsidDel="00C8232D">
          <w:rPr>
            <w:rFonts w:ascii="GHEA Grapalat" w:hAnsi="GHEA Grapalat"/>
            <w:sz w:val="22"/>
            <w:szCs w:val="22"/>
          </w:rPr>
          <w:t>_______________________________________</w:t>
        </w:r>
      </w:moveFrom>
    </w:p>
    <w:p w:rsidR="003D2FE2" w:rsidRPr="00B138F3" w:rsidDel="00C8232D" w:rsidRDefault="003D2FE2" w:rsidP="003D2FE2">
      <w:pPr>
        <w:widowControl w:val="0"/>
        <w:spacing w:after="160"/>
        <w:ind w:right="4250"/>
        <w:jc w:val="center"/>
        <w:rPr>
          <w:moveFrom w:id="1126" w:author="User" w:date="2024-06-14T09:36:00Z"/>
          <w:rFonts w:ascii="GHEA Grapalat" w:hAnsi="GHEA Grapalat"/>
          <w:sz w:val="22"/>
          <w:szCs w:val="22"/>
          <w:vertAlign w:val="superscript"/>
        </w:rPr>
      </w:pPr>
      <w:moveFrom w:id="1127" w:author="User" w:date="2024-06-14T09:36:00Z">
        <w:r w:rsidRPr="00B138F3" w:rsidDel="00C8232D">
          <w:rPr>
            <w:rFonts w:ascii="GHEA Grapalat" w:hAnsi="GHEA Grapalat"/>
            <w:sz w:val="22"/>
            <w:szCs w:val="22"/>
            <w:vertAlign w:val="superscript"/>
          </w:rPr>
          <w:t>наименование компании</w:t>
        </w:r>
      </w:moveFrom>
    </w:p>
    <w:p w:rsidR="003D2FE2" w:rsidRPr="00B138F3" w:rsidDel="00C8232D" w:rsidRDefault="003D2FE2" w:rsidP="003D2FE2">
      <w:pPr>
        <w:widowControl w:val="0"/>
        <w:jc w:val="both"/>
        <w:rPr>
          <w:moveFrom w:id="1128" w:author="User" w:date="2024-06-14T09:36:00Z"/>
          <w:rFonts w:ascii="GHEA Grapalat" w:hAnsi="GHEA Grapalat"/>
          <w:sz w:val="22"/>
          <w:szCs w:val="22"/>
        </w:rPr>
      </w:pPr>
      <w:moveFrom w:id="1129" w:author="User" w:date="2024-06-14T09:36:00Z">
        <w:r w:rsidRPr="00B138F3" w:rsidDel="00C8232D">
          <w:rPr>
            <w:rFonts w:ascii="GHEA Grapalat" w:hAnsi="GHEA Grapalat"/>
            <w:sz w:val="22"/>
            <w:szCs w:val="22"/>
          </w:rPr>
          <w:t>_______________________________________</w:t>
        </w:r>
      </w:moveFrom>
    </w:p>
    <w:p w:rsidR="003D2FE2" w:rsidRPr="00B138F3" w:rsidDel="00C8232D" w:rsidRDefault="003D2FE2" w:rsidP="003D2FE2">
      <w:pPr>
        <w:widowControl w:val="0"/>
        <w:spacing w:after="160"/>
        <w:ind w:right="4250"/>
        <w:jc w:val="center"/>
        <w:rPr>
          <w:moveFrom w:id="1130" w:author="User" w:date="2024-06-14T09:36:00Z"/>
          <w:rFonts w:ascii="GHEA Grapalat" w:hAnsi="GHEA Grapalat"/>
          <w:sz w:val="22"/>
          <w:szCs w:val="22"/>
          <w:vertAlign w:val="superscript"/>
        </w:rPr>
      </w:pPr>
      <w:moveFrom w:id="1131" w:author="User" w:date="2024-06-14T09:36:00Z">
        <w:r w:rsidRPr="00B138F3" w:rsidDel="00C8232D">
          <w:rPr>
            <w:rFonts w:ascii="GHEA Grapalat" w:hAnsi="GHEA Grapalat"/>
            <w:sz w:val="22"/>
            <w:szCs w:val="22"/>
            <w:vertAlign w:val="superscript"/>
          </w:rPr>
          <w:t>адрес компании</w:t>
        </w:r>
      </w:moveFrom>
    </w:p>
    <w:p w:rsidR="003D2FE2" w:rsidRPr="00B138F3" w:rsidDel="00C8232D" w:rsidRDefault="003D2FE2" w:rsidP="003D2FE2">
      <w:pPr>
        <w:widowControl w:val="0"/>
        <w:jc w:val="both"/>
        <w:rPr>
          <w:moveFrom w:id="1132" w:author="User" w:date="2024-06-14T09:36:00Z"/>
          <w:rFonts w:ascii="GHEA Grapalat" w:hAnsi="GHEA Grapalat"/>
          <w:sz w:val="22"/>
          <w:szCs w:val="22"/>
        </w:rPr>
      </w:pPr>
      <w:moveFrom w:id="1133" w:author="User" w:date="2024-06-14T09:36:00Z">
        <w:r w:rsidRPr="00B138F3" w:rsidDel="00C8232D">
          <w:rPr>
            <w:rFonts w:ascii="GHEA Grapalat" w:hAnsi="GHEA Grapalat"/>
            <w:sz w:val="22"/>
            <w:szCs w:val="22"/>
          </w:rPr>
          <w:t>_______________________________________</w:t>
        </w:r>
      </w:moveFrom>
    </w:p>
    <w:p w:rsidR="003D2FE2" w:rsidRPr="00B138F3" w:rsidDel="00C8232D" w:rsidRDefault="003D2FE2" w:rsidP="003D2FE2">
      <w:pPr>
        <w:widowControl w:val="0"/>
        <w:spacing w:after="160"/>
        <w:ind w:right="4250"/>
        <w:jc w:val="center"/>
        <w:rPr>
          <w:moveFrom w:id="1134" w:author="User" w:date="2024-06-14T09:36:00Z"/>
          <w:rFonts w:ascii="GHEA Grapalat" w:hAnsi="GHEA Grapalat"/>
          <w:sz w:val="22"/>
          <w:szCs w:val="22"/>
          <w:vertAlign w:val="superscript"/>
        </w:rPr>
      </w:pPr>
      <w:moveFrom w:id="1135" w:author="User" w:date="2024-06-14T09:36:00Z">
        <w:r w:rsidRPr="00B138F3" w:rsidDel="00C8232D">
          <w:rPr>
            <w:rFonts w:ascii="GHEA Grapalat" w:hAnsi="GHEA Grapalat"/>
            <w:sz w:val="22"/>
            <w:szCs w:val="22"/>
            <w:vertAlign w:val="superscript"/>
          </w:rPr>
          <w:t>наименование обслуживающего компанию банка</w:t>
        </w:r>
      </w:moveFrom>
    </w:p>
    <w:p w:rsidR="003D2FE2" w:rsidRPr="00B138F3" w:rsidDel="00C8232D" w:rsidRDefault="003D2FE2" w:rsidP="003D2FE2">
      <w:pPr>
        <w:widowControl w:val="0"/>
        <w:spacing w:after="160"/>
        <w:jc w:val="right"/>
        <w:rPr>
          <w:moveFrom w:id="1136" w:author="User" w:date="2024-06-14T09:36:00Z"/>
          <w:rFonts w:ascii="GHEA Grapalat" w:hAnsi="GHEA Grapalat"/>
          <w:sz w:val="22"/>
          <w:szCs w:val="22"/>
        </w:rPr>
      </w:pPr>
    </w:p>
    <w:p w:rsidR="003D2FE2" w:rsidRPr="00B138F3" w:rsidDel="00C8232D" w:rsidRDefault="003D2FE2" w:rsidP="003D2FE2">
      <w:pPr>
        <w:widowControl w:val="0"/>
        <w:spacing w:after="160"/>
        <w:jc w:val="right"/>
        <w:rPr>
          <w:moveFrom w:id="1137" w:author="User" w:date="2024-06-14T09:36:00Z"/>
          <w:rFonts w:ascii="GHEA Grapalat" w:hAnsi="GHEA Grapalat"/>
          <w:sz w:val="22"/>
          <w:szCs w:val="22"/>
        </w:rPr>
      </w:pPr>
      <w:moveFrom w:id="1138" w:author="User" w:date="2024-06-14T09:36:00Z">
        <w:r w:rsidRPr="00B138F3" w:rsidDel="00C8232D">
          <w:rPr>
            <w:rFonts w:ascii="GHEA Grapalat" w:hAnsi="GHEA Grapalat"/>
            <w:sz w:val="22"/>
            <w:szCs w:val="22"/>
          </w:rPr>
          <w:t>М. П.</w:t>
        </w:r>
      </w:moveFrom>
    </w:p>
    <w:p w:rsidR="003D2FE2" w:rsidRPr="00B138F3" w:rsidDel="00C8232D" w:rsidRDefault="003D2FE2" w:rsidP="003D2FE2">
      <w:pPr>
        <w:widowControl w:val="0"/>
        <w:spacing w:after="160"/>
        <w:jc w:val="both"/>
        <w:rPr>
          <w:moveFrom w:id="1139" w:author="User" w:date="2024-06-14T09:36:00Z"/>
          <w:rFonts w:ascii="GHEA Grapalat" w:hAnsi="GHEA Grapalat"/>
          <w:sz w:val="22"/>
          <w:szCs w:val="22"/>
        </w:rPr>
      </w:pPr>
      <w:moveFrom w:id="1140" w:author="User" w:date="2024-06-14T09:36:00Z">
        <w:r w:rsidRPr="00B871F1" w:rsidDel="00C8232D">
          <w:rPr>
            <w:rFonts w:ascii="GHEA Grapalat" w:hAnsi="GHEA Grapalat"/>
            <w:sz w:val="22"/>
            <w:szCs w:val="22"/>
            <w:highlight w:val="yellow"/>
            <w:rPrChange w:id="1141" w:author="User" w:date="2024-06-13T09:10:00Z">
              <w:rPr>
                <w:rFonts w:ascii="GHEA Grapalat" w:hAnsi="GHEA Grapalat"/>
                <w:sz w:val="22"/>
                <w:szCs w:val="22"/>
              </w:rPr>
            </w:rPrChange>
          </w:rPr>
          <w:t>День/месяц/год</w:t>
        </w:r>
      </w:moveFrom>
    </w:p>
    <w:p w:rsidR="003D2FE2" w:rsidRPr="00B138F3" w:rsidDel="00C8232D" w:rsidRDefault="003D2FE2" w:rsidP="003D2FE2">
      <w:pPr>
        <w:widowControl w:val="0"/>
        <w:spacing w:after="160"/>
        <w:jc w:val="both"/>
        <w:rPr>
          <w:moveFrom w:id="1142" w:author="User" w:date="2024-06-14T09:36:00Z"/>
          <w:rFonts w:ascii="GHEA Grapalat" w:hAnsi="GHEA Grapalat"/>
          <w:sz w:val="22"/>
          <w:szCs w:val="22"/>
        </w:rPr>
      </w:pPr>
    </w:p>
    <w:moveFromRangeEnd w:id="1122"/>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871F1"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ins w:id="1143" w:author="User" w:date="2024-06-13T09:11:00Z">
              <w:r w:rsidRPr="00B138F3">
                <w:rPr>
                  <w:rFonts w:ascii="GHEA Grapalat" w:hAnsi="GHEA Grapalat"/>
                </w:rPr>
                <w:t>9.</w:t>
              </w:r>
              <w:r w:rsidRPr="00B138F3">
                <w:rPr>
                  <w:rFonts w:ascii="GHEA Grapalat" w:hAnsi="GHEA Grapalat"/>
                </w:rPr>
                <w:tab/>
                <w:t>Наименование, или имя, фамилия бенефициара:</w:t>
              </w:r>
              <w:r>
                <w:rPr>
                  <w:rFonts w:ascii="Sylfaen" w:hAnsi="Sylfaen"/>
                  <w:sz w:val="18"/>
                  <w:szCs w:val="18"/>
                  <w:lang w:val="af-ZA"/>
                </w:rPr>
                <w:t xml:space="preserve"> </w:t>
              </w:r>
              <w:r w:rsidRPr="006E089E">
                <w:rPr>
                  <w:rFonts w:ascii="Sylfaen" w:hAnsi="Sylfaen"/>
                  <w:sz w:val="18"/>
                  <w:szCs w:val="18"/>
                  <w:lang w:val="af-ZA"/>
                </w:rPr>
                <w:t xml:space="preserve">ОШ  N 1 им. М. Маштоца  г. Масиса Араратской области РА » </w:t>
              </w:r>
              <w:r w:rsidRPr="006E089E">
                <w:rPr>
                  <w:rFonts w:ascii="Sylfaen" w:hAnsi="Sylfaen" w:cs="Arial"/>
                  <w:sz w:val="18"/>
                  <w:szCs w:val="18"/>
                  <w:lang w:val="af-ZA"/>
                </w:rPr>
                <w:t>ГНО</w:t>
              </w:r>
            </w:ins>
            <w:del w:id="1144" w:author="User" w:date="2024-06-13T09:11:00Z">
              <w:r w:rsidRPr="00B138F3" w:rsidDel="007A5B6B">
                <w:rPr>
                  <w:rFonts w:ascii="GHEA Grapalat" w:hAnsi="GHEA Grapalat"/>
                </w:rPr>
                <w:delText>9.</w:delText>
              </w:r>
              <w:r w:rsidRPr="00B138F3" w:rsidDel="007A5B6B">
                <w:rPr>
                  <w:rFonts w:ascii="GHEA Grapalat" w:hAnsi="GHEA Grapalat"/>
                </w:rPr>
                <w:tab/>
                <w:delText>Наименование, или имя, фамилия бенефициара:</w:delText>
              </w:r>
            </w:del>
          </w:p>
        </w:tc>
      </w:tr>
      <w:tr w:rsidR="00B871F1"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ins w:id="1145" w:author="User" w:date="2024-06-13T09:11:00Z">
              <w:r w:rsidRPr="00B138F3">
                <w:rPr>
                  <w:rFonts w:ascii="GHEA Grapalat" w:hAnsi="GHEA Grapalat"/>
                </w:rPr>
                <w:t>10.</w:t>
              </w:r>
              <w:r w:rsidRPr="00B138F3">
                <w:rPr>
                  <w:rFonts w:ascii="GHEA Grapalat" w:hAnsi="GHEA Grapalat"/>
                </w:rPr>
                <w:tab/>
                <w:t>НЗОУ бенефициара (не заполняется)</w:t>
              </w:r>
            </w:ins>
            <w:del w:id="1146" w:author="User" w:date="2024-06-13T09:11:00Z">
              <w:r w:rsidRPr="00B138F3" w:rsidDel="007A5B6B">
                <w:rPr>
                  <w:rFonts w:ascii="GHEA Grapalat" w:hAnsi="GHEA Grapalat"/>
                </w:rPr>
                <w:delText>10.</w:delText>
              </w:r>
              <w:r w:rsidRPr="00B138F3" w:rsidDel="007A5B6B">
                <w:rPr>
                  <w:rFonts w:ascii="GHEA Grapalat" w:hAnsi="GHEA Grapalat"/>
                </w:rPr>
                <w:tab/>
                <w:delText>НЗОУ бенефициара (не заполняется)</w:delText>
              </w:r>
            </w:del>
          </w:p>
        </w:tc>
      </w:tr>
      <w:tr w:rsidR="00B871F1"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ins w:id="1147" w:author="User" w:date="2024-06-13T09:11:00Z">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03804133</w:t>
              </w:r>
            </w:ins>
            <w:del w:id="1148" w:author="User" w:date="2024-06-13T09:11:00Z">
              <w:r w:rsidRPr="00B138F3" w:rsidDel="007A5B6B">
                <w:rPr>
                  <w:rFonts w:ascii="GHEA Grapalat" w:hAnsi="GHEA Grapalat"/>
                </w:rPr>
                <w:delText>11.</w:delText>
              </w:r>
              <w:r w:rsidRPr="00B138F3" w:rsidDel="007A5B6B">
                <w:rPr>
                  <w:rFonts w:ascii="GHEA Grapalat" w:hAnsi="GHEA Grapalat"/>
                </w:rPr>
                <w:tab/>
                <w:delText>УНН бенефициара:</w:delText>
              </w:r>
            </w:del>
          </w:p>
        </w:tc>
      </w:tr>
      <w:tr w:rsidR="00B871F1"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ins w:id="1149" w:author="User" w:date="2024-06-13T09:11:00Z">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sz w:val="20"/>
                  <w:szCs w:val="20"/>
                </w:rPr>
                <w:t xml:space="preserve"> Центральное казначейство Минфин РА</w:t>
              </w:r>
            </w:ins>
            <w:del w:id="1150" w:author="User" w:date="2024-06-13T09:11:00Z">
              <w:r w:rsidRPr="00B138F3" w:rsidDel="007A5B6B">
                <w:rPr>
                  <w:rFonts w:ascii="GHEA Grapalat" w:hAnsi="GHEA Grapalat"/>
                </w:rPr>
                <w:delText>12.</w:delText>
              </w:r>
              <w:r w:rsidRPr="00B138F3" w:rsidDel="007A5B6B">
                <w:rPr>
                  <w:rFonts w:ascii="GHEA Grapalat" w:hAnsi="GHEA Grapalat"/>
                </w:rPr>
                <w:tab/>
                <w:delText>Обслуживающая бенефициара Финансовая организация (банк):</w:delText>
              </w:r>
            </w:del>
          </w:p>
        </w:tc>
      </w:tr>
      <w:tr w:rsidR="00B871F1"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ins w:id="1151" w:author="User" w:date="2024-06-13T09:11:00Z">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Pr>
                  <w:rFonts w:ascii="GHEA Grapalat" w:hAnsi="GHEA Grapalat" w:cs="Arial"/>
                  <w:sz w:val="20"/>
                  <w:szCs w:val="20"/>
                </w:rPr>
                <w:t>900438000284</w:t>
              </w:r>
            </w:ins>
            <w:del w:id="1152" w:author="User" w:date="2024-06-13T09:11:00Z">
              <w:r w:rsidRPr="00B138F3" w:rsidDel="007A5B6B">
                <w:rPr>
                  <w:rFonts w:ascii="GHEA Grapalat" w:hAnsi="GHEA Grapalat"/>
                </w:rPr>
                <w:delText>13.</w:delText>
              </w:r>
              <w:r w:rsidRPr="00B138F3" w:rsidDel="007A5B6B">
                <w:rPr>
                  <w:rFonts w:ascii="GHEA Grapalat" w:hAnsi="GHEA Grapalat"/>
                </w:rPr>
                <w:tab/>
                <w:delText>Номер счета бенефициара (сч.№)</w:delText>
              </w:r>
            </w:del>
          </w:p>
        </w:tc>
      </w:tr>
      <w:tr w:rsidR="00B871F1"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871F1"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871F1"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871F1"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B871F1"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871F1"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871F1"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71F1" w:rsidRPr="00B138F3" w:rsidRDefault="00B871F1" w:rsidP="00B871F1">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871F1"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871F1" w:rsidRPr="00B138F3" w:rsidRDefault="00B871F1" w:rsidP="00B871F1">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871F1" w:rsidRPr="00B138F3" w:rsidRDefault="00B871F1" w:rsidP="00B871F1">
            <w:pPr>
              <w:widowControl w:val="0"/>
              <w:spacing w:after="160"/>
              <w:rPr>
                <w:rFonts w:ascii="GHEA Grapalat" w:hAnsi="GHEA Grapalat" w:cs="Sylfaen"/>
              </w:rPr>
            </w:pPr>
          </w:p>
          <w:p w:rsidR="00B871F1" w:rsidRPr="00B138F3" w:rsidRDefault="00B871F1" w:rsidP="00B871F1">
            <w:pPr>
              <w:widowControl w:val="0"/>
              <w:spacing w:after="160"/>
              <w:jc w:val="right"/>
              <w:rPr>
                <w:rFonts w:ascii="GHEA Grapalat" w:hAnsi="GHEA Grapalat" w:cs="Tahoma"/>
              </w:rPr>
            </w:pPr>
            <w:r w:rsidRPr="00B138F3">
              <w:rPr>
                <w:rFonts w:ascii="GHEA Grapalat" w:hAnsi="GHEA Grapalat"/>
              </w:rPr>
              <w:t>/____________________/</w:t>
            </w:r>
          </w:p>
          <w:p w:rsidR="00B871F1" w:rsidRPr="00B138F3" w:rsidRDefault="00B871F1" w:rsidP="00B871F1">
            <w:pPr>
              <w:widowControl w:val="0"/>
              <w:spacing w:after="160"/>
              <w:rPr>
                <w:rFonts w:ascii="GHEA Grapalat" w:hAnsi="GHEA Grapalat" w:cs="Sylfaen"/>
              </w:rPr>
            </w:pPr>
          </w:p>
          <w:p w:rsidR="00B871F1" w:rsidRPr="00B138F3" w:rsidRDefault="00B871F1" w:rsidP="00B871F1">
            <w:pPr>
              <w:widowControl w:val="0"/>
              <w:spacing w:after="160"/>
              <w:jc w:val="right"/>
              <w:rPr>
                <w:rFonts w:ascii="GHEA Grapalat" w:hAnsi="GHEA Grapalat" w:cs="Sylfaen"/>
              </w:rPr>
            </w:pPr>
            <w:r w:rsidRPr="00B138F3">
              <w:rPr>
                <w:rFonts w:ascii="GHEA Grapalat" w:hAnsi="GHEA Grapalat"/>
              </w:rPr>
              <w:t>/____________________/</w:t>
            </w:r>
          </w:p>
          <w:p w:rsidR="00B871F1" w:rsidRPr="00B138F3" w:rsidRDefault="00B871F1" w:rsidP="00B871F1">
            <w:pPr>
              <w:widowControl w:val="0"/>
              <w:spacing w:after="160"/>
              <w:rPr>
                <w:rFonts w:ascii="GHEA Grapalat" w:hAnsi="GHEA Grapalat" w:cs="Sylfaen"/>
              </w:rPr>
            </w:pPr>
          </w:p>
          <w:p w:rsidR="00B871F1" w:rsidRPr="00B138F3" w:rsidRDefault="00B871F1" w:rsidP="00B871F1">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871F1" w:rsidRPr="00B138F3" w:rsidRDefault="00B871F1" w:rsidP="00B871F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871F1" w:rsidRPr="00B138F3" w:rsidRDefault="00B871F1" w:rsidP="00B871F1">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871F1" w:rsidRPr="00B138F3" w:rsidRDefault="00B871F1" w:rsidP="00B871F1">
            <w:pPr>
              <w:widowControl w:val="0"/>
              <w:spacing w:after="160"/>
              <w:rPr>
                <w:rFonts w:ascii="GHEA Grapalat" w:hAnsi="GHEA Grapalat" w:cs="Sylfaen"/>
              </w:rPr>
            </w:pPr>
          </w:p>
          <w:p w:rsidR="00B871F1" w:rsidRPr="00B138F3" w:rsidRDefault="00B871F1" w:rsidP="00B871F1">
            <w:pPr>
              <w:widowControl w:val="0"/>
              <w:spacing w:after="160"/>
              <w:jc w:val="right"/>
              <w:rPr>
                <w:rFonts w:ascii="GHEA Grapalat" w:hAnsi="GHEA Grapalat" w:cs="Sylfaen"/>
              </w:rPr>
            </w:pPr>
            <w:r w:rsidRPr="00B138F3">
              <w:rPr>
                <w:rFonts w:ascii="GHEA Grapalat" w:hAnsi="GHEA Grapalat"/>
              </w:rPr>
              <w:t>/____________________/</w:t>
            </w:r>
          </w:p>
          <w:p w:rsidR="00B871F1" w:rsidRPr="00B138F3" w:rsidRDefault="00B871F1" w:rsidP="00B871F1">
            <w:pPr>
              <w:widowControl w:val="0"/>
              <w:spacing w:after="160"/>
              <w:jc w:val="right"/>
              <w:rPr>
                <w:rFonts w:ascii="GHEA Grapalat" w:hAnsi="GHEA Grapalat" w:cs="Tahoma"/>
              </w:rPr>
            </w:pPr>
          </w:p>
          <w:p w:rsidR="00B871F1" w:rsidRPr="00B138F3" w:rsidRDefault="00B871F1" w:rsidP="00B871F1">
            <w:pPr>
              <w:widowControl w:val="0"/>
              <w:spacing w:after="160"/>
              <w:jc w:val="right"/>
              <w:rPr>
                <w:rFonts w:ascii="GHEA Grapalat" w:hAnsi="GHEA Grapalat" w:cs="Sylfaen"/>
              </w:rPr>
            </w:pPr>
            <w:r w:rsidRPr="00B138F3">
              <w:rPr>
                <w:rFonts w:ascii="GHEA Grapalat" w:hAnsi="GHEA Grapalat"/>
              </w:rPr>
              <w:t>/____________________/</w:t>
            </w:r>
          </w:p>
          <w:p w:rsidR="00B871F1" w:rsidRPr="00B138F3" w:rsidRDefault="00B871F1" w:rsidP="00B871F1">
            <w:pPr>
              <w:widowControl w:val="0"/>
              <w:spacing w:after="160"/>
              <w:rPr>
                <w:rFonts w:ascii="GHEA Grapalat" w:hAnsi="GHEA Grapalat" w:cs="Sylfaen"/>
              </w:rPr>
            </w:pPr>
          </w:p>
          <w:p w:rsidR="00B871F1" w:rsidRPr="00B138F3" w:rsidRDefault="00B871F1" w:rsidP="00B871F1">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871F1"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871F1" w:rsidRPr="00B138F3" w:rsidRDefault="00B871F1" w:rsidP="00B871F1">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871F1" w:rsidRPr="00B138F3" w:rsidRDefault="00B871F1" w:rsidP="00B871F1">
            <w:pPr>
              <w:widowControl w:val="0"/>
              <w:spacing w:after="160"/>
              <w:rPr>
                <w:rFonts w:ascii="GHEA Grapalat" w:hAnsi="GHEA Grapalat"/>
              </w:rPr>
            </w:pPr>
          </w:p>
          <w:p w:rsidR="00B871F1" w:rsidRPr="00B138F3" w:rsidRDefault="00B871F1" w:rsidP="00B871F1">
            <w:pPr>
              <w:widowControl w:val="0"/>
              <w:jc w:val="right"/>
              <w:rPr>
                <w:rFonts w:ascii="GHEA Grapalat" w:hAnsi="GHEA Grapalat" w:cs="Tahoma"/>
              </w:rPr>
            </w:pPr>
            <w:r w:rsidRPr="00B138F3">
              <w:rPr>
                <w:rFonts w:ascii="GHEA Grapalat" w:hAnsi="GHEA Grapalat"/>
              </w:rPr>
              <w:t>/____________________/</w:t>
            </w:r>
          </w:p>
          <w:p w:rsidR="00B871F1" w:rsidRPr="00B138F3" w:rsidRDefault="00B871F1" w:rsidP="00B871F1">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871F1" w:rsidRPr="00B138F3" w:rsidRDefault="00B871F1" w:rsidP="00B871F1">
            <w:pPr>
              <w:widowControl w:val="0"/>
              <w:spacing w:after="160"/>
              <w:rPr>
                <w:rFonts w:ascii="GHEA Grapalat" w:hAnsi="GHEA Grapalat" w:cs="Tahoma"/>
              </w:rPr>
            </w:pPr>
          </w:p>
          <w:p w:rsidR="00B871F1" w:rsidRPr="00B138F3" w:rsidRDefault="00B871F1" w:rsidP="00B871F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871F1" w:rsidRPr="00B138F3" w:rsidRDefault="00B871F1" w:rsidP="00B871F1">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871F1" w:rsidRPr="00B138F3" w:rsidRDefault="00B871F1" w:rsidP="00B871F1">
            <w:pPr>
              <w:widowControl w:val="0"/>
              <w:spacing w:after="160"/>
              <w:rPr>
                <w:rFonts w:ascii="GHEA Grapalat" w:hAnsi="GHEA Grapalat" w:cs="Tahoma"/>
              </w:rPr>
            </w:pPr>
          </w:p>
          <w:p w:rsidR="00B871F1" w:rsidRPr="00B138F3" w:rsidRDefault="00B871F1" w:rsidP="00B871F1">
            <w:pPr>
              <w:widowControl w:val="0"/>
              <w:jc w:val="right"/>
              <w:rPr>
                <w:rFonts w:ascii="GHEA Grapalat" w:hAnsi="GHEA Grapalat" w:cs="Tahoma"/>
              </w:rPr>
            </w:pPr>
            <w:r w:rsidRPr="00B138F3">
              <w:rPr>
                <w:rFonts w:ascii="GHEA Grapalat" w:hAnsi="GHEA Grapalat"/>
              </w:rPr>
              <w:t>/____________________/</w:t>
            </w:r>
          </w:p>
          <w:p w:rsidR="00B871F1" w:rsidRPr="00B138F3" w:rsidRDefault="00B871F1" w:rsidP="00B871F1">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871F1" w:rsidRPr="00B138F3" w:rsidRDefault="00B871F1" w:rsidP="00B871F1">
            <w:pPr>
              <w:widowControl w:val="0"/>
              <w:spacing w:after="160"/>
              <w:rPr>
                <w:rFonts w:ascii="GHEA Grapalat" w:hAnsi="GHEA Grapalat" w:cs="Arial"/>
              </w:rPr>
            </w:pPr>
          </w:p>
        </w:tc>
      </w:tr>
      <w:tr w:rsidR="00B871F1"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871F1" w:rsidRPr="00B138F3" w:rsidRDefault="00B871F1" w:rsidP="00B871F1">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871F1" w:rsidRPr="00B138F3" w:rsidRDefault="00B871F1" w:rsidP="00B871F1">
            <w:pPr>
              <w:widowControl w:val="0"/>
              <w:spacing w:after="160"/>
              <w:rPr>
                <w:rFonts w:ascii="GHEA Grapalat" w:hAnsi="GHEA Grapalat" w:cs="Sylfaen"/>
              </w:rPr>
            </w:pPr>
          </w:p>
          <w:p w:rsidR="00B871F1" w:rsidRPr="00B138F3" w:rsidRDefault="00B871F1" w:rsidP="00B871F1">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871F1" w:rsidRPr="00B138F3" w:rsidRDefault="00B871F1" w:rsidP="00B871F1">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871F1" w:rsidRPr="00B138F3" w:rsidRDefault="00B871F1" w:rsidP="00B871F1">
            <w:pPr>
              <w:widowControl w:val="0"/>
              <w:spacing w:after="160"/>
              <w:rPr>
                <w:rFonts w:ascii="GHEA Grapalat" w:hAnsi="GHEA Grapalat"/>
              </w:rPr>
            </w:pPr>
          </w:p>
          <w:p w:rsidR="00B871F1" w:rsidRPr="00B138F3" w:rsidRDefault="00B871F1" w:rsidP="00B871F1">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Del="00C8232D" w:rsidRDefault="001005B0" w:rsidP="00B46D58">
      <w:pPr>
        <w:widowControl w:val="0"/>
        <w:spacing w:after="160"/>
        <w:ind w:left="567" w:right="565"/>
        <w:jc w:val="center"/>
        <w:rPr>
          <w:del w:id="1153" w:author="User" w:date="2024-06-14T09:36:00Z"/>
          <w:rFonts w:ascii="GHEA Grapalat" w:hAnsi="GHEA Grapalat"/>
          <w:b/>
        </w:rPr>
      </w:pPr>
    </w:p>
    <w:p w:rsidR="001005B0" w:rsidRPr="00B138F3" w:rsidDel="00C8232D" w:rsidRDefault="001005B0" w:rsidP="00B46D58">
      <w:pPr>
        <w:widowControl w:val="0"/>
        <w:spacing w:after="160"/>
        <w:ind w:left="567" w:right="565"/>
        <w:jc w:val="center"/>
        <w:rPr>
          <w:del w:id="1154" w:author="User" w:date="2024-06-14T09:36:00Z"/>
          <w:rFonts w:ascii="GHEA Grapalat" w:hAnsi="GHEA Grapalat"/>
          <w:b/>
        </w:rPr>
      </w:pPr>
    </w:p>
    <w:p w:rsidR="001005B0" w:rsidRPr="00B138F3" w:rsidDel="00C8232D" w:rsidRDefault="001005B0" w:rsidP="00B46D58">
      <w:pPr>
        <w:widowControl w:val="0"/>
        <w:spacing w:after="160"/>
        <w:ind w:left="567" w:right="565"/>
        <w:jc w:val="center"/>
        <w:rPr>
          <w:del w:id="1155" w:author="User" w:date="2024-06-14T09:36:00Z"/>
          <w:rFonts w:ascii="GHEA Grapalat" w:hAnsi="GHEA Grapalat"/>
          <w:b/>
        </w:rPr>
      </w:pPr>
    </w:p>
    <w:p w:rsidR="001005B0" w:rsidRPr="00B138F3" w:rsidDel="00C8232D" w:rsidRDefault="001005B0" w:rsidP="00B46D58">
      <w:pPr>
        <w:widowControl w:val="0"/>
        <w:spacing w:after="160"/>
        <w:ind w:left="567" w:right="565"/>
        <w:jc w:val="center"/>
        <w:rPr>
          <w:del w:id="1156" w:author="User" w:date="2024-06-14T09:36:00Z"/>
          <w:rFonts w:ascii="GHEA Grapalat" w:hAnsi="GHEA Grapalat"/>
          <w:b/>
        </w:rPr>
      </w:pPr>
    </w:p>
    <w:p w:rsidR="00235549" w:rsidRPr="00B138F3" w:rsidDel="007F466C" w:rsidRDefault="00235549" w:rsidP="00235549">
      <w:pPr>
        <w:widowControl w:val="0"/>
        <w:spacing w:after="160"/>
        <w:ind w:firstLine="567"/>
        <w:jc w:val="right"/>
        <w:rPr>
          <w:del w:id="1157" w:author="User" w:date="2024-06-13T09:12:00Z"/>
          <w:rFonts w:ascii="GHEA Grapalat" w:hAnsi="GHEA Grapalat" w:cs="Arial"/>
          <w:b/>
        </w:rPr>
      </w:pPr>
      <w:del w:id="1158" w:author="User" w:date="2024-06-13T09:12:00Z">
        <w:r w:rsidRPr="00B138F3" w:rsidDel="007F466C">
          <w:rPr>
            <w:rFonts w:ascii="GHEA Grapalat" w:hAnsi="GHEA Grapalat"/>
            <w:b/>
          </w:rPr>
          <w:delText>Приложение № 5</w:delText>
        </w:r>
      </w:del>
    </w:p>
    <w:p w:rsidR="00235549" w:rsidRPr="00B138F3" w:rsidDel="007F466C" w:rsidRDefault="00235549" w:rsidP="00235549">
      <w:pPr>
        <w:pStyle w:val="BodyTextIndent3"/>
        <w:widowControl w:val="0"/>
        <w:spacing w:after="160" w:line="240" w:lineRule="auto"/>
        <w:jc w:val="right"/>
        <w:rPr>
          <w:del w:id="1159" w:author="User" w:date="2024-06-13T09:12:00Z"/>
          <w:rFonts w:ascii="GHEA Grapalat" w:hAnsi="GHEA Grapalat" w:cs="Arial"/>
          <w:b/>
          <w:sz w:val="24"/>
          <w:szCs w:val="24"/>
        </w:rPr>
      </w:pPr>
      <w:del w:id="1160" w:author="User" w:date="2024-06-13T09:12:00Z">
        <w:r w:rsidRPr="00B138F3" w:rsidDel="007F466C">
          <w:rPr>
            <w:rFonts w:ascii="GHEA Grapalat" w:hAnsi="GHEA Grapalat"/>
            <w:b/>
            <w:sz w:val="24"/>
            <w:szCs w:val="24"/>
          </w:rPr>
          <w:delText>к Приглашению на открытый конкурс</w:delText>
        </w:r>
        <w:r w:rsidRPr="00B138F3" w:rsidDel="007F466C">
          <w:rPr>
            <w:rFonts w:ascii="GHEA Grapalat" w:hAnsi="GHEA Grapalat" w:cs="Arial"/>
            <w:b/>
            <w:sz w:val="24"/>
            <w:szCs w:val="24"/>
          </w:rPr>
          <w:br/>
        </w:r>
        <w:r w:rsidRPr="00B138F3" w:rsidDel="007F466C">
          <w:rPr>
            <w:rFonts w:ascii="GHEA Grapalat" w:hAnsi="GHEA Grapalat"/>
            <w:b/>
            <w:sz w:val="24"/>
            <w:szCs w:val="24"/>
          </w:rPr>
          <w:delText>под кодом "---BMAPDzB---/---"</w:delText>
        </w:r>
        <w:r w:rsidRPr="00B138F3" w:rsidDel="007F466C">
          <w:rPr>
            <w:rStyle w:val="FootnoteReference"/>
            <w:rFonts w:ascii="GHEA Grapalat" w:hAnsi="GHEA Grapalat"/>
            <w:b/>
            <w:sz w:val="24"/>
            <w:szCs w:val="24"/>
          </w:rPr>
          <w:footnoteReference w:customMarkFollows="1" w:id="24"/>
          <w:delText>*</w:delText>
        </w:r>
      </w:del>
    </w:p>
    <w:p w:rsidR="001005B0" w:rsidRPr="00B138F3" w:rsidDel="007F466C" w:rsidRDefault="001005B0" w:rsidP="00B46D58">
      <w:pPr>
        <w:widowControl w:val="0"/>
        <w:spacing w:after="160"/>
        <w:ind w:left="567" w:right="565"/>
        <w:jc w:val="center"/>
        <w:rPr>
          <w:del w:id="1163" w:author="User" w:date="2024-06-13T09:12:00Z"/>
          <w:rFonts w:ascii="GHEA Grapalat" w:hAnsi="GHEA Grapalat"/>
          <w:b/>
        </w:rPr>
      </w:pPr>
    </w:p>
    <w:p w:rsidR="0075061D" w:rsidRPr="00B138F3" w:rsidDel="007F466C" w:rsidRDefault="0075061D" w:rsidP="0075061D">
      <w:pPr>
        <w:pStyle w:val="BodyTextIndent3"/>
        <w:widowControl w:val="0"/>
        <w:spacing w:after="160" w:line="240" w:lineRule="auto"/>
        <w:jc w:val="center"/>
        <w:rPr>
          <w:del w:id="1164" w:author="User" w:date="2024-06-13T09:12:00Z"/>
          <w:rFonts w:ascii="GHEA Grapalat" w:hAnsi="GHEA Grapalat"/>
          <w:sz w:val="24"/>
          <w:szCs w:val="24"/>
          <w:lang w:val="hy-AM"/>
        </w:rPr>
      </w:pPr>
      <w:del w:id="1165" w:author="User" w:date="2024-06-13T09:12:00Z">
        <w:r w:rsidRPr="00B138F3" w:rsidDel="007F466C">
          <w:rPr>
            <w:rFonts w:ascii="GHEA Grapalat" w:hAnsi="GHEA Grapalat"/>
            <w:sz w:val="24"/>
            <w:szCs w:val="24"/>
          </w:rPr>
          <w:delText xml:space="preserve">ГАРАНТИЯ </w:delText>
        </w:r>
        <w:r w:rsidRPr="00B138F3" w:rsidDel="007F466C">
          <w:rPr>
            <w:rFonts w:ascii="GHEA Grapalat" w:hAnsi="GHEA Grapalat"/>
            <w:sz w:val="24"/>
            <w:szCs w:val="24"/>
            <w:lang w:val="en-US"/>
          </w:rPr>
          <w:delText>N</w:delText>
        </w:r>
        <w:r w:rsidRPr="00B138F3" w:rsidDel="007F466C">
          <w:rPr>
            <w:rFonts w:ascii="GHEA Grapalat" w:hAnsi="GHEA Grapalat"/>
            <w:sz w:val="24"/>
            <w:szCs w:val="24"/>
            <w:lang w:val="hy-AM"/>
          </w:rPr>
          <w:delText>________</w:delText>
        </w:r>
      </w:del>
    </w:p>
    <w:p w:rsidR="0075061D" w:rsidRPr="00B138F3" w:rsidDel="007F466C" w:rsidRDefault="0075061D" w:rsidP="0075061D">
      <w:pPr>
        <w:widowControl w:val="0"/>
        <w:spacing w:after="160"/>
        <w:ind w:left="567" w:right="565"/>
        <w:jc w:val="center"/>
        <w:rPr>
          <w:del w:id="1166" w:author="User" w:date="2024-06-13T09:12:00Z"/>
          <w:rFonts w:ascii="GHEA Grapalat" w:hAnsi="GHEA Grapalat"/>
          <w:b/>
        </w:rPr>
      </w:pPr>
      <w:del w:id="1167" w:author="User" w:date="2024-06-13T09:12:00Z">
        <w:r w:rsidRPr="00B138F3" w:rsidDel="007F466C">
          <w:rPr>
            <w:rFonts w:ascii="GHEA Grapalat" w:hAnsi="GHEA Grapalat"/>
            <w:b/>
          </w:rPr>
          <w:delText>(обеспечение договора)</w:delText>
        </w:r>
      </w:del>
    </w:p>
    <w:p w:rsidR="001005B0" w:rsidRPr="00B138F3" w:rsidDel="007F466C" w:rsidRDefault="001005B0" w:rsidP="00B46D58">
      <w:pPr>
        <w:widowControl w:val="0"/>
        <w:spacing w:after="160"/>
        <w:ind w:left="567" w:right="565"/>
        <w:jc w:val="center"/>
        <w:rPr>
          <w:del w:id="1168" w:author="User" w:date="2024-06-13T09:12:00Z"/>
          <w:rFonts w:ascii="GHEA Grapalat" w:hAnsi="GHEA Grapalat"/>
          <w:b/>
        </w:rPr>
      </w:pPr>
    </w:p>
    <w:p w:rsidR="005B3A59" w:rsidRPr="00B138F3" w:rsidDel="007F466C" w:rsidRDefault="005B3A59" w:rsidP="005B3A59">
      <w:pPr>
        <w:pStyle w:val="NormalWeb"/>
        <w:shd w:val="clear" w:color="auto" w:fill="FFFFFF"/>
        <w:spacing w:before="0" w:beforeAutospacing="0" w:after="0" w:afterAutospacing="0"/>
        <w:jc w:val="both"/>
        <w:rPr>
          <w:del w:id="1169" w:author="User" w:date="2024-06-13T09:12:00Z"/>
          <w:rStyle w:val="Strong"/>
          <w:rFonts w:ascii="GHEA Grapalat" w:hAnsi="GHEA Grapalat"/>
          <w:b w:val="0"/>
          <w:bCs w:val="0"/>
          <w:sz w:val="20"/>
          <w:szCs w:val="20"/>
          <w:lang w:val="hy-AM"/>
        </w:rPr>
      </w:pPr>
      <w:del w:id="1170" w:author="User" w:date="2024-06-13T09:12:00Z">
        <w:r w:rsidRPr="00B138F3" w:rsidDel="007F466C">
          <w:rPr>
            <w:rFonts w:ascii="GHEA Grapalat" w:eastAsiaTheme="minorHAnsi" w:hAnsi="GHEA Grapalat" w:cstheme="minorBidi"/>
          </w:rPr>
          <w:delTex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delText>
        </w:r>
        <w:r w:rsidRPr="00B138F3" w:rsidDel="007F466C">
          <w:rPr>
            <w:rFonts w:eastAsiaTheme="minorHAnsi" w:cstheme="minorBidi"/>
          </w:rPr>
          <w:delText>N</w:delText>
        </w:r>
        <w:r w:rsidRPr="00B138F3" w:rsidDel="007F466C">
          <w:rPr>
            <w:rFonts w:eastAsiaTheme="minorHAnsi" w:cstheme="minorBidi"/>
            <w:lang w:val="hy-AM"/>
          </w:rPr>
          <w:delText xml:space="preserve">  </w:delText>
        </w:r>
        <w:r w:rsidRPr="00B138F3" w:rsidDel="007F466C">
          <w:rPr>
            <w:rStyle w:val="Strong"/>
            <w:rFonts w:ascii="GHEA Grapalat" w:hAnsi="GHEA Grapalat"/>
            <w:sz w:val="20"/>
            <w:szCs w:val="20"/>
            <w:u w:val="single"/>
            <w:lang w:val="hy-AM"/>
          </w:rPr>
          <w:tab/>
        </w:r>
        <w:r w:rsidRPr="00B138F3" w:rsidDel="007F466C">
          <w:rPr>
            <w:rStyle w:val="Strong"/>
            <w:rFonts w:ascii="GHEA Grapalat" w:hAnsi="GHEA Grapalat"/>
            <w:sz w:val="20"/>
            <w:szCs w:val="20"/>
            <w:u w:val="single"/>
            <w:lang w:val="hy-AM"/>
          </w:rPr>
          <w:tab/>
        </w:r>
        <w:r w:rsidRPr="00B138F3" w:rsidDel="007F466C">
          <w:rPr>
            <w:rStyle w:val="Strong"/>
            <w:rFonts w:ascii="GHEA Grapalat" w:hAnsi="GHEA Grapalat"/>
            <w:sz w:val="20"/>
            <w:szCs w:val="20"/>
            <w:u w:val="single"/>
            <w:lang w:val="hy-AM"/>
          </w:rPr>
          <w:tab/>
        </w:r>
        <w:r w:rsidRPr="00B138F3" w:rsidDel="007F466C">
          <w:rPr>
            <w:rStyle w:val="Strong"/>
            <w:rFonts w:ascii="GHEA Grapalat" w:hAnsi="GHEA Grapalat"/>
            <w:sz w:val="20"/>
            <w:szCs w:val="20"/>
            <w:u w:val="single"/>
            <w:lang w:val="hy-AM"/>
          </w:rPr>
          <w:tab/>
        </w:r>
        <w:r w:rsidRPr="00B138F3" w:rsidDel="007F466C">
          <w:rPr>
            <w:rStyle w:val="Strong"/>
            <w:rFonts w:ascii="GHEA Grapalat" w:hAnsi="GHEA Grapalat"/>
            <w:sz w:val="20"/>
            <w:szCs w:val="20"/>
            <w:u w:val="single"/>
            <w:lang w:val="hy-AM"/>
          </w:rPr>
          <w:tab/>
        </w:r>
        <w:r w:rsidRPr="00B138F3" w:rsidDel="007F466C">
          <w:rPr>
            <w:rStyle w:val="Strong"/>
            <w:rFonts w:ascii="GHEA Grapalat" w:hAnsi="GHEA Grapalat"/>
            <w:sz w:val="20"/>
            <w:szCs w:val="20"/>
            <w:u w:val="single"/>
            <w:lang w:val="hy-AM"/>
          </w:rPr>
          <w:tab/>
        </w:r>
        <w:r w:rsidRPr="00B138F3" w:rsidDel="007F466C">
          <w:rPr>
            <w:rStyle w:val="Strong"/>
            <w:rFonts w:ascii="GHEA Grapalat" w:hAnsi="GHEA Grapalat"/>
            <w:sz w:val="20"/>
            <w:szCs w:val="20"/>
          </w:rPr>
          <w:delText xml:space="preserve">   </w:delText>
        </w:r>
        <w:r w:rsidRPr="00B138F3" w:rsidDel="007F466C">
          <w:rPr>
            <w:rFonts w:ascii="GHEA Grapalat" w:eastAsiaTheme="minorHAnsi" w:hAnsi="GHEA Grapalat" w:cstheme="minorBidi"/>
          </w:rPr>
          <w:delText>заключаемым</w:delText>
        </w:r>
        <w:r w:rsidRPr="00B138F3" w:rsidDel="007F466C">
          <w:rPr>
            <w:rStyle w:val="Strong"/>
            <w:rFonts w:ascii="GHEA Grapalat" w:hAnsi="GHEA Grapalat"/>
            <w:sz w:val="22"/>
            <w:szCs w:val="22"/>
          </w:rPr>
          <w:delText xml:space="preserve">  </w:delText>
        </w:r>
        <w:r w:rsidRPr="00B138F3" w:rsidDel="007F466C">
          <w:rPr>
            <w:rFonts w:ascii="GHEA Grapalat" w:eastAsiaTheme="minorHAnsi" w:hAnsi="GHEA Grapalat" w:cstheme="minorBidi"/>
            <w:bCs/>
          </w:rPr>
          <w:delText>между</w:delText>
        </w:r>
      </w:del>
    </w:p>
    <w:p w:rsidR="005B3A59" w:rsidRPr="00B138F3" w:rsidDel="007F466C" w:rsidRDefault="005B3A59" w:rsidP="005B3A59">
      <w:pPr>
        <w:pStyle w:val="NormalWeb"/>
        <w:shd w:val="clear" w:color="auto" w:fill="FFFFFF"/>
        <w:spacing w:before="0" w:beforeAutospacing="0" w:after="0" w:afterAutospacing="0"/>
        <w:jc w:val="both"/>
        <w:rPr>
          <w:del w:id="1171" w:author="User" w:date="2024-06-13T09:12:00Z"/>
          <w:rStyle w:val="Strong"/>
          <w:rFonts w:ascii="GHEA Grapalat" w:hAnsi="GHEA Grapalat"/>
          <w:b w:val="0"/>
          <w:bCs w:val="0"/>
          <w:sz w:val="20"/>
          <w:szCs w:val="20"/>
        </w:rPr>
      </w:pPr>
      <w:del w:id="1172" w:author="User" w:date="2024-06-13T09:12:00Z">
        <w:r w:rsidRPr="00B138F3" w:rsidDel="007F466C">
          <w:rPr>
            <w:rStyle w:val="Strong"/>
            <w:rFonts w:ascii="GHEA Grapalat" w:hAnsi="GHEA Grapalat"/>
            <w:sz w:val="20"/>
            <w:szCs w:val="20"/>
            <w:lang w:val="hy-AM"/>
          </w:rPr>
          <w:tab/>
        </w:r>
        <w:r w:rsidRPr="00B138F3" w:rsidDel="007F466C">
          <w:rPr>
            <w:rStyle w:val="Strong"/>
            <w:rFonts w:ascii="GHEA Grapalat" w:hAnsi="GHEA Grapalat"/>
            <w:sz w:val="20"/>
            <w:szCs w:val="20"/>
            <w:lang w:val="hy-AM"/>
          </w:rPr>
          <w:tab/>
        </w:r>
        <w:r w:rsidRPr="00B138F3" w:rsidDel="007F466C">
          <w:rPr>
            <w:rStyle w:val="Strong"/>
            <w:rFonts w:ascii="GHEA Grapalat" w:hAnsi="GHEA Grapalat"/>
            <w:b w:val="0"/>
            <w:sz w:val="20"/>
            <w:szCs w:val="20"/>
          </w:rPr>
          <w:delText xml:space="preserve">      номер заключаемого договора</w:delText>
        </w:r>
        <w:r w:rsidRPr="00B138F3" w:rsidDel="007F466C">
          <w:rPr>
            <w:rStyle w:val="Strong"/>
            <w:rFonts w:ascii="GHEA Grapalat" w:hAnsi="GHEA Grapalat"/>
            <w:b w:val="0"/>
            <w:sz w:val="20"/>
            <w:szCs w:val="20"/>
            <w:lang w:val="hy-AM"/>
          </w:rPr>
          <w:tab/>
        </w:r>
        <w:r w:rsidRPr="00B138F3" w:rsidDel="007F466C">
          <w:rPr>
            <w:rStyle w:val="Strong"/>
            <w:rFonts w:ascii="GHEA Grapalat" w:hAnsi="GHEA Grapalat"/>
            <w:b w:val="0"/>
            <w:sz w:val="20"/>
            <w:szCs w:val="20"/>
            <w:lang w:val="hy-AM"/>
          </w:rPr>
          <w:tab/>
        </w:r>
        <w:r w:rsidRPr="00B138F3" w:rsidDel="007F466C">
          <w:rPr>
            <w:rStyle w:val="Strong"/>
            <w:rFonts w:ascii="GHEA Grapalat" w:hAnsi="GHEA Grapalat"/>
            <w:b w:val="0"/>
            <w:sz w:val="20"/>
            <w:szCs w:val="20"/>
            <w:lang w:val="hy-AM"/>
          </w:rPr>
          <w:tab/>
        </w:r>
      </w:del>
    </w:p>
    <w:p w:rsidR="005B3A59" w:rsidRPr="00B138F3" w:rsidDel="007F466C" w:rsidRDefault="005B3A59" w:rsidP="005B3A59">
      <w:pPr>
        <w:pStyle w:val="NormalWeb"/>
        <w:shd w:val="clear" w:color="auto" w:fill="FFFFFF"/>
        <w:spacing w:before="0" w:beforeAutospacing="0" w:after="0" w:afterAutospacing="0"/>
        <w:ind w:left="-142"/>
        <w:rPr>
          <w:del w:id="1173" w:author="User" w:date="2024-06-13T09:12:00Z"/>
          <w:rStyle w:val="Strong"/>
          <w:rFonts w:ascii="GHEA Grapalat" w:hAnsi="GHEA Grapalat"/>
          <w:b w:val="0"/>
          <w:bCs w:val="0"/>
          <w:sz w:val="20"/>
          <w:szCs w:val="20"/>
          <w:lang w:val="hy-AM"/>
        </w:rPr>
      </w:pPr>
      <w:del w:id="1174" w:author="User" w:date="2024-06-13T09:12:00Z">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00875F09" w:rsidRPr="00B138F3" w:rsidDel="007F466C">
          <w:rPr>
            <w:rFonts w:ascii="GHEA Grapalat" w:hAnsi="GHEA Grapalat"/>
            <w:sz w:val="20"/>
            <w:szCs w:val="20"/>
            <w:u w:val="single"/>
          </w:rPr>
          <w:delText>_____</w:delText>
        </w:r>
        <w:r w:rsidRPr="00B138F3" w:rsidDel="007F466C">
          <w:rPr>
            <w:rFonts w:ascii="GHEA Grapalat" w:hAnsi="GHEA Grapalat"/>
            <w:sz w:val="20"/>
            <w:szCs w:val="20"/>
            <w:lang w:val="hy-AM"/>
          </w:rPr>
          <w:delText xml:space="preserve"> </w:delText>
        </w:r>
        <w:r w:rsidRPr="00B138F3" w:rsidDel="007F466C">
          <w:rPr>
            <w:rFonts w:ascii="GHEA Grapalat" w:eastAsiaTheme="minorHAnsi" w:hAnsi="GHEA Grapalat" w:cstheme="minorBidi"/>
          </w:rPr>
          <w:delText xml:space="preserve">   (далее-бенефициар) и</w:delText>
        </w:r>
        <w:r w:rsidRPr="00B138F3" w:rsidDel="007F466C">
          <w:rPr>
            <w:rStyle w:val="Strong"/>
            <w:rFonts w:ascii="GHEA Grapalat" w:hAnsi="GHEA Grapalat"/>
            <w:b w:val="0"/>
            <w:sz w:val="20"/>
            <w:szCs w:val="20"/>
          </w:rPr>
          <w:delText xml:space="preserve">   </w:delText>
        </w:r>
        <w:r w:rsidRPr="00B138F3" w:rsidDel="007F466C">
          <w:rPr>
            <w:rStyle w:val="Strong"/>
            <w:rFonts w:ascii="GHEA Grapalat" w:hAnsi="GHEA Grapalat"/>
            <w:b w:val="0"/>
            <w:sz w:val="20"/>
            <w:szCs w:val="20"/>
            <w:u w:val="single"/>
            <w:lang w:val="hy-AM"/>
          </w:rPr>
          <w:tab/>
        </w:r>
        <w:r w:rsidRPr="00B138F3" w:rsidDel="007F466C">
          <w:rPr>
            <w:rStyle w:val="Strong"/>
            <w:rFonts w:ascii="GHEA Grapalat" w:hAnsi="GHEA Grapalat"/>
            <w:b w:val="0"/>
            <w:sz w:val="20"/>
            <w:szCs w:val="20"/>
            <w:u w:val="single"/>
            <w:lang w:val="hy-AM"/>
          </w:rPr>
          <w:tab/>
        </w:r>
        <w:r w:rsidRPr="00B138F3" w:rsidDel="007F466C">
          <w:rPr>
            <w:rStyle w:val="Strong"/>
            <w:rFonts w:ascii="GHEA Grapalat" w:hAnsi="GHEA Grapalat"/>
            <w:b w:val="0"/>
            <w:sz w:val="20"/>
            <w:szCs w:val="20"/>
            <w:u w:val="single"/>
            <w:lang w:val="hy-AM"/>
          </w:rPr>
          <w:tab/>
        </w:r>
        <w:r w:rsidRPr="00B138F3" w:rsidDel="007F466C">
          <w:rPr>
            <w:rStyle w:val="Strong"/>
            <w:rFonts w:ascii="GHEA Grapalat" w:hAnsi="GHEA Grapalat"/>
            <w:b w:val="0"/>
            <w:sz w:val="20"/>
            <w:szCs w:val="20"/>
            <w:u w:val="single"/>
            <w:lang w:val="hy-AM"/>
          </w:rPr>
          <w:tab/>
        </w:r>
        <w:r w:rsidRPr="00B138F3" w:rsidDel="007F466C">
          <w:rPr>
            <w:rStyle w:val="Strong"/>
            <w:rFonts w:ascii="GHEA Grapalat" w:hAnsi="GHEA Grapalat"/>
            <w:b w:val="0"/>
            <w:sz w:val="20"/>
            <w:szCs w:val="20"/>
            <w:u w:val="single"/>
            <w:lang w:val="hy-AM"/>
          </w:rPr>
          <w:tab/>
        </w:r>
        <w:r w:rsidR="00875F09" w:rsidRPr="00B138F3" w:rsidDel="007F466C">
          <w:rPr>
            <w:rStyle w:val="Strong"/>
            <w:rFonts w:ascii="GHEA Grapalat" w:hAnsi="GHEA Grapalat"/>
            <w:b w:val="0"/>
            <w:sz w:val="20"/>
            <w:szCs w:val="20"/>
            <w:u w:val="single"/>
          </w:rPr>
          <w:delText>____</w:delText>
        </w:r>
        <w:r w:rsidRPr="00B138F3" w:rsidDel="007F466C">
          <w:rPr>
            <w:rFonts w:eastAsiaTheme="minorHAnsi" w:cstheme="minorBidi"/>
          </w:rPr>
          <w:delText xml:space="preserve">    </w:delText>
        </w:r>
      </w:del>
    </w:p>
    <w:p w:rsidR="005B3A59" w:rsidRPr="00B138F3" w:rsidDel="007F466C" w:rsidRDefault="005B3A59" w:rsidP="005B3A59">
      <w:pPr>
        <w:pStyle w:val="NormalWeb"/>
        <w:shd w:val="clear" w:color="auto" w:fill="FFFFFF"/>
        <w:spacing w:before="0" w:beforeAutospacing="0" w:after="0" w:afterAutospacing="0"/>
        <w:ind w:left="-142"/>
        <w:rPr>
          <w:del w:id="1175" w:author="User" w:date="2024-06-13T09:12:00Z"/>
          <w:rStyle w:val="Strong"/>
          <w:rFonts w:ascii="GHEA Grapalat" w:hAnsi="GHEA Grapalat"/>
          <w:b w:val="0"/>
          <w:sz w:val="18"/>
          <w:szCs w:val="18"/>
        </w:rPr>
      </w:pPr>
      <w:del w:id="1176" w:author="User" w:date="2024-06-13T09:12:00Z">
        <w:r w:rsidRPr="00B138F3" w:rsidDel="007F466C">
          <w:rPr>
            <w:rStyle w:val="Strong"/>
            <w:rFonts w:ascii="GHEA Grapalat" w:hAnsi="GHEA Grapalat"/>
            <w:b w:val="0"/>
            <w:sz w:val="18"/>
            <w:szCs w:val="18"/>
          </w:rPr>
          <w:delText>наименование заказчика</w:delText>
        </w:r>
        <w:r w:rsidRPr="00B138F3" w:rsidDel="007F466C">
          <w:rPr>
            <w:rStyle w:val="Strong"/>
            <w:rFonts w:ascii="GHEA Grapalat" w:hAnsi="GHEA Grapalat"/>
            <w:b w:val="0"/>
            <w:sz w:val="20"/>
            <w:szCs w:val="20"/>
          </w:rPr>
          <w:delText xml:space="preserve">                                    </w:delText>
        </w:r>
        <w:r w:rsidR="00875F09" w:rsidRPr="00B138F3" w:rsidDel="007F466C">
          <w:rPr>
            <w:rStyle w:val="Strong"/>
            <w:rFonts w:ascii="GHEA Grapalat" w:hAnsi="GHEA Grapalat"/>
            <w:b w:val="0"/>
            <w:sz w:val="20"/>
            <w:szCs w:val="20"/>
          </w:rPr>
          <w:delText xml:space="preserve">        </w:delText>
        </w:r>
        <w:r w:rsidRPr="00B138F3" w:rsidDel="007F466C">
          <w:rPr>
            <w:rStyle w:val="Strong"/>
            <w:rFonts w:ascii="GHEA Grapalat" w:hAnsi="GHEA Grapalat"/>
            <w:b w:val="0"/>
            <w:sz w:val="20"/>
            <w:szCs w:val="20"/>
          </w:rPr>
          <w:delText>наименование отобранного участника</w:delText>
        </w:r>
      </w:del>
    </w:p>
    <w:p w:rsidR="005B3A59" w:rsidRPr="00B138F3" w:rsidDel="007F466C" w:rsidRDefault="005B3A59" w:rsidP="005B3A59">
      <w:pPr>
        <w:pStyle w:val="NormalWeb"/>
        <w:shd w:val="clear" w:color="auto" w:fill="FFFFFF"/>
        <w:spacing w:before="0" w:beforeAutospacing="0" w:after="0" w:afterAutospacing="0"/>
        <w:ind w:left="-142"/>
        <w:rPr>
          <w:del w:id="1177" w:author="User" w:date="2024-06-13T09:12:00Z"/>
          <w:rFonts w:cs="Sylfaen"/>
          <w:vertAlign w:val="superscript"/>
          <w:lang w:val="hy-AM"/>
        </w:rPr>
      </w:pPr>
      <w:del w:id="1178" w:author="User" w:date="2024-06-13T09:12:00Z">
        <w:r w:rsidRPr="00B138F3" w:rsidDel="007F466C">
          <w:rPr>
            <w:rStyle w:val="Strong"/>
            <w:rFonts w:ascii="GHEA Grapalat" w:hAnsi="GHEA Grapalat"/>
            <w:b w:val="0"/>
            <w:sz w:val="20"/>
            <w:szCs w:val="20"/>
          </w:rPr>
          <w:delText xml:space="preserve">                                                                </w:delText>
        </w:r>
        <w:r w:rsidRPr="00B138F3" w:rsidDel="007F466C">
          <w:rPr>
            <w:rStyle w:val="Strong"/>
            <w:rFonts w:ascii="GHEA Grapalat" w:hAnsi="GHEA Grapalat"/>
            <w:b w:val="0"/>
            <w:sz w:val="20"/>
            <w:szCs w:val="20"/>
            <w:lang w:val="hy-AM"/>
          </w:rPr>
          <w:tab/>
        </w:r>
      </w:del>
    </w:p>
    <w:p w:rsidR="005B3A59" w:rsidRPr="00B138F3" w:rsidDel="007F466C" w:rsidRDefault="00875F09" w:rsidP="005B3A59">
      <w:pPr>
        <w:pStyle w:val="NormalWeb"/>
        <w:shd w:val="clear" w:color="auto" w:fill="FFFFFF"/>
        <w:spacing w:before="0" w:beforeAutospacing="0" w:after="0" w:afterAutospacing="0"/>
        <w:jc w:val="both"/>
        <w:rPr>
          <w:del w:id="1179" w:author="User" w:date="2024-06-13T09:12:00Z"/>
          <w:rFonts w:ascii="GHEA Grapalat" w:hAnsi="GHEA Grapalat"/>
          <w:sz w:val="20"/>
          <w:szCs w:val="20"/>
          <w:lang w:val="hy-AM"/>
        </w:rPr>
      </w:pPr>
      <w:del w:id="1180" w:author="User" w:date="2024-06-13T09:12:00Z">
        <w:r w:rsidRPr="00B138F3" w:rsidDel="007F466C">
          <w:rPr>
            <w:rFonts w:eastAsiaTheme="minorHAnsi" w:cstheme="minorBidi"/>
          </w:rPr>
          <w:delText>(</w:delText>
        </w:r>
        <w:r w:rsidRPr="00B138F3" w:rsidDel="007F466C">
          <w:rPr>
            <w:rFonts w:ascii="GHEA Grapalat" w:eastAsiaTheme="minorHAnsi" w:hAnsi="GHEA Grapalat" w:cstheme="minorBidi"/>
          </w:rPr>
          <w:delText>далее-принципал).</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181" w:author="User" w:date="2024-06-13T09:12:00Z"/>
          <w:rFonts w:ascii="GHEA Grapalat" w:eastAsiaTheme="minorHAnsi" w:hAnsi="GHEA Grapalat" w:cstheme="minorBidi"/>
        </w:rPr>
      </w:pPr>
      <w:del w:id="1182" w:author="User" w:date="2024-06-13T09:12:00Z">
        <w:r w:rsidRPr="00B138F3" w:rsidDel="007F466C">
          <w:rPr>
            <w:rStyle w:val="Strong"/>
            <w:rFonts w:ascii="GHEA Grapalat" w:hAnsi="GHEA Grapalat"/>
            <w:sz w:val="20"/>
            <w:szCs w:val="20"/>
            <w:lang w:val="hy-AM"/>
          </w:rPr>
          <w:tab/>
        </w:r>
        <w:r w:rsidRPr="00B138F3" w:rsidDel="007F466C">
          <w:rPr>
            <w:rStyle w:val="Strong"/>
            <w:rFonts w:ascii="GHEA Grapalat" w:hAnsi="GHEA Grapalat"/>
            <w:sz w:val="20"/>
            <w:szCs w:val="20"/>
            <w:lang w:val="hy-AM"/>
          </w:rPr>
          <w:tab/>
        </w:r>
        <w:r w:rsidRPr="00B138F3" w:rsidDel="007F466C">
          <w:rPr>
            <w:rFonts w:eastAsiaTheme="minorHAnsi" w:cstheme="minorBidi"/>
          </w:rPr>
          <w:delText xml:space="preserve"> </w:delText>
        </w:r>
      </w:del>
    </w:p>
    <w:p w:rsidR="005B3A59" w:rsidRPr="00B138F3" w:rsidDel="007F466C" w:rsidRDefault="005B3A59" w:rsidP="005B3A59">
      <w:pPr>
        <w:pStyle w:val="NormalWeb"/>
        <w:shd w:val="clear" w:color="auto" w:fill="FFFFFF"/>
        <w:spacing w:before="0" w:beforeAutospacing="0" w:after="0" w:afterAutospacing="0"/>
        <w:jc w:val="both"/>
        <w:rPr>
          <w:del w:id="1183" w:author="User" w:date="2024-06-13T09:12:00Z"/>
          <w:rFonts w:ascii="GHEA Grapalat" w:eastAsiaTheme="minorHAnsi" w:hAnsi="GHEA Grapalat" w:cstheme="minorBidi"/>
          <w:lang w:val="hy-AM"/>
        </w:rPr>
      </w:pPr>
      <w:del w:id="1184" w:author="User" w:date="2024-06-13T09:12:00Z">
        <w:r w:rsidRPr="00B138F3" w:rsidDel="007F466C">
          <w:rPr>
            <w:rFonts w:ascii="GHEA Grapalat" w:eastAsiaTheme="minorHAnsi" w:hAnsi="GHEA Grapalat" w:cstheme="minorBidi"/>
          </w:rPr>
          <w:delText xml:space="preserve">  </w:delText>
        </w:r>
        <w:r w:rsidRPr="00903D4D" w:rsidDel="007F466C">
          <w:rPr>
            <w:rFonts w:ascii="GHEA Grapalat" w:eastAsiaTheme="minorHAnsi" w:hAnsi="GHEA Grapalat" w:cstheme="minorBidi"/>
          </w:rPr>
          <w:delText xml:space="preserve">2.  По гарантии </w:delText>
        </w:r>
        <w:r w:rsidRPr="00903D4D" w:rsidDel="007F466C">
          <w:rPr>
            <w:rFonts w:ascii="GHEA Grapalat" w:eastAsiaTheme="minorHAnsi" w:hAnsi="GHEA Grapalat" w:cstheme="minorBidi"/>
            <w:lang w:val="hy-AM"/>
          </w:rPr>
          <w:delText>----------------------------------------------------------------------------</w:delText>
        </w:r>
        <w:r w:rsidRPr="00B138F3" w:rsidDel="007F466C">
          <w:rPr>
            <w:rFonts w:ascii="GHEA Grapalat" w:eastAsiaTheme="minorHAnsi" w:hAnsi="GHEA Grapalat" w:cstheme="minorBidi"/>
            <w:lang w:val="hy-AM"/>
          </w:rPr>
          <w:delText xml:space="preserve"> </w:delText>
        </w:r>
      </w:del>
    </w:p>
    <w:p w:rsidR="005B3A59" w:rsidRPr="00B138F3" w:rsidDel="007F466C" w:rsidRDefault="005B3A59" w:rsidP="005B3A59">
      <w:pPr>
        <w:pStyle w:val="NormalWeb"/>
        <w:shd w:val="clear" w:color="auto" w:fill="FFFFFF"/>
        <w:spacing w:before="0" w:beforeAutospacing="0" w:after="0" w:afterAutospacing="0"/>
        <w:jc w:val="both"/>
        <w:rPr>
          <w:del w:id="1185" w:author="User" w:date="2024-06-13T09:12:00Z"/>
          <w:rFonts w:ascii="GHEA Grapalat" w:eastAsiaTheme="minorHAnsi" w:hAnsi="GHEA Grapalat" w:cstheme="minorBidi"/>
          <w:sz w:val="18"/>
          <w:szCs w:val="18"/>
          <w:lang w:val="hy-AM"/>
        </w:rPr>
      </w:pPr>
      <w:del w:id="1186" w:author="User" w:date="2024-06-13T09:12:00Z">
        <w:r w:rsidRPr="00B138F3" w:rsidDel="007F466C">
          <w:rPr>
            <w:rFonts w:ascii="GHEA Grapalat" w:eastAsiaTheme="minorHAnsi" w:hAnsi="GHEA Grapalat" w:cstheme="minorBidi"/>
            <w:sz w:val="18"/>
            <w:szCs w:val="18"/>
          </w:rPr>
          <w:delText xml:space="preserve">                                                           наименование банка выдающего гарантию</w:delText>
        </w:r>
      </w:del>
    </w:p>
    <w:p w:rsidR="005B3A59" w:rsidRPr="00B138F3" w:rsidDel="007F466C" w:rsidRDefault="005B3A59" w:rsidP="005B3A59">
      <w:pPr>
        <w:pStyle w:val="NormalWeb"/>
        <w:shd w:val="clear" w:color="auto" w:fill="FFFFFF"/>
        <w:spacing w:before="0" w:beforeAutospacing="0" w:after="0" w:afterAutospacing="0"/>
        <w:jc w:val="both"/>
        <w:rPr>
          <w:del w:id="1187" w:author="User" w:date="2024-06-13T09:12:00Z"/>
          <w:rFonts w:ascii="GHEA Grapalat" w:eastAsiaTheme="minorHAnsi" w:hAnsi="GHEA Grapalat" w:cstheme="minorBidi"/>
        </w:rPr>
      </w:pPr>
    </w:p>
    <w:p w:rsidR="00286CDB" w:rsidRPr="00B138F3" w:rsidDel="007F466C" w:rsidRDefault="005B3A59" w:rsidP="005B3A59">
      <w:pPr>
        <w:pStyle w:val="NormalWeb"/>
        <w:shd w:val="clear" w:color="auto" w:fill="FFFFFF"/>
        <w:spacing w:before="0" w:beforeAutospacing="0" w:after="0" w:afterAutospacing="0"/>
        <w:jc w:val="both"/>
        <w:rPr>
          <w:del w:id="1188" w:author="User" w:date="2024-06-13T09:12:00Z"/>
          <w:rFonts w:ascii="GHEA Grapalat" w:eastAsiaTheme="minorHAnsi" w:hAnsi="GHEA Grapalat" w:cstheme="minorBidi"/>
        </w:rPr>
      </w:pPr>
      <w:del w:id="1189" w:author="User" w:date="2024-06-13T09:12:00Z">
        <w:r w:rsidRPr="00B138F3" w:rsidDel="007F466C">
          <w:rPr>
            <w:rFonts w:ascii="GHEA Grapalat" w:eastAsiaTheme="minorHAnsi" w:hAnsi="GHEA Grapalat" w:cstheme="minorBidi"/>
          </w:rPr>
          <w:delTex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delText>
        </w:r>
        <w:r w:rsidR="00286CDB" w:rsidRPr="00B138F3" w:rsidDel="007F466C">
          <w:rPr>
            <w:rFonts w:ascii="GHEA Grapalat" w:eastAsiaTheme="minorHAnsi" w:hAnsi="GHEA Grapalat" w:cstheme="minorBidi"/>
          </w:rPr>
          <w:delText>-------------</w:delText>
        </w:r>
        <w:r w:rsidRPr="00B138F3" w:rsidDel="007F466C">
          <w:rPr>
            <w:rFonts w:ascii="GHEA Grapalat" w:eastAsiaTheme="minorHAnsi" w:hAnsi="GHEA Grapalat" w:cstheme="minorBidi"/>
          </w:rPr>
          <w:delText xml:space="preserve"> </w:delText>
        </w:r>
      </w:del>
    </w:p>
    <w:p w:rsidR="00286CDB" w:rsidRPr="00B138F3" w:rsidDel="007F466C" w:rsidRDefault="00286CDB" w:rsidP="00286CDB">
      <w:pPr>
        <w:pStyle w:val="NormalWeb"/>
        <w:shd w:val="clear" w:color="auto" w:fill="FFFFFF"/>
        <w:spacing w:before="0" w:beforeAutospacing="0" w:after="0" w:afterAutospacing="0"/>
        <w:jc w:val="center"/>
        <w:rPr>
          <w:del w:id="1190" w:author="User" w:date="2024-06-13T09:12:00Z"/>
          <w:rFonts w:ascii="GHEA Grapalat" w:eastAsiaTheme="minorHAnsi" w:hAnsi="GHEA Grapalat" w:cstheme="minorBidi"/>
        </w:rPr>
      </w:pPr>
      <w:del w:id="1191" w:author="User" w:date="2024-06-13T09:12:00Z">
        <w:r w:rsidRPr="00B138F3" w:rsidDel="007F466C">
          <w:rPr>
            <w:rFonts w:ascii="GHEA Grapalat" w:eastAsiaTheme="minorHAnsi" w:hAnsi="GHEA Grapalat" w:cstheme="minorBidi"/>
            <w:sz w:val="18"/>
            <w:szCs w:val="18"/>
          </w:rPr>
          <w:delText xml:space="preserve">                                                       сумма в цифрах и прописью</w:delText>
        </w:r>
      </w:del>
    </w:p>
    <w:p w:rsidR="005B3A59" w:rsidRPr="00B138F3" w:rsidDel="007F466C" w:rsidRDefault="005B3A59" w:rsidP="005B3A59">
      <w:pPr>
        <w:pStyle w:val="NormalWeb"/>
        <w:shd w:val="clear" w:color="auto" w:fill="FFFFFF"/>
        <w:spacing w:before="0" w:beforeAutospacing="0" w:after="0" w:afterAutospacing="0"/>
        <w:jc w:val="both"/>
        <w:rPr>
          <w:del w:id="1192" w:author="User" w:date="2024-06-13T09:12:00Z"/>
          <w:rFonts w:ascii="GHEA Grapalat" w:eastAsiaTheme="minorHAnsi" w:hAnsi="GHEA Grapalat" w:cstheme="minorBidi"/>
          <w:sz w:val="18"/>
          <w:szCs w:val="18"/>
        </w:rPr>
      </w:pPr>
      <w:del w:id="1193" w:author="User" w:date="2024-06-13T09:12:00Z">
        <w:r w:rsidRPr="00B138F3" w:rsidDel="007F466C">
          <w:rPr>
            <w:rFonts w:ascii="GHEA Grapalat" w:eastAsiaTheme="minorHAnsi" w:hAnsi="GHEA Grapalat" w:cstheme="minorBidi"/>
          </w:rPr>
          <w:delText xml:space="preserve">                         </w:delText>
        </w:r>
      </w:del>
    </w:p>
    <w:p w:rsidR="005B3A59" w:rsidRPr="00B138F3" w:rsidDel="007F466C" w:rsidRDefault="002D4EEB" w:rsidP="005B3A59">
      <w:pPr>
        <w:pStyle w:val="NormalWeb"/>
        <w:shd w:val="clear" w:color="auto" w:fill="FFFFFF"/>
        <w:spacing w:before="0" w:beforeAutospacing="0" w:after="0" w:afterAutospacing="0"/>
        <w:jc w:val="both"/>
        <w:rPr>
          <w:del w:id="1194" w:author="User" w:date="2024-06-13T09:12:00Z"/>
          <w:rFonts w:ascii="GHEA Grapalat" w:eastAsiaTheme="minorHAnsi" w:hAnsi="GHEA Grapalat" w:cstheme="minorBidi"/>
        </w:rPr>
      </w:pPr>
      <w:del w:id="1195" w:author="User" w:date="2024-06-13T09:12:00Z">
        <w:r w:rsidRPr="00B138F3" w:rsidDel="007F466C">
          <w:rPr>
            <w:rFonts w:ascii="GHEA Grapalat" w:eastAsiaTheme="minorHAnsi" w:hAnsi="GHEA Grapalat" w:cstheme="minorBidi"/>
          </w:rPr>
          <w:delText xml:space="preserve">(далее-сумма гарантии) в течение </w:delText>
        </w:r>
        <w:r w:rsidR="00B64C74" w:rsidDel="007F466C">
          <w:rPr>
            <w:rFonts w:ascii="GHEA Grapalat" w:eastAsiaTheme="minorHAnsi" w:hAnsi="GHEA Grapalat" w:cstheme="minorBidi"/>
          </w:rPr>
          <w:delText xml:space="preserve">пяти </w:delText>
        </w:r>
        <w:r w:rsidR="005B3A59" w:rsidRPr="00B138F3" w:rsidDel="007F466C">
          <w:rPr>
            <w:rFonts w:ascii="GHEA Grapalat" w:eastAsiaTheme="minorHAnsi" w:hAnsi="GHEA Grapalat" w:cstheme="minorBidi"/>
          </w:rPr>
          <w:delText>рабочих дней после получения требования. Выплата производится посредством перечисления на расчетный счет____________________ бенефициара.</w:delText>
        </w:r>
      </w:del>
    </w:p>
    <w:p w:rsidR="005B3A59" w:rsidRPr="00B138F3" w:rsidDel="007F466C" w:rsidRDefault="005B3A59" w:rsidP="005B3A59">
      <w:pPr>
        <w:pStyle w:val="NormalWeb"/>
        <w:shd w:val="clear" w:color="auto" w:fill="FFFFFF"/>
        <w:spacing w:before="0" w:beforeAutospacing="0" w:after="0" w:afterAutospacing="0"/>
        <w:jc w:val="both"/>
        <w:rPr>
          <w:del w:id="1196" w:author="User" w:date="2024-06-13T09:12:00Z"/>
          <w:rFonts w:ascii="GHEA Grapalat" w:eastAsiaTheme="minorHAnsi" w:hAnsi="GHEA Grapalat" w:cstheme="minorBidi"/>
          <w:sz w:val="18"/>
          <w:szCs w:val="18"/>
        </w:rPr>
      </w:pPr>
      <w:del w:id="1197" w:author="User" w:date="2024-06-13T09:12:00Z">
        <w:r w:rsidRPr="00B138F3" w:rsidDel="007F466C">
          <w:rPr>
            <w:rFonts w:ascii="GHEA Grapalat" w:eastAsiaTheme="minorHAnsi" w:hAnsi="GHEA Grapalat" w:cstheme="minorBidi"/>
          </w:rPr>
          <w:delText xml:space="preserve">             </w:delText>
        </w:r>
        <w:r w:rsidRPr="00B138F3" w:rsidDel="007F466C">
          <w:rPr>
            <w:rFonts w:ascii="GHEA Grapalat" w:eastAsiaTheme="minorHAnsi" w:hAnsi="GHEA Grapalat" w:cstheme="minorBidi"/>
            <w:sz w:val="18"/>
            <w:szCs w:val="18"/>
          </w:rPr>
          <w:delText>расчетный счет</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198" w:author="User" w:date="2024-06-13T09:12:00Z"/>
          <w:rStyle w:val="Strong"/>
          <w:rFonts w:ascii="GHEA Grapalat" w:hAnsi="GHEA Grapalat"/>
          <w:b w:val="0"/>
          <w:bCs w:val="0"/>
          <w:sz w:val="20"/>
          <w:szCs w:val="20"/>
        </w:rPr>
      </w:pPr>
      <w:del w:id="1199" w:author="User" w:date="2024-06-13T09:12:00Z">
        <w:r w:rsidRPr="00B138F3" w:rsidDel="007F466C">
          <w:rPr>
            <w:rStyle w:val="Strong"/>
            <w:rFonts w:ascii="GHEA Grapalat" w:hAnsi="GHEA Grapalat"/>
            <w:sz w:val="20"/>
            <w:szCs w:val="20"/>
          </w:rPr>
          <w:delText xml:space="preserve">3. </w:delText>
        </w:r>
        <w:r w:rsidRPr="00B138F3" w:rsidDel="007F466C">
          <w:rPr>
            <w:rFonts w:ascii="GHEA Grapalat" w:eastAsiaTheme="minorHAnsi" w:hAnsi="GHEA Grapalat" w:cstheme="minorBidi"/>
          </w:rPr>
          <w:delText>Настоящая гарантия является безотзывной.</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00" w:author="User" w:date="2024-06-13T09:12:00Z"/>
          <w:rStyle w:val="Strong"/>
          <w:rFonts w:ascii="GHEA Grapalat" w:hAnsi="GHEA Grapalat"/>
          <w:b w:val="0"/>
          <w:bCs w:val="0"/>
          <w:sz w:val="20"/>
          <w:szCs w:val="20"/>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01" w:author="User" w:date="2024-06-13T09:12:00Z"/>
          <w:rFonts w:ascii="GHEA Grapalat" w:eastAsiaTheme="minorHAnsi" w:hAnsi="GHEA Grapalat" w:cstheme="minorBidi"/>
        </w:rPr>
      </w:pPr>
      <w:del w:id="1202" w:author="User" w:date="2024-06-13T09:12:00Z">
        <w:r w:rsidRPr="00B138F3" w:rsidDel="007F466C">
          <w:rPr>
            <w:rFonts w:ascii="GHEA Grapalat" w:eastAsiaTheme="minorHAnsi" w:hAnsi="GHEA Grapalat" w:cstheme="minorBidi"/>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rsidR="00A944D6" w:rsidRPr="00665A01" w:rsidDel="007F466C" w:rsidRDefault="00A944D6" w:rsidP="00A944D6">
      <w:pPr>
        <w:pStyle w:val="NormalWeb"/>
        <w:shd w:val="clear" w:color="auto" w:fill="FFFFFF"/>
        <w:ind w:firstLine="374"/>
        <w:contextualSpacing/>
        <w:jc w:val="both"/>
        <w:rPr>
          <w:del w:id="1203" w:author="User" w:date="2024-06-13T09:12:00Z"/>
          <w:rFonts w:ascii="GHEA Grapalat" w:eastAsiaTheme="minorHAnsi" w:hAnsi="GHEA Grapalat" w:cstheme="minorBidi"/>
        </w:rPr>
      </w:pPr>
      <w:del w:id="1204" w:author="User" w:date="2024-06-13T09:12:00Z">
        <w:r w:rsidRPr="00665A01" w:rsidDel="007F466C">
          <w:rPr>
            <w:rFonts w:ascii="GHEA Grapalat" w:eastAsiaTheme="minorHAnsi" w:hAnsi="GHEA Grapalat" w:cstheme="minorBidi"/>
          </w:rPr>
          <w:delText xml:space="preserve">5. Гарантия действует </w:delText>
        </w:r>
        <w:r w:rsidR="00286D44" w:rsidDel="007F466C">
          <w:rPr>
            <w:rFonts w:ascii="GHEA Grapalat" w:eastAsiaTheme="minorHAnsi" w:hAnsi="GHEA Grapalat" w:cstheme="minorBidi"/>
          </w:rPr>
          <w:delText xml:space="preserve">с момента выпуска и в силе </w:delText>
        </w:r>
        <w:r w:rsidRPr="00665A01" w:rsidDel="007F466C">
          <w:rPr>
            <w:rFonts w:ascii="GHEA Grapalat" w:eastAsiaTheme="minorHAnsi" w:hAnsi="GHEA Grapalat" w:cstheme="minorBidi"/>
          </w:rPr>
          <w:delText xml:space="preserve">со дня вступления в силу договора N________________________ заключаемого  между  бенефициаром и    </w:delText>
        </w:r>
      </w:del>
    </w:p>
    <w:p w:rsidR="00A944D6" w:rsidRPr="00665A01" w:rsidDel="007F466C" w:rsidRDefault="00286D44" w:rsidP="00A944D6">
      <w:pPr>
        <w:pStyle w:val="NormalWeb"/>
        <w:shd w:val="clear" w:color="auto" w:fill="FFFFFF"/>
        <w:ind w:firstLine="374"/>
        <w:contextualSpacing/>
        <w:jc w:val="both"/>
        <w:rPr>
          <w:del w:id="1205" w:author="User" w:date="2024-06-13T09:12:00Z"/>
          <w:rFonts w:ascii="GHEA Grapalat" w:eastAsiaTheme="minorHAnsi" w:hAnsi="GHEA Grapalat" w:cstheme="minorBidi"/>
        </w:rPr>
      </w:pPr>
      <w:del w:id="1206" w:author="User" w:date="2024-06-13T09:12:00Z">
        <w:r w:rsidDel="007F466C">
          <w:rPr>
            <w:rFonts w:ascii="GHEA Grapalat" w:eastAsiaTheme="minorHAnsi" w:hAnsi="GHEA Grapalat" w:cstheme="minorBidi"/>
            <w:sz w:val="18"/>
            <w:szCs w:val="18"/>
          </w:rPr>
          <w:delText xml:space="preserve">                  </w:delText>
        </w:r>
        <w:r w:rsidR="00A944D6" w:rsidRPr="00665A01" w:rsidDel="007F466C">
          <w:rPr>
            <w:rFonts w:ascii="GHEA Grapalat" w:eastAsiaTheme="minorHAnsi" w:hAnsi="GHEA Grapalat" w:cstheme="minorBidi"/>
            <w:sz w:val="18"/>
            <w:szCs w:val="18"/>
          </w:rPr>
          <w:delText>номер заключаемого договара</w:delText>
        </w:r>
      </w:del>
    </w:p>
    <w:p w:rsidR="00A944D6" w:rsidRPr="00665A01" w:rsidDel="007F466C" w:rsidRDefault="00A944D6" w:rsidP="00A944D6">
      <w:pPr>
        <w:pStyle w:val="NormalWeb"/>
        <w:shd w:val="clear" w:color="auto" w:fill="FFFFFF"/>
        <w:ind w:firstLine="374"/>
        <w:contextualSpacing/>
        <w:jc w:val="both"/>
        <w:rPr>
          <w:del w:id="1207" w:author="User" w:date="2024-06-13T09:12:00Z"/>
          <w:rFonts w:ascii="GHEA Grapalat" w:eastAsiaTheme="minorHAnsi" w:hAnsi="GHEA Grapalat" w:cstheme="minorBidi"/>
        </w:rPr>
      </w:pPr>
    </w:p>
    <w:p w:rsidR="00A944D6" w:rsidRPr="00665A01" w:rsidDel="007F466C" w:rsidRDefault="00286D44" w:rsidP="00A944D6">
      <w:pPr>
        <w:pStyle w:val="NormalWeb"/>
        <w:shd w:val="clear" w:color="auto" w:fill="FFFFFF"/>
        <w:contextualSpacing/>
        <w:jc w:val="both"/>
        <w:rPr>
          <w:del w:id="1208" w:author="User" w:date="2024-06-13T09:12:00Z"/>
          <w:rFonts w:ascii="GHEA Grapalat" w:eastAsiaTheme="minorHAnsi" w:hAnsi="GHEA Grapalat" w:cstheme="minorBidi"/>
          <w:lang w:val="hy-AM"/>
        </w:rPr>
      </w:pPr>
      <w:del w:id="1209" w:author="User" w:date="2024-06-13T09:12:00Z">
        <w:r w:rsidRPr="00665A01" w:rsidDel="007F466C">
          <w:rPr>
            <w:rFonts w:ascii="GHEA Grapalat" w:eastAsiaTheme="minorHAnsi" w:hAnsi="GHEA Grapalat" w:cstheme="minorBidi"/>
          </w:rPr>
          <w:delText xml:space="preserve">принципалом   </w:delText>
        </w:r>
        <w:r w:rsidR="00A944D6" w:rsidRPr="00665A01" w:rsidDel="007F466C">
          <w:rPr>
            <w:rFonts w:ascii="GHEA Grapalat" w:eastAsiaTheme="minorHAnsi" w:hAnsi="GHEA Grapalat" w:cstheme="minorBidi"/>
          </w:rPr>
          <w:delText xml:space="preserve">и  действует </w:delText>
        </w:r>
        <w:r w:rsidR="00A944D6" w:rsidRPr="00665A01" w:rsidDel="007F466C">
          <w:rPr>
            <w:rFonts w:ascii="GHEA Grapalat" w:eastAsiaTheme="minorHAnsi" w:hAnsi="GHEA Grapalat" w:cstheme="minorBidi"/>
            <w:lang w:val="hy-AM"/>
          </w:rPr>
          <w:delText xml:space="preserve"> </w:delText>
        </w:r>
        <w:r w:rsidR="00A944D6" w:rsidRPr="00665A01" w:rsidDel="007F466C">
          <w:rPr>
            <w:rFonts w:ascii="GHEA Grapalat" w:eastAsiaTheme="minorHAnsi" w:hAnsi="GHEA Grapalat" w:cstheme="minorBidi"/>
          </w:rPr>
          <w:delText>в</w:delText>
        </w:r>
        <w:r w:rsidR="00A944D6" w:rsidRPr="00665A01" w:rsidDel="007F466C">
          <w:rPr>
            <w:rFonts w:ascii="GHEA Grapalat" w:hAnsi="GHEA Grapalat"/>
          </w:rPr>
          <w:delText>ключительно</w:delText>
        </w:r>
        <w:r w:rsidR="00A944D6" w:rsidRPr="00665A01" w:rsidDel="007F466C">
          <w:rPr>
            <w:rFonts w:ascii="GHEA Grapalat" w:eastAsiaTheme="minorHAnsi" w:hAnsi="GHEA Grapalat" w:cstheme="minorBidi"/>
          </w:rPr>
          <w:delText xml:space="preserve"> </w:delText>
        </w:r>
        <w:r w:rsidR="00A944D6" w:rsidRPr="00665A01" w:rsidDel="007F466C">
          <w:rPr>
            <w:rFonts w:ascii="GHEA Grapalat" w:eastAsiaTheme="minorHAnsi" w:hAnsi="GHEA Grapalat" w:cstheme="minorBidi"/>
            <w:lang w:val="hy-AM"/>
          </w:rPr>
          <w:delText xml:space="preserve"> </w:delText>
        </w:r>
        <w:r w:rsidR="00A944D6" w:rsidRPr="00665A01" w:rsidDel="007F466C">
          <w:rPr>
            <w:rFonts w:ascii="GHEA Grapalat" w:eastAsiaTheme="minorHAnsi" w:hAnsi="GHEA Grapalat" w:cstheme="minorBidi"/>
          </w:rPr>
          <w:delText xml:space="preserve">до </w:delText>
        </w:r>
        <w:r w:rsidR="00A944D6" w:rsidRPr="00665A01" w:rsidDel="007F466C">
          <w:rPr>
            <w:rFonts w:ascii="GHEA Grapalat" w:eastAsiaTheme="minorHAnsi" w:hAnsi="GHEA Grapalat" w:cstheme="minorBidi"/>
            <w:lang w:val="hy-AM"/>
          </w:rPr>
          <w:delText xml:space="preserve"> </w:delText>
        </w:r>
        <w:r w:rsidR="00A944D6" w:rsidRPr="00665A01" w:rsidDel="007F466C">
          <w:rPr>
            <w:rFonts w:ascii="GHEA Grapalat" w:eastAsiaTheme="minorHAnsi" w:hAnsi="GHEA Grapalat" w:cstheme="minorBidi"/>
          </w:rPr>
          <w:delText xml:space="preserve">девяностого </w:delText>
        </w:r>
        <w:r w:rsidR="00A944D6" w:rsidRPr="00665A01" w:rsidDel="007F466C">
          <w:rPr>
            <w:rFonts w:ascii="GHEA Grapalat" w:eastAsiaTheme="minorHAnsi" w:hAnsi="GHEA Grapalat" w:cstheme="minorBidi"/>
            <w:lang w:val="hy-AM"/>
          </w:rPr>
          <w:delText xml:space="preserve"> </w:delText>
        </w:r>
        <w:r w:rsidR="00A944D6" w:rsidRPr="00665A01" w:rsidDel="007F466C">
          <w:rPr>
            <w:rFonts w:ascii="GHEA Grapalat" w:eastAsiaTheme="minorHAnsi" w:hAnsi="GHEA Grapalat" w:cstheme="minorBidi"/>
          </w:rPr>
          <w:delText xml:space="preserve">рабочего </w:delText>
        </w:r>
        <w:r w:rsidR="00A944D6" w:rsidRPr="00665A01" w:rsidDel="007F466C">
          <w:rPr>
            <w:rFonts w:ascii="GHEA Grapalat" w:eastAsiaTheme="minorHAnsi" w:hAnsi="GHEA Grapalat" w:cstheme="minorBidi"/>
            <w:lang w:val="hy-AM"/>
          </w:rPr>
          <w:delText xml:space="preserve"> </w:delText>
        </w:r>
        <w:r w:rsidR="00A944D6" w:rsidRPr="00665A01" w:rsidDel="007F466C">
          <w:rPr>
            <w:rFonts w:ascii="GHEA Grapalat" w:eastAsiaTheme="minorHAnsi" w:hAnsi="GHEA Grapalat" w:cstheme="minorBidi"/>
          </w:rPr>
          <w:delText>дня</w:delText>
        </w:r>
        <w:r w:rsidR="00A944D6" w:rsidRPr="00665A01" w:rsidDel="007F466C">
          <w:rPr>
            <w:rFonts w:ascii="GHEA Grapalat" w:eastAsiaTheme="minorHAnsi" w:hAnsi="GHEA Grapalat" w:cstheme="minorBidi"/>
            <w:lang w:val="hy-AM"/>
          </w:rPr>
          <w:delText xml:space="preserve">   </w:delText>
        </w:r>
        <w:r w:rsidR="00A944D6" w:rsidRPr="00665A01" w:rsidDel="007F466C">
          <w:rPr>
            <w:rFonts w:ascii="GHEA Grapalat" w:eastAsiaTheme="minorHAnsi" w:hAnsi="GHEA Grapalat" w:cstheme="minorBidi"/>
          </w:rPr>
          <w:delText xml:space="preserve">следующего за днем </w:delText>
        </w:r>
      </w:del>
    </w:p>
    <w:p w:rsidR="00A944D6" w:rsidRPr="00665A01" w:rsidDel="007F466C" w:rsidRDefault="00A944D6" w:rsidP="00A944D6">
      <w:pPr>
        <w:pStyle w:val="NormalWeb"/>
        <w:shd w:val="clear" w:color="auto" w:fill="FFFFFF"/>
        <w:contextualSpacing/>
        <w:jc w:val="both"/>
        <w:rPr>
          <w:del w:id="1210" w:author="User" w:date="2024-06-13T09:12:00Z"/>
          <w:rFonts w:ascii="GHEA Grapalat" w:eastAsiaTheme="minorHAnsi" w:hAnsi="GHEA Grapalat" w:cstheme="minorBidi"/>
          <w:sz w:val="18"/>
          <w:szCs w:val="18"/>
          <w:lang w:val="hy-AM"/>
        </w:rPr>
      </w:pPr>
    </w:p>
    <w:p w:rsidR="00A944D6" w:rsidRPr="00665A01" w:rsidDel="007F466C" w:rsidRDefault="00A944D6" w:rsidP="00A944D6">
      <w:pPr>
        <w:pStyle w:val="NormalWeb"/>
        <w:shd w:val="clear" w:color="auto" w:fill="FFFFFF"/>
        <w:contextualSpacing/>
        <w:jc w:val="center"/>
        <w:rPr>
          <w:del w:id="1211" w:author="User" w:date="2024-06-13T09:12:00Z"/>
          <w:rFonts w:eastAsiaTheme="minorHAnsi" w:cstheme="minorBidi"/>
        </w:rPr>
      </w:pPr>
      <w:del w:id="1212" w:author="User" w:date="2024-06-13T09:12:00Z">
        <w:r w:rsidRPr="00665A01" w:rsidDel="007F466C">
          <w:rPr>
            <w:rFonts w:ascii="GHEA Grapalat" w:eastAsiaTheme="minorHAnsi" w:hAnsi="GHEA Grapalat" w:cstheme="minorBidi"/>
            <w:lang w:val="hy-AM"/>
          </w:rPr>
          <w:delText>--------------------------------------------------------</w:delText>
        </w:r>
        <w:r w:rsidRPr="00665A01" w:rsidDel="007F466C">
          <w:rPr>
            <w:rFonts w:ascii="GHEA Grapalat" w:eastAsiaTheme="minorHAnsi" w:hAnsi="GHEA Grapalat" w:cstheme="minorBidi"/>
          </w:rPr>
          <w:delText>------------------</w:delText>
        </w:r>
        <w:r w:rsidRPr="00665A01" w:rsidDel="007F466C">
          <w:rPr>
            <w:rFonts w:ascii="GHEA Grapalat" w:eastAsiaTheme="minorHAnsi" w:hAnsi="GHEA Grapalat" w:cstheme="minorBidi"/>
            <w:lang w:val="hy-AM"/>
          </w:rPr>
          <w:delText>----------------------</w:delText>
        </w:r>
        <w:r w:rsidRPr="00665A01" w:rsidDel="007F466C">
          <w:rPr>
            <w:rFonts w:eastAsiaTheme="minorHAnsi" w:cstheme="minorBidi"/>
          </w:rPr>
          <w:delText xml:space="preserve"> </w:delText>
        </w:r>
        <w:r w:rsidRPr="00665A01" w:rsidDel="007F466C">
          <w:rPr>
            <w:rFonts w:eastAsiaTheme="minorHAnsi" w:cstheme="minorBidi"/>
            <w:lang w:val="hy-AM"/>
          </w:rPr>
          <w:delText>.</w:delText>
        </w:r>
        <w:r w:rsidRPr="00665A01" w:rsidDel="007F466C">
          <w:rPr>
            <w:rFonts w:eastAsiaTheme="minorHAnsi" w:cstheme="minorBidi"/>
          </w:rPr>
          <w:delText xml:space="preserve">           </w:delText>
        </w:r>
        <w:r w:rsidRPr="00665A01" w:rsidDel="007F466C">
          <w:rPr>
            <w:rFonts w:ascii="GHEA Grapalat" w:hAnsi="GHEA Grapalat"/>
            <w:sz w:val="16"/>
            <w:szCs w:val="16"/>
          </w:rPr>
          <w:delText>крайний  срок</w:delText>
        </w:r>
        <w:r w:rsidRPr="00665A01" w:rsidDel="007F466C">
          <w:rPr>
            <w:rFonts w:ascii="GHEA Grapalat" w:eastAsiaTheme="minorHAnsi" w:hAnsi="GHEA Grapalat" w:cstheme="minorBidi"/>
            <w:sz w:val="16"/>
            <w:szCs w:val="16"/>
          </w:rPr>
          <w:delText xml:space="preserve"> поставки товаров</w:delText>
        </w:r>
        <w:r w:rsidRPr="00665A01" w:rsidDel="007F466C">
          <w:rPr>
            <w:rFonts w:ascii="GHEA Grapalat" w:hAnsi="GHEA Grapalat"/>
            <w:sz w:val="16"/>
            <w:szCs w:val="16"/>
          </w:rPr>
          <w:delText>, предусмотренный заключаемым договором, включая гарантийный срок</w:delText>
        </w:r>
      </w:del>
    </w:p>
    <w:p w:rsidR="00C055E0" w:rsidDel="007F466C" w:rsidRDefault="00A944D6" w:rsidP="00A944D6">
      <w:pPr>
        <w:pStyle w:val="NormalWeb"/>
        <w:shd w:val="clear" w:color="auto" w:fill="FFFFFF"/>
        <w:contextualSpacing/>
        <w:jc w:val="both"/>
        <w:rPr>
          <w:del w:id="1213" w:author="User" w:date="2024-06-13T09:12:00Z"/>
          <w:rFonts w:ascii="GHEA Grapalat" w:eastAsiaTheme="minorHAnsi" w:hAnsi="GHEA Grapalat" w:cstheme="minorBidi"/>
        </w:rPr>
      </w:pPr>
      <w:del w:id="1214" w:author="User" w:date="2024-06-13T09:12:00Z">
        <w:r w:rsidRPr="00665A01" w:rsidDel="007F466C">
          <w:rPr>
            <w:rFonts w:ascii="GHEA Grapalat" w:eastAsiaTheme="minorHAnsi" w:hAnsi="GHEA Grapalat" w:cstheme="minorBidi"/>
          </w:rPr>
          <w:delText>В день предоставления гарантии лицо, выдающее гарантию, с официального адреса</w:delText>
        </w:r>
        <w:r w:rsidRPr="00665A01" w:rsidDel="007F466C">
          <w:rPr>
            <w:rFonts w:ascii="GHEA Grapalat" w:eastAsiaTheme="minorHAnsi" w:hAnsi="GHEA Grapalat" w:cstheme="minorBidi"/>
            <w:lang w:val="hy-AM"/>
          </w:rPr>
          <w:delText xml:space="preserve"> </w:delText>
        </w:r>
        <w:r w:rsidRPr="00665A01" w:rsidDel="007F466C">
          <w:rPr>
            <w:rFonts w:ascii="GHEA Grapalat" w:eastAsiaTheme="minorHAnsi" w:hAnsi="GHEA Grapalat" w:cstheme="minorBidi"/>
          </w:rPr>
          <w:delTex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delText>
        </w:r>
        <w:r w:rsidR="00C055E0" w:rsidDel="007F466C">
          <w:rPr>
            <w:rFonts w:ascii="GHEA Grapalat" w:eastAsiaTheme="minorHAnsi" w:hAnsi="GHEA Grapalat" w:cstheme="minorBidi"/>
          </w:rPr>
          <w:delText>-----------------------------------------------------------------</w:delText>
        </w:r>
      </w:del>
    </w:p>
    <w:p w:rsidR="00C055E0" w:rsidDel="007F466C" w:rsidRDefault="00C055E0" w:rsidP="00A944D6">
      <w:pPr>
        <w:pStyle w:val="NormalWeb"/>
        <w:shd w:val="clear" w:color="auto" w:fill="FFFFFF"/>
        <w:contextualSpacing/>
        <w:jc w:val="both"/>
        <w:rPr>
          <w:del w:id="1215" w:author="User" w:date="2024-06-13T09:12:00Z"/>
          <w:rFonts w:ascii="GHEA Grapalat" w:eastAsiaTheme="minorHAnsi" w:hAnsi="GHEA Grapalat" w:cstheme="minorBidi"/>
        </w:rPr>
      </w:pPr>
      <w:del w:id="1216" w:author="User" w:date="2024-06-13T09:12:00Z">
        <w:r w:rsidDel="007F466C">
          <w:rPr>
            <w:rStyle w:val="Strong"/>
            <w:b w:val="0"/>
            <w:bCs w:val="0"/>
            <w:sz w:val="20"/>
            <w:szCs w:val="20"/>
          </w:rPr>
          <w:delText xml:space="preserve">                                                                                                 адрес эл. почты секретаря</w:delText>
        </w:r>
      </w:del>
    </w:p>
    <w:p w:rsidR="00A944D6" w:rsidRPr="00665A01" w:rsidDel="007F466C" w:rsidRDefault="00A944D6" w:rsidP="00A944D6">
      <w:pPr>
        <w:pStyle w:val="NormalWeb"/>
        <w:shd w:val="clear" w:color="auto" w:fill="FFFFFF"/>
        <w:contextualSpacing/>
        <w:jc w:val="both"/>
        <w:rPr>
          <w:del w:id="1217" w:author="User" w:date="2024-06-13T09:12:00Z"/>
          <w:rFonts w:ascii="GHEA Grapalat" w:eastAsiaTheme="minorHAnsi" w:hAnsi="GHEA Grapalat" w:cstheme="minorBidi"/>
        </w:rPr>
      </w:pPr>
      <w:del w:id="1218" w:author="User" w:date="2024-06-13T09:12:00Z">
        <w:r w:rsidRPr="00665A01" w:rsidDel="007F466C">
          <w:rPr>
            <w:rFonts w:ascii="GHEA Grapalat" w:eastAsiaTheme="minorHAnsi" w:hAnsi="GHEA Grapalat" w:cstheme="minorBidi"/>
          </w:rPr>
          <w:delText xml:space="preserve">указанный в приглашении к процедуре закупкок, организованной с целью заключения договора упомянутого в пункте 1 настоящей гарантии. </w:delText>
        </w:r>
      </w:del>
    </w:p>
    <w:p w:rsidR="005B3A59" w:rsidRPr="00B138F3" w:rsidDel="007F466C" w:rsidRDefault="005B3A59" w:rsidP="00EE62ED">
      <w:pPr>
        <w:pStyle w:val="NormalWeb"/>
        <w:shd w:val="clear" w:color="auto" w:fill="FFFFFF"/>
        <w:contextualSpacing/>
        <w:jc w:val="both"/>
        <w:rPr>
          <w:del w:id="1219" w:author="User" w:date="2024-06-13T09:12:00Z"/>
          <w:rFonts w:ascii="GHEA Grapalat" w:eastAsiaTheme="minorHAnsi" w:hAnsi="GHEA Grapalat" w:cstheme="minorBidi"/>
          <w:sz w:val="18"/>
          <w:szCs w:val="18"/>
        </w:rPr>
      </w:pPr>
      <w:del w:id="1220" w:author="User" w:date="2024-06-13T09:12:00Z">
        <w:r w:rsidRPr="00B138F3" w:rsidDel="007F466C">
          <w:rPr>
            <w:rFonts w:ascii="GHEA Grapalat" w:eastAsiaTheme="minorHAnsi" w:hAnsi="GHEA Grapalat" w:cstheme="minorBidi"/>
          </w:rPr>
          <w:delText xml:space="preserve"> </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21" w:author="User" w:date="2024-06-13T09:12:00Z"/>
          <w:rFonts w:ascii="GHEA Grapalat" w:eastAsiaTheme="minorHAnsi" w:hAnsi="GHEA Grapalat" w:cstheme="minorBidi"/>
        </w:rPr>
      </w:pPr>
      <w:del w:id="1222" w:author="User" w:date="2024-06-13T09:12:00Z">
        <w:r w:rsidRPr="00B138F3" w:rsidDel="007F466C">
          <w:rPr>
            <w:rFonts w:ascii="GHEA Grapalat" w:eastAsiaTheme="minorHAnsi" w:hAnsi="GHEA Grapalat" w:cstheme="minorBidi"/>
          </w:rPr>
          <w:delText>6. Бенефициар предъявляет требование лицу, выдающему гарантию, в письменной форме. К требованию прилагаются следующие документы:</w:delText>
        </w:r>
      </w:del>
    </w:p>
    <w:p w:rsidR="00D273E6" w:rsidRPr="00B138F3" w:rsidDel="007F466C" w:rsidRDefault="00D273E6" w:rsidP="005B3A59">
      <w:pPr>
        <w:pStyle w:val="NormalWeb"/>
        <w:shd w:val="clear" w:color="auto" w:fill="FFFFFF"/>
        <w:spacing w:before="0" w:beforeAutospacing="0" w:after="0" w:afterAutospacing="0"/>
        <w:ind w:firstLine="375"/>
        <w:jc w:val="both"/>
        <w:rPr>
          <w:del w:id="1223" w:author="User" w:date="2024-06-13T09:12:00Z"/>
          <w:rFonts w:ascii="GHEA Grapalat" w:eastAsiaTheme="minorHAnsi" w:hAnsi="GHEA Grapalat" w:cstheme="minorBidi"/>
        </w:rPr>
      </w:pPr>
    </w:p>
    <w:p w:rsidR="005B3A59" w:rsidRPr="00B138F3" w:rsidDel="007F466C" w:rsidRDefault="005B3A59" w:rsidP="005B3A59">
      <w:pPr>
        <w:pStyle w:val="NormalWeb"/>
        <w:shd w:val="clear" w:color="auto" w:fill="FFFFFF"/>
        <w:ind w:firstLine="374"/>
        <w:contextualSpacing/>
        <w:jc w:val="both"/>
        <w:rPr>
          <w:del w:id="1224" w:author="User" w:date="2024-06-13T09:12:00Z"/>
          <w:rFonts w:ascii="GHEA Grapalat" w:eastAsiaTheme="minorHAnsi" w:hAnsi="GHEA Grapalat" w:cstheme="minorBidi"/>
        </w:rPr>
      </w:pPr>
      <w:del w:id="1225" w:author="User" w:date="2024-06-13T09:12:00Z">
        <w:r w:rsidRPr="00B138F3" w:rsidDel="007F466C">
          <w:rPr>
            <w:rFonts w:ascii="GHEA Grapalat" w:eastAsiaTheme="minorHAnsi" w:hAnsi="GHEA Grapalat" w:cstheme="minorBidi"/>
          </w:rPr>
          <w:delText>1) копии заключенного договора N</w:delText>
        </w:r>
        <w:r w:rsidRPr="00B138F3" w:rsidDel="007F466C">
          <w:rPr>
            <w:rFonts w:ascii="GHEA Grapalat" w:eastAsiaTheme="minorHAnsi" w:hAnsi="GHEA Grapalat" w:cstheme="minorBidi"/>
            <w:lang w:val="hy-AM"/>
          </w:rPr>
          <w:delText xml:space="preserve"> </w:delText>
        </w:r>
        <w:r w:rsidRPr="00B138F3" w:rsidDel="007F466C">
          <w:rPr>
            <w:rFonts w:ascii="GHEA Grapalat" w:eastAsiaTheme="minorHAnsi" w:hAnsi="GHEA Grapalat" w:cstheme="minorBidi"/>
          </w:rPr>
          <w:delText xml:space="preserve">_____________________, включая </w:delText>
        </w:r>
      </w:del>
    </w:p>
    <w:p w:rsidR="005B3A59" w:rsidRPr="00B138F3" w:rsidDel="007F466C" w:rsidRDefault="005B3A59" w:rsidP="005B3A59">
      <w:pPr>
        <w:pStyle w:val="NormalWeb"/>
        <w:shd w:val="clear" w:color="auto" w:fill="FFFFFF"/>
        <w:contextualSpacing/>
        <w:jc w:val="both"/>
        <w:rPr>
          <w:del w:id="1226" w:author="User" w:date="2024-06-13T09:12:00Z"/>
          <w:rFonts w:ascii="GHEA Grapalat" w:eastAsiaTheme="minorHAnsi" w:hAnsi="GHEA Grapalat" w:cstheme="minorBidi"/>
          <w:sz w:val="18"/>
          <w:szCs w:val="18"/>
        </w:rPr>
      </w:pPr>
      <w:del w:id="1227" w:author="User" w:date="2024-06-13T09:12:00Z">
        <w:r w:rsidRPr="00B138F3" w:rsidDel="007F466C">
          <w:rPr>
            <w:rFonts w:eastAsiaTheme="minorHAnsi" w:cstheme="minorBidi"/>
          </w:rPr>
          <w:delText xml:space="preserve">                                                               </w:delText>
        </w:r>
        <w:r w:rsidR="00D273E6" w:rsidRPr="00B138F3" w:rsidDel="007F466C">
          <w:rPr>
            <w:rFonts w:eastAsiaTheme="minorHAnsi" w:cstheme="minorBidi"/>
          </w:rPr>
          <w:delText xml:space="preserve">          </w:delText>
        </w:r>
        <w:r w:rsidRPr="00B138F3" w:rsidDel="007F466C">
          <w:rPr>
            <w:rFonts w:ascii="GHEA Grapalat" w:eastAsiaTheme="minorHAnsi" w:hAnsi="GHEA Grapalat" w:cstheme="minorBidi"/>
            <w:sz w:val="18"/>
            <w:szCs w:val="18"/>
          </w:rPr>
          <w:delText>номер заключаемого договара</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28" w:author="User" w:date="2024-06-13T09:12:00Z"/>
          <w:rFonts w:ascii="GHEA Grapalat" w:eastAsiaTheme="minorHAnsi" w:hAnsi="GHEA Grapalat" w:cstheme="minorBidi"/>
        </w:rPr>
      </w:pPr>
      <w:del w:id="1229" w:author="User" w:date="2024-06-13T09:12:00Z">
        <w:r w:rsidRPr="00B138F3" w:rsidDel="007F466C">
          <w:rPr>
            <w:rFonts w:ascii="GHEA Grapalat" w:eastAsiaTheme="minorHAnsi" w:hAnsi="GHEA Grapalat" w:cstheme="minorBidi"/>
          </w:rPr>
          <w:delText>копии внесенных  в него изменений, дополнительных соглашений,</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30" w:author="User" w:date="2024-06-13T09:12:00Z"/>
          <w:rFonts w:ascii="GHEA Grapalat" w:eastAsiaTheme="minorHAnsi" w:hAnsi="GHEA Grapalat" w:cstheme="minorBidi"/>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31" w:author="User" w:date="2024-06-13T09:12:00Z"/>
          <w:rFonts w:ascii="GHEA Grapalat" w:eastAsiaTheme="minorHAnsi" w:hAnsi="GHEA Grapalat" w:cstheme="minorBidi"/>
        </w:rPr>
      </w:pPr>
      <w:del w:id="1232" w:author="User" w:date="2024-06-13T09:12:00Z">
        <w:r w:rsidRPr="00B138F3" w:rsidDel="007F466C">
          <w:rPr>
            <w:rFonts w:ascii="GHEA Grapalat" w:eastAsiaTheme="minorHAnsi" w:hAnsi="GHEA Grapalat" w:cstheme="minorBidi"/>
          </w:rPr>
          <w:delText xml:space="preserve">2) уведомление об одностороннем расторжении контракта бенефициаром опубликованное в бюллетене действующем по адресу </w:delText>
        </w:r>
        <w:r w:rsidR="007F20A9" w:rsidDel="007F466C">
          <w:fldChar w:fldCharType="begin"/>
        </w:r>
        <w:r w:rsidR="007F20A9" w:rsidDel="007F466C">
          <w:delInstrText xml:space="preserve"> HYPERLINK "http://www.procurement.am" </w:delInstrText>
        </w:r>
        <w:r w:rsidR="007F20A9" w:rsidDel="007F466C">
          <w:fldChar w:fldCharType="separate"/>
        </w:r>
        <w:r w:rsidRPr="00B138F3" w:rsidDel="007F466C">
          <w:rPr>
            <w:rStyle w:val="Hyperlink"/>
            <w:rFonts w:ascii="GHEA Grapalat" w:hAnsi="GHEA Grapalat"/>
            <w:color w:val="auto"/>
            <w:sz w:val="20"/>
            <w:szCs w:val="20"/>
            <w:lang w:val="hy-AM"/>
          </w:rPr>
          <w:delText>www.procurement.am</w:delText>
        </w:r>
        <w:r w:rsidR="007F20A9" w:rsidDel="007F466C">
          <w:rPr>
            <w:rStyle w:val="Hyperlink"/>
            <w:rFonts w:ascii="GHEA Grapalat" w:hAnsi="GHEA Grapalat"/>
            <w:color w:val="auto"/>
            <w:sz w:val="20"/>
            <w:szCs w:val="20"/>
            <w:lang w:val="hy-AM"/>
          </w:rPr>
          <w:fldChar w:fldCharType="end"/>
        </w:r>
        <w:r w:rsidRPr="00B138F3" w:rsidDel="007F466C">
          <w:rPr>
            <w:rFonts w:ascii="GHEA Grapalat" w:eastAsiaTheme="minorHAnsi" w:hAnsi="GHEA Grapalat" w:cstheme="minorBidi"/>
          </w:rPr>
          <w:delText xml:space="preserve"> .</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33" w:author="User" w:date="2024-06-13T09:12:00Z"/>
          <w:rFonts w:ascii="GHEA Grapalat" w:eastAsiaTheme="minorHAnsi" w:hAnsi="GHEA Grapalat" w:cstheme="minorBidi"/>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34" w:author="User" w:date="2024-06-13T09:12:00Z"/>
          <w:rFonts w:ascii="GHEA Grapalat" w:eastAsiaTheme="minorHAnsi" w:hAnsi="GHEA Grapalat" w:cstheme="minorBidi"/>
        </w:rPr>
      </w:pPr>
      <w:del w:id="1235" w:author="User" w:date="2024-06-13T09:12:00Z">
        <w:r w:rsidRPr="00B138F3" w:rsidDel="007F466C">
          <w:rPr>
            <w:rFonts w:ascii="GHEA Grapalat" w:eastAsiaTheme="minorHAnsi" w:hAnsi="GHEA Grapalat" w:cstheme="minorBidi"/>
          </w:rPr>
          <w:delText>7.</w:delText>
        </w:r>
        <w:r w:rsidRPr="00B138F3" w:rsidDel="007F466C">
          <w:delText xml:space="preserve"> </w:delText>
        </w:r>
        <w:r w:rsidRPr="00B138F3" w:rsidDel="007F466C">
          <w:rPr>
            <w:rFonts w:ascii="GHEA Grapalat" w:eastAsiaTheme="minorHAnsi" w:hAnsi="GHEA Grapalat" w:cstheme="minorBidi"/>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36" w:author="User" w:date="2024-06-13T09:12:00Z"/>
          <w:rFonts w:ascii="GHEA Grapalat" w:eastAsiaTheme="minorHAnsi" w:hAnsi="GHEA Grapalat" w:cstheme="minorBidi"/>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37" w:author="User" w:date="2024-06-13T09:12:00Z"/>
          <w:rFonts w:ascii="GHEA Grapalat" w:eastAsiaTheme="minorHAnsi" w:hAnsi="GHEA Grapalat" w:cstheme="minorBidi"/>
        </w:rPr>
      </w:pPr>
      <w:del w:id="1238" w:author="User" w:date="2024-06-13T09:12:00Z">
        <w:r w:rsidRPr="00B138F3" w:rsidDel="007F466C">
          <w:rPr>
            <w:rFonts w:ascii="GHEA Grapalat" w:eastAsiaTheme="minorHAnsi" w:hAnsi="GHEA Grapalat" w:cstheme="minorBidi"/>
          </w:rPr>
          <w:delText>8.</w:delText>
        </w:r>
        <w:r w:rsidRPr="00B138F3" w:rsidDel="007F466C">
          <w:delText xml:space="preserve"> </w:delText>
        </w:r>
        <w:r w:rsidRPr="00B138F3" w:rsidDel="007F466C">
          <w:rPr>
            <w:rFonts w:ascii="GHEA Grapalat" w:eastAsiaTheme="minorHAnsi" w:hAnsi="GHEA Grapalat" w:cstheme="minorBidi"/>
          </w:rPr>
          <w:delText>Лицо, выдающее гарантию, отклоняет требование бенефициара, если:</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39" w:author="User" w:date="2024-06-13T09:12:00Z"/>
          <w:rFonts w:ascii="GHEA Grapalat" w:eastAsiaTheme="minorHAnsi" w:hAnsi="GHEA Grapalat" w:cstheme="minorBidi"/>
        </w:rPr>
      </w:pPr>
      <w:del w:id="1240" w:author="User" w:date="2024-06-13T09:12:00Z">
        <w:r w:rsidRPr="00B138F3" w:rsidDel="007F466C">
          <w:rPr>
            <w:rFonts w:ascii="GHEA Grapalat" w:eastAsiaTheme="minorHAnsi" w:hAnsi="GHEA Grapalat" w:cstheme="minorBidi"/>
          </w:rPr>
          <w:delText>1) требование или прилагаемые документы не соответствуют условиям настоящей гарантии,</w:delText>
        </w:r>
      </w:del>
    </w:p>
    <w:p w:rsidR="005B3A59" w:rsidRPr="00B138F3" w:rsidDel="007F466C" w:rsidRDefault="005B3A59" w:rsidP="005B3A59">
      <w:pPr>
        <w:pStyle w:val="NormalWeb"/>
        <w:shd w:val="clear" w:color="auto" w:fill="FFFFFF"/>
        <w:spacing w:before="0" w:beforeAutospacing="0" w:after="0" w:afterAutospacing="0"/>
        <w:ind w:firstLine="375"/>
        <w:rPr>
          <w:del w:id="1241" w:author="User" w:date="2024-06-13T09:12:00Z"/>
          <w:rFonts w:ascii="GHEA Grapalat" w:eastAsiaTheme="minorHAnsi" w:hAnsi="GHEA Grapalat" w:cstheme="minorBidi"/>
        </w:rPr>
      </w:pPr>
      <w:del w:id="1242" w:author="User" w:date="2024-06-13T09:12:00Z">
        <w:r w:rsidRPr="00B138F3" w:rsidDel="007F466C">
          <w:rPr>
            <w:rFonts w:ascii="GHEA Grapalat" w:eastAsiaTheme="minorHAnsi" w:hAnsi="GHEA Grapalat" w:cstheme="minorBidi"/>
          </w:rPr>
          <w:delText>2) требование представлено по истечении срока, установленного гарантией.</w:delText>
        </w:r>
      </w:del>
    </w:p>
    <w:p w:rsidR="005B3A59" w:rsidRPr="00B138F3" w:rsidDel="007F466C" w:rsidRDefault="005B3A59" w:rsidP="005B3A59">
      <w:pPr>
        <w:pStyle w:val="NormalWeb"/>
        <w:shd w:val="clear" w:color="auto" w:fill="FFFFFF"/>
        <w:spacing w:before="0" w:beforeAutospacing="0" w:after="0" w:afterAutospacing="0"/>
        <w:ind w:firstLine="375"/>
        <w:rPr>
          <w:del w:id="1243" w:author="User" w:date="2024-06-13T09:12:00Z"/>
          <w:rFonts w:ascii="GHEA Grapalat" w:eastAsiaTheme="minorHAnsi" w:hAnsi="GHEA Grapalat" w:cstheme="minorBidi"/>
        </w:rPr>
      </w:pPr>
    </w:p>
    <w:p w:rsidR="005B3A59" w:rsidRPr="00B138F3" w:rsidDel="007F466C" w:rsidRDefault="005B3A59" w:rsidP="005B3A59">
      <w:pPr>
        <w:pStyle w:val="NormalWeb"/>
        <w:shd w:val="clear" w:color="auto" w:fill="FFFFFF"/>
        <w:spacing w:before="0" w:beforeAutospacing="0" w:after="0" w:afterAutospacing="0"/>
        <w:ind w:firstLine="375"/>
        <w:rPr>
          <w:del w:id="1244" w:author="User" w:date="2024-06-13T09:12:00Z"/>
          <w:rFonts w:ascii="GHEA Grapalat" w:eastAsiaTheme="minorHAnsi" w:hAnsi="GHEA Grapalat" w:cstheme="minorBidi"/>
        </w:rPr>
      </w:pPr>
      <w:del w:id="1245" w:author="User" w:date="2024-06-13T09:12:00Z">
        <w:r w:rsidRPr="00B138F3" w:rsidDel="007F466C">
          <w:rPr>
            <w:rFonts w:ascii="GHEA Grapalat" w:eastAsiaTheme="minorHAnsi" w:hAnsi="GHEA Grapalat" w:cstheme="minorBidi"/>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5B3A59" w:rsidRPr="00B138F3" w:rsidDel="007F466C" w:rsidRDefault="005B3A59" w:rsidP="005B3A59">
      <w:pPr>
        <w:pStyle w:val="NormalWeb"/>
        <w:shd w:val="clear" w:color="auto" w:fill="FFFFFF"/>
        <w:spacing w:before="0" w:beforeAutospacing="0" w:after="0" w:afterAutospacing="0"/>
        <w:ind w:firstLine="375"/>
        <w:rPr>
          <w:del w:id="1246" w:author="User" w:date="2024-06-13T09:12:00Z"/>
          <w:rFonts w:ascii="GHEA Grapalat" w:eastAsiaTheme="minorHAnsi" w:hAnsi="GHEA Grapalat" w:cstheme="minorBidi"/>
        </w:rPr>
      </w:pPr>
      <w:del w:id="1247" w:author="User" w:date="2024-06-13T09:12:00Z">
        <w:r w:rsidRPr="00B138F3" w:rsidDel="007F466C">
          <w:rPr>
            <w:rFonts w:ascii="GHEA Grapalat" w:eastAsiaTheme="minorHAnsi" w:hAnsi="GHEA Grapalat" w:cstheme="minorBidi"/>
          </w:rPr>
          <w:delText xml:space="preserve"> 10. К настоящей гарантии применяются соответствующие положения Гражданского кодекса Республики Армения</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48" w:author="User" w:date="2024-06-13T09:12:00Z"/>
          <w:rFonts w:ascii="GHEA Grapalat" w:eastAsiaTheme="minorHAnsi" w:hAnsi="GHEA Grapalat" w:cstheme="minorBidi"/>
        </w:rPr>
      </w:pPr>
      <w:del w:id="1249" w:author="User" w:date="2024-06-13T09:12:00Z">
        <w:r w:rsidRPr="00B138F3" w:rsidDel="007F466C">
          <w:rPr>
            <w:rFonts w:ascii="GHEA Grapalat" w:eastAsiaTheme="minorHAnsi" w:hAnsi="GHEA Grapalat" w:cstheme="minorBidi"/>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50" w:author="User" w:date="2024-06-13T09:12:00Z"/>
          <w:rFonts w:ascii="GHEA Grapalat" w:eastAsiaTheme="minorHAnsi" w:hAnsi="GHEA Grapalat" w:cstheme="minorBidi"/>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51" w:author="User" w:date="2024-06-13T09:12:00Z"/>
          <w:rFonts w:ascii="GHEA Grapalat" w:hAnsi="GHEA Grapalat"/>
          <w:sz w:val="20"/>
          <w:szCs w:val="20"/>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52" w:author="User" w:date="2024-06-13T09:12:00Z"/>
          <w:rFonts w:ascii="GHEA Grapalat" w:hAnsi="GHEA Grapalat"/>
          <w:sz w:val="20"/>
          <w:szCs w:val="20"/>
          <w:u w:val="single"/>
          <w:lang w:val="hy-AM"/>
        </w:rPr>
      </w:pPr>
      <w:del w:id="1253" w:author="User" w:date="2024-06-13T09:12:00Z">
        <w:r w:rsidRPr="00B138F3" w:rsidDel="007F466C">
          <w:rPr>
            <w:rFonts w:ascii="GHEA Grapalat" w:hAnsi="GHEA Grapalat"/>
            <w:sz w:val="20"/>
            <w:szCs w:val="20"/>
            <w:lang w:val="hy-AM"/>
          </w:rPr>
          <w:delText>Руководитель исполнительного органа</w:delText>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del>
    </w:p>
    <w:p w:rsidR="005B3A59" w:rsidRPr="00B138F3" w:rsidDel="007F466C" w:rsidRDefault="005B3A59" w:rsidP="005B3A59">
      <w:pPr>
        <w:pStyle w:val="NormalWeb"/>
        <w:shd w:val="clear" w:color="auto" w:fill="FFFFFF"/>
        <w:spacing w:before="0" w:beforeAutospacing="0" w:after="0" w:afterAutospacing="0"/>
        <w:ind w:firstLine="375"/>
        <w:jc w:val="both"/>
        <w:rPr>
          <w:del w:id="1254" w:author="User" w:date="2024-06-13T09:12:00Z"/>
          <w:rFonts w:ascii="GHEA Grapalat" w:hAnsi="GHEA Grapalat"/>
          <w:sz w:val="20"/>
          <w:szCs w:val="20"/>
          <w:lang w:val="hy-AM"/>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55" w:author="User" w:date="2024-06-13T09:12:00Z"/>
          <w:rFonts w:ascii="GHEA Grapalat" w:hAnsi="GHEA Grapalat"/>
          <w:sz w:val="20"/>
          <w:szCs w:val="20"/>
          <w:lang w:val="hy-AM"/>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56" w:author="User" w:date="2024-06-13T09:12:00Z"/>
          <w:rFonts w:ascii="GHEA Grapalat" w:hAnsi="GHEA Grapalat"/>
          <w:sz w:val="20"/>
          <w:szCs w:val="20"/>
          <w:lang w:val="hy-AM"/>
        </w:rPr>
      </w:pPr>
      <w:del w:id="1257" w:author="User" w:date="2024-06-13T09:12:00Z">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r w:rsidRPr="00B138F3" w:rsidDel="007F466C">
          <w:rPr>
            <w:rFonts w:ascii="GHEA Grapalat" w:hAnsi="GHEA Grapalat"/>
            <w:sz w:val="20"/>
            <w:szCs w:val="20"/>
            <w:u w:val="single"/>
            <w:lang w:val="hy-AM"/>
          </w:rPr>
          <w:tab/>
        </w:r>
      </w:del>
    </w:p>
    <w:p w:rsidR="005B3A59" w:rsidRPr="00B138F3" w:rsidDel="007F466C" w:rsidRDefault="005B3A59" w:rsidP="005B3A59">
      <w:pPr>
        <w:pStyle w:val="NormalWeb"/>
        <w:shd w:val="clear" w:color="auto" w:fill="FFFFFF"/>
        <w:spacing w:before="0" w:beforeAutospacing="0" w:after="0" w:afterAutospacing="0"/>
        <w:rPr>
          <w:del w:id="1258" w:author="User" w:date="2024-06-13T09:12:00Z"/>
          <w:rFonts w:ascii="GHEA Grapalat" w:hAnsi="GHEA Grapalat" w:cs="Sylfaen"/>
          <w:vertAlign w:val="superscript"/>
        </w:rPr>
      </w:pPr>
      <w:del w:id="1259" w:author="User" w:date="2024-06-13T09:12:00Z">
        <w:r w:rsidRPr="00B138F3" w:rsidDel="007F466C">
          <w:rPr>
            <w:rFonts w:ascii="GHEA Grapalat" w:hAnsi="GHEA Grapalat" w:cs="Sylfaen"/>
            <w:vertAlign w:val="superscript"/>
            <w:lang w:val="hy-AM"/>
          </w:rPr>
          <w:delText xml:space="preserve">                                                        </w:delText>
        </w:r>
        <w:r w:rsidRPr="00B138F3" w:rsidDel="007F466C">
          <w:rPr>
            <w:rFonts w:ascii="GHEA Grapalat" w:hAnsi="GHEA Grapalat" w:cs="Sylfaen"/>
            <w:vertAlign w:val="superscript"/>
          </w:rPr>
          <w:delText>число, месяц, год</w:delText>
        </w:r>
      </w:del>
    </w:p>
    <w:p w:rsidR="005B3A59" w:rsidRPr="00B138F3" w:rsidDel="007F466C" w:rsidRDefault="005B3A59" w:rsidP="005B3A59">
      <w:pPr>
        <w:pStyle w:val="NormalWeb"/>
        <w:shd w:val="clear" w:color="auto" w:fill="FFFFFF"/>
        <w:spacing w:before="0" w:beforeAutospacing="0" w:after="0" w:afterAutospacing="0"/>
        <w:ind w:firstLine="375"/>
        <w:jc w:val="both"/>
        <w:rPr>
          <w:del w:id="1260" w:author="User" w:date="2024-06-13T09:12:00Z"/>
          <w:rFonts w:ascii="GHEA Grapalat" w:eastAsiaTheme="minorHAnsi" w:hAnsi="GHEA Grapalat" w:cstheme="minorBidi"/>
          <w:lang w:val="hy-AM"/>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61" w:author="User" w:date="2024-06-13T09:12:00Z"/>
          <w:rFonts w:ascii="GHEA Grapalat" w:eastAsiaTheme="minorHAnsi" w:hAnsi="GHEA Grapalat" w:cstheme="minorBidi"/>
        </w:rPr>
      </w:pPr>
    </w:p>
    <w:p w:rsidR="005B3A59" w:rsidRPr="00B138F3" w:rsidDel="007F466C" w:rsidRDefault="005B3A59" w:rsidP="005B3A59">
      <w:pPr>
        <w:pStyle w:val="NormalWeb"/>
        <w:shd w:val="clear" w:color="auto" w:fill="FFFFFF"/>
        <w:spacing w:before="0" w:beforeAutospacing="0" w:after="0" w:afterAutospacing="0"/>
        <w:ind w:firstLine="375"/>
        <w:jc w:val="both"/>
        <w:rPr>
          <w:del w:id="1262" w:author="User" w:date="2024-06-13T09:12:00Z"/>
          <w:rFonts w:ascii="GHEA Grapalat" w:eastAsiaTheme="minorHAnsi" w:hAnsi="GHEA Grapalat" w:cstheme="minorBidi"/>
        </w:rPr>
      </w:pPr>
    </w:p>
    <w:p w:rsidR="005B3A59" w:rsidRPr="00B138F3" w:rsidDel="007F466C" w:rsidRDefault="005B3A59" w:rsidP="005B3A59">
      <w:pPr>
        <w:pStyle w:val="NormalWeb"/>
        <w:shd w:val="clear" w:color="auto" w:fill="FFFFFF"/>
        <w:spacing w:before="0" w:beforeAutospacing="0" w:after="0" w:afterAutospacing="0"/>
        <w:ind w:firstLine="375"/>
        <w:rPr>
          <w:del w:id="1263" w:author="User" w:date="2024-06-13T09:12:00Z"/>
          <w:rFonts w:eastAsiaTheme="minorHAnsi" w:cstheme="minorBidi"/>
        </w:rPr>
      </w:pPr>
    </w:p>
    <w:p w:rsidR="005B3A59" w:rsidRPr="00B138F3" w:rsidDel="007F466C" w:rsidRDefault="005B3A59" w:rsidP="005B3A59">
      <w:pPr>
        <w:pStyle w:val="NormalWeb"/>
        <w:shd w:val="clear" w:color="auto" w:fill="FFFFFF"/>
        <w:spacing w:before="0" w:beforeAutospacing="0" w:after="0" w:afterAutospacing="0"/>
        <w:ind w:firstLine="375"/>
        <w:rPr>
          <w:del w:id="1264" w:author="User" w:date="2024-06-13T09:12:00Z"/>
          <w:rStyle w:val="Strong"/>
          <w:rFonts w:ascii="GHEA Grapalat" w:hAnsi="GHEA Grapalat"/>
          <w:b w:val="0"/>
          <w:bCs w:val="0"/>
          <w:sz w:val="20"/>
          <w:szCs w:val="20"/>
        </w:rPr>
      </w:pPr>
    </w:p>
    <w:p w:rsidR="001005B0" w:rsidRPr="00B138F3" w:rsidDel="007F466C" w:rsidRDefault="001005B0" w:rsidP="005B3A59">
      <w:pPr>
        <w:widowControl w:val="0"/>
        <w:spacing w:after="160"/>
        <w:ind w:left="567" w:right="565"/>
        <w:jc w:val="both"/>
        <w:rPr>
          <w:del w:id="1265" w:author="User" w:date="2024-06-13T09:12:00Z"/>
          <w:rFonts w:ascii="GHEA Grapalat" w:hAnsi="GHEA Grapalat"/>
        </w:rPr>
      </w:pPr>
    </w:p>
    <w:p w:rsidR="001005B0" w:rsidRPr="00B138F3" w:rsidDel="007F466C" w:rsidRDefault="001005B0" w:rsidP="00B46D58">
      <w:pPr>
        <w:widowControl w:val="0"/>
        <w:spacing w:after="160"/>
        <w:ind w:left="567" w:right="565"/>
        <w:jc w:val="center"/>
        <w:rPr>
          <w:del w:id="1266" w:author="User" w:date="2024-06-13T09:12:00Z"/>
          <w:rFonts w:ascii="GHEA Grapalat" w:hAnsi="GHEA Grapalat"/>
          <w:b/>
        </w:rPr>
      </w:pPr>
    </w:p>
    <w:p w:rsidR="001005B0" w:rsidRPr="00B138F3" w:rsidDel="007F466C" w:rsidRDefault="001005B0" w:rsidP="00B46D58">
      <w:pPr>
        <w:widowControl w:val="0"/>
        <w:spacing w:after="160"/>
        <w:ind w:left="567" w:right="565"/>
        <w:jc w:val="center"/>
        <w:rPr>
          <w:del w:id="1267" w:author="User" w:date="2024-06-13T09:12:00Z"/>
          <w:rFonts w:ascii="GHEA Grapalat" w:hAnsi="GHEA Grapalat"/>
          <w:b/>
        </w:rPr>
      </w:pPr>
    </w:p>
    <w:p w:rsidR="001005B0" w:rsidRPr="00B138F3" w:rsidDel="007F466C" w:rsidRDefault="001005B0" w:rsidP="00B46D58">
      <w:pPr>
        <w:widowControl w:val="0"/>
        <w:spacing w:after="160"/>
        <w:ind w:left="567" w:right="565"/>
        <w:jc w:val="center"/>
        <w:rPr>
          <w:del w:id="1268" w:author="User" w:date="2024-06-13T09:12:00Z"/>
          <w:rFonts w:ascii="GHEA Grapalat" w:hAnsi="GHEA Grapalat"/>
          <w:b/>
        </w:rPr>
      </w:pPr>
    </w:p>
    <w:p w:rsidR="001005B0" w:rsidRPr="00B138F3" w:rsidDel="007F466C" w:rsidRDefault="001005B0" w:rsidP="00B46D58">
      <w:pPr>
        <w:widowControl w:val="0"/>
        <w:spacing w:after="160"/>
        <w:ind w:left="567" w:right="565"/>
        <w:jc w:val="center"/>
        <w:rPr>
          <w:del w:id="1269" w:author="User" w:date="2024-06-13T09:12:00Z"/>
          <w:rFonts w:ascii="GHEA Grapalat" w:hAnsi="GHEA Grapalat"/>
          <w:b/>
        </w:rPr>
      </w:pPr>
    </w:p>
    <w:p w:rsidR="00FC10BB" w:rsidDel="007F466C" w:rsidRDefault="00FC10BB">
      <w:pPr>
        <w:rPr>
          <w:del w:id="1270" w:author="User" w:date="2024-06-13T09:12:00Z"/>
          <w:rFonts w:ascii="GHEA Grapalat" w:hAnsi="GHEA Grapalat"/>
          <w:i/>
        </w:rPr>
      </w:pPr>
      <w:del w:id="1271" w:author="User" w:date="2024-06-13T09:12:00Z">
        <w:r w:rsidDel="007F466C">
          <w:rPr>
            <w:rFonts w:ascii="GHEA Grapalat" w:hAnsi="GHEA Grapalat"/>
            <w:i/>
          </w:rPr>
          <w:br w:type="page"/>
        </w:r>
      </w:del>
    </w:p>
    <w:p w:rsidR="000A214C" w:rsidRPr="00B138F3" w:rsidRDefault="000A214C" w:rsidP="000A214C">
      <w:pPr>
        <w:widowControl w:val="0"/>
        <w:spacing w:after="160"/>
        <w:jc w:val="right"/>
        <w:rPr>
          <w:rFonts w:ascii="GHEA Grapalat" w:hAnsi="GHEA Grapalat" w:cs="GHEA Grapalat"/>
          <w:i/>
        </w:rPr>
      </w:pPr>
      <w:del w:id="1272" w:author="User" w:date="2024-06-13T09:12:00Z">
        <w:r w:rsidRPr="00B138F3" w:rsidDel="007F466C">
          <w:rPr>
            <w:rFonts w:ascii="GHEA Grapalat" w:hAnsi="GHEA Grapalat"/>
            <w:i/>
          </w:rPr>
          <w:delText xml:space="preserve">Приложение </w:delText>
        </w:r>
      </w:del>
      <w:r w:rsidRPr="00B138F3">
        <w:rPr>
          <w:rFonts w:ascii="GHEA Grapalat" w:hAnsi="GHEA Grapalat"/>
          <w:i/>
        </w:rPr>
        <w:t>№ 5.1</w:t>
      </w:r>
    </w:p>
    <w:p w:rsidR="007F466C" w:rsidRPr="00066E12" w:rsidRDefault="007F466C" w:rsidP="007F466C">
      <w:pPr>
        <w:widowControl w:val="0"/>
        <w:spacing w:after="160"/>
        <w:jc w:val="right"/>
        <w:rPr>
          <w:ins w:id="1273" w:author="User" w:date="2024-06-13T09:12:00Z"/>
          <w:rFonts w:ascii="GHEA Grapalat" w:hAnsi="GHEA Grapalat"/>
          <w:b/>
        </w:rPr>
      </w:pPr>
      <w:ins w:id="1274" w:author="User" w:date="2024-06-13T09:12:00Z">
        <w:r w:rsidRPr="00BF4E90">
          <w:rPr>
            <w:rFonts w:ascii="GHEA Grapalat" w:hAnsi="GHEA Grapalat"/>
            <w:b/>
          </w:rPr>
          <w:t xml:space="preserve">к Приглашению на </w:t>
        </w:r>
        <w:r>
          <w:rPr>
            <w:rFonts w:ascii="GHEA Grapalat" w:hAnsi="GHEA Grapalat"/>
            <w:b/>
          </w:rPr>
          <w:t>запро</w:t>
        </w:r>
        <w:r w:rsidRPr="00042482">
          <w:rPr>
            <w:rFonts w:ascii="GHEA Grapalat" w:hAnsi="GHEA Grapalat"/>
            <w:b/>
          </w:rPr>
          <w:t>с котировки</w:t>
        </w:r>
        <w:r w:rsidRPr="00042482">
          <w:rPr>
            <w:rFonts w:ascii="GHEA Grapalat" w:hAnsi="GHEA Grapalat"/>
            <w:b/>
          </w:rPr>
          <w:br/>
        </w:r>
        <w:r w:rsidRPr="00374F4A">
          <w:rPr>
            <w:rFonts w:ascii="GHEA Grapalat" w:hAnsi="GHEA Grapalat"/>
            <w:b/>
          </w:rPr>
          <w:t xml:space="preserve">под кодом </w:t>
        </w:r>
        <w:r>
          <w:rPr>
            <w:rFonts w:ascii="GHEA Grapalat" w:hAnsi="GHEA Grapalat"/>
            <w:b/>
          </w:rPr>
          <w:t>M1HD-GHAPDzB-</w:t>
        </w:r>
      </w:ins>
      <w:ins w:id="1275" w:author="User" w:date="2024-12-05T09:57:00Z">
        <w:r w:rsidR="004A27C0">
          <w:rPr>
            <w:rFonts w:ascii="GHEA Grapalat" w:hAnsi="GHEA Grapalat"/>
            <w:b/>
          </w:rPr>
          <w:t>25/01</w:t>
        </w:r>
      </w:ins>
    </w:p>
    <w:p w:rsidR="000A214C" w:rsidRPr="00B138F3" w:rsidDel="007F466C" w:rsidRDefault="000A214C" w:rsidP="000A214C">
      <w:pPr>
        <w:widowControl w:val="0"/>
        <w:spacing w:after="160"/>
        <w:jc w:val="right"/>
        <w:rPr>
          <w:del w:id="1276" w:author="User" w:date="2024-06-13T09:12:00Z"/>
          <w:rFonts w:ascii="GHEA Grapalat" w:hAnsi="GHEA Grapalat" w:cs="GHEA Grapalat"/>
          <w:i/>
        </w:rPr>
      </w:pPr>
      <w:del w:id="1277" w:author="User" w:date="2024-06-13T09:12:00Z">
        <w:r w:rsidRPr="00B138F3" w:rsidDel="007F466C">
          <w:rPr>
            <w:rFonts w:ascii="GHEA Grapalat" w:hAnsi="GHEA Grapalat"/>
            <w:i/>
          </w:rPr>
          <w:delText xml:space="preserve">к Приглашению на </w:delText>
        </w:r>
        <w:r w:rsidR="008B1233" w:rsidRPr="00B138F3" w:rsidDel="007F466C">
          <w:rPr>
            <w:rFonts w:ascii="GHEA Grapalat" w:hAnsi="GHEA Grapalat"/>
            <w:i/>
          </w:rPr>
          <w:delText>открытый конкурс</w:delText>
        </w:r>
        <w:r w:rsidRPr="00B138F3" w:rsidDel="007F466C">
          <w:rPr>
            <w:rFonts w:ascii="GHEA Grapalat" w:hAnsi="GHEA Grapalat"/>
            <w:i/>
          </w:rPr>
          <w:br/>
          <w:delText>под кодом "---BMAPDzB---/---"</w:delText>
        </w:r>
        <w:r w:rsidRPr="00B138F3" w:rsidDel="007F466C">
          <w:rPr>
            <w:rStyle w:val="FootnoteReference"/>
            <w:rFonts w:ascii="GHEA Grapalat" w:hAnsi="GHEA Grapalat"/>
            <w:i/>
          </w:rPr>
          <w:footnoteReference w:customMarkFollows="1" w:id="25"/>
          <w:delText>*</w:delText>
        </w:r>
      </w:del>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pPr>
              <w:widowControl w:val="0"/>
              <w:spacing w:after="160"/>
              <w:rPr>
                <w:rFonts w:ascii="GHEA Grapalat" w:hAnsi="GHEA Grapalat" w:cs="GHEA Grapalat"/>
                <w:b/>
                <w:lang w:val="en-US"/>
              </w:rPr>
            </w:pPr>
            <w:r w:rsidRPr="00B138F3">
              <w:rPr>
                <w:rFonts w:ascii="GHEA Grapalat" w:hAnsi="GHEA Grapalat"/>
              </w:rPr>
              <w:t xml:space="preserve">г. </w:t>
            </w:r>
            <w:del w:id="1281" w:author="User" w:date="2024-06-13T09:12:00Z">
              <w:r w:rsidRPr="00B138F3" w:rsidDel="007F466C">
                <w:rPr>
                  <w:rFonts w:ascii="GHEA Grapalat" w:hAnsi="GHEA Grapalat"/>
                </w:rPr>
                <w:delText>Ереван</w:delText>
              </w:r>
            </w:del>
            <w:ins w:id="1282" w:author="User" w:date="2024-06-13T09:12:00Z">
              <w:r w:rsidR="007F466C">
                <w:rPr>
                  <w:rFonts w:ascii="GHEA Grapalat" w:hAnsi="GHEA Grapalat"/>
                </w:rPr>
                <w:t>Масис</w:t>
              </w:r>
            </w:ins>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7F466C" w:rsidRPr="0096414C" w:rsidRDefault="007F466C" w:rsidP="007F466C">
      <w:pPr>
        <w:widowControl w:val="0"/>
        <w:ind w:firstLine="567"/>
        <w:jc w:val="both"/>
        <w:rPr>
          <w:ins w:id="1283" w:author="User" w:date="2024-06-13T09:13:00Z"/>
          <w:rFonts w:ascii="GHEA Grapalat" w:hAnsi="GHEA Grapalat" w:cs="GHEA Grapalat"/>
          <w:spacing w:val="-6"/>
        </w:rPr>
      </w:pPr>
      <w:ins w:id="1284" w:author="User" w:date="2024-06-13T09:13:00Z">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Pr="0033354F">
          <w:rPr>
            <w:rFonts w:ascii="Sylfaen" w:hAnsi="Sylfaen"/>
            <w:i/>
            <w:lang w:val="af-ZA"/>
          </w:rPr>
          <w:t>«ОШ  N 1</w:t>
        </w:r>
        <w:r>
          <w:rPr>
            <w:rFonts w:ascii="Sylfaen" w:hAnsi="Sylfaen"/>
            <w:i/>
            <w:lang w:val="af-ZA"/>
          </w:rPr>
          <w:t xml:space="preserve"> </w:t>
        </w:r>
        <w:r w:rsidRPr="0033354F">
          <w:rPr>
            <w:rFonts w:ascii="Sylfaen" w:hAnsi="Sylfaen"/>
            <w:i/>
            <w:lang w:val="af-ZA"/>
          </w:rPr>
          <w:t xml:space="preserve"> им. М. Маштоца  г. </w:t>
        </w:r>
        <w:r>
          <w:rPr>
            <w:rFonts w:ascii="Sylfaen" w:hAnsi="Sylfaen"/>
            <w:i/>
            <w:lang w:val="af-ZA"/>
          </w:rPr>
          <w:t xml:space="preserve"> </w:t>
        </w:r>
        <w:r w:rsidRPr="0033354F">
          <w:rPr>
            <w:rFonts w:ascii="Sylfaen" w:hAnsi="Sylfaen"/>
            <w:i/>
            <w:lang w:val="af-ZA"/>
          </w:rPr>
          <w:t xml:space="preserve">Масиса </w:t>
        </w:r>
        <w:r>
          <w:rPr>
            <w:rFonts w:ascii="Sylfaen" w:hAnsi="Sylfaen"/>
            <w:i/>
            <w:lang w:val="af-ZA"/>
          </w:rPr>
          <w:t xml:space="preserve"> </w:t>
        </w:r>
        <w:r w:rsidRPr="0033354F">
          <w:rPr>
            <w:rFonts w:ascii="Sylfaen" w:hAnsi="Sylfaen"/>
            <w:i/>
            <w:lang w:val="af-ZA"/>
          </w:rPr>
          <w:t xml:space="preserve">Араратской </w:t>
        </w:r>
        <w:r>
          <w:rPr>
            <w:rFonts w:ascii="Sylfaen" w:hAnsi="Sylfaen"/>
            <w:i/>
            <w:lang w:val="af-ZA"/>
          </w:rPr>
          <w:t xml:space="preserve"> </w:t>
        </w:r>
        <w:r w:rsidRPr="0033354F">
          <w:rPr>
            <w:rFonts w:ascii="Sylfaen" w:hAnsi="Sylfaen"/>
            <w:i/>
            <w:lang w:val="af-ZA"/>
          </w:rPr>
          <w:t xml:space="preserve">области РА» </w:t>
        </w:r>
        <w:r w:rsidRPr="0033354F">
          <w:rPr>
            <w:rFonts w:ascii="Sylfaen" w:hAnsi="Sylfaen" w:cs="Arial"/>
            <w:i/>
            <w:lang w:val="af-ZA"/>
          </w:rPr>
          <w:t>ГНО</w:t>
        </w:r>
        <w:r>
          <w:rPr>
            <w:rFonts w:ascii="Sylfaen" w:hAnsi="Sylfaen" w:cs="Arial"/>
            <w:i/>
            <w:lang w:val="af-ZA"/>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Pr>
            <w:rFonts w:ascii="GHEA Grapalat" w:hAnsi="GHEA Grapalat"/>
          </w:rPr>
          <w:t>M1HD-GHAPDzB-</w:t>
        </w:r>
      </w:ins>
      <w:ins w:id="1285" w:author="User" w:date="2024-12-05T09:57:00Z">
        <w:r w:rsidR="004A27C0">
          <w:rPr>
            <w:rFonts w:ascii="GHEA Grapalat" w:hAnsi="GHEA Grapalat"/>
          </w:rPr>
          <w:t>25/01</w:t>
        </w:r>
      </w:ins>
      <w:ins w:id="1286" w:author="User" w:date="2024-06-13T09:13:00Z">
        <w:r w:rsidRPr="00B138F3">
          <w:rPr>
            <w:rFonts w:ascii="GHEA Grapalat" w:hAnsi="GHEA Grapalat"/>
          </w:rPr>
          <w:t>.</w:t>
        </w:r>
      </w:ins>
    </w:p>
    <w:p w:rsidR="000A214C" w:rsidRPr="00B138F3" w:rsidDel="007F466C" w:rsidRDefault="000A214C" w:rsidP="000A214C">
      <w:pPr>
        <w:widowControl w:val="0"/>
        <w:tabs>
          <w:tab w:val="left" w:pos="567"/>
        </w:tabs>
        <w:jc w:val="both"/>
        <w:rPr>
          <w:del w:id="1287" w:author="User" w:date="2024-06-13T09:13:00Z"/>
          <w:rFonts w:ascii="GHEA Grapalat" w:hAnsi="GHEA Grapalat" w:cs="GHEA Grapalat"/>
          <w:spacing w:val="-6"/>
        </w:rPr>
      </w:pPr>
      <w:del w:id="1288" w:author="User" w:date="2024-06-13T09:13:00Z">
        <w:r w:rsidRPr="00B138F3" w:rsidDel="007F466C">
          <w:rPr>
            <w:rFonts w:ascii="GHEA Grapalat" w:hAnsi="GHEA Grapalat"/>
          </w:rPr>
          <w:delText>1</w:delText>
        </w:r>
        <w:r w:rsidRPr="00B138F3" w:rsidDel="007F466C">
          <w:rPr>
            <w:rFonts w:ascii="GHEA Grapalat" w:hAnsi="GHEA Grapalat"/>
            <w:spacing w:val="-6"/>
          </w:rPr>
          <w:delText>.1.</w:delText>
        </w:r>
        <w:r w:rsidRPr="00B138F3" w:rsidDel="007F466C">
          <w:rPr>
            <w:rFonts w:ascii="GHEA Grapalat" w:hAnsi="GHEA Grapalat"/>
            <w:spacing w:val="-6"/>
          </w:rPr>
          <w:tab/>
          <w:delText xml:space="preserve">Компания участвует в организованной ___________________ *(далее — Заказчик) </w:delText>
        </w:r>
      </w:del>
    </w:p>
    <w:p w:rsidR="000A214C" w:rsidRPr="00B138F3" w:rsidDel="007F466C" w:rsidRDefault="000A214C" w:rsidP="000A214C">
      <w:pPr>
        <w:widowControl w:val="0"/>
        <w:tabs>
          <w:tab w:val="left" w:pos="284"/>
        </w:tabs>
        <w:spacing w:after="160"/>
        <w:ind w:left="5245"/>
        <w:jc w:val="both"/>
        <w:rPr>
          <w:del w:id="1289" w:author="User" w:date="2024-06-13T09:13:00Z"/>
          <w:rFonts w:ascii="GHEA Grapalat" w:hAnsi="GHEA Grapalat" w:cs="GHEA Grapalat"/>
        </w:rPr>
      </w:pPr>
      <w:del w:id="1290" w:author="User" w:date="2024-06-13T09:13:00Z">
        <w:r w:rsidRPr="00B138F3" w:rsidDel="007F466C">
          <w:rPr>
            <w:rFonts w:ascii="GHEA Grapalat" w:hAnsi="GHEA Grapalat"/>
            <w:vertAlign w:val="superscript"/>
          </w:rPr>
          <w:delText>наименование заказчика</w:delText>
        </w:r>
      </w:del>
    </w:p>
    <w:p w:rsidR="000A214C" w:rsidRPr="00B138F3" w:rsidDel="007F466C" w:rsidRDefault="000A214C" w:rsidP="000A214C">
      <w:pPr>
        <w:widowControl w:val="0"/>
        <w:jc w:val="both"/>
        <w:rPr>
          <w:del w:id="1291" w:author="User" w:date="2024-06-13T09:13:00Z"/>
          <w:rFonts w:ascii="GHEA Grapalat" w:hAnsi="GHEA Grapalat" w:cs="GHEA Grapalat"/>
        </w:rPr>
      </w:pPr>
      <w:del w:id="1292" w:author="User" w:date="2024-06-13T09:13:00Z">
        <w:r w:rsidRPr="00B138F3" w:rsidDel="007F466C">
          <w:rPr>
            <w:rFonts w:ascii="GHEA Grapalat" w:hAnsi="GHEA Grapalat"/>
          </w:rPr>
          <w:delText>процедуре закупок под кодом ____________________________________________ *.</w:delText>
        </w:r>
      </w:del>
    </w:p>
    <w:p w:rsidR="000A214C" w:rsidRPr="00B138F3" w:rsidDel="007F466C" w:rsidRDefault="000A214C" w:rsidP="000A214C">
      <w:pPr>
        <w:widowControl w:val="0"/>
        <w:spacing w:after="160"/>
        <w:ind w:left="5245"/>
        <w:jc w:val="both"/>
        <w:rPr>
          <w:del w:id="1293" w:author="User" w:date="2024-06-13T09:13:00Z"/>
          <w:rFonts w:ascii="GHEA Grapalat" w:hAnsi="GHEA Grapalat" w:cs="GHEA Grapalat"/>
        </w:rPr>
      </w:pPr>
      <w:del w:id="1294" w:author="User" w:date="2024-06-13T09:13:00Z">
        <w:r w:rsidRPr="00B138F3" w:rsidDel="007F466C">
          <w:rPr>
            <w:rFonts w:ascii="GHEA Grapalat" w:hAnsi="GHEA Grapalat"/>
            <w:vertAlign w:val="superscript"/>
          </w:rPr>
          <w:delText>код процедуры</w:delText>
        </w:r>
      </w:del>
    </w:p>
    <w:p w:rsidR="000A214C" w:rsidRPr="00B138F3" w:rsidDel="007F466C" w:rsidRDefault="000A214C" w:rsidP="000A214C">
      <w:pPr>
        <w:rPr>
          <w:del w:id="1295" w:author="User" w:date="2024-06-13T09:13:00Z"/>
          <w:rFonts w:ascii="GHEA Grapalat" w:hAnsi="GHEA Grapalat"/>
        </w:rPr>
      </w:pPr>
      <w:del w:id="1296" w:author="User" w:date="2024-06-13T09:13:00Z">
        <w:r w:rsidRPr="00B138F3" w:rsidDel="007F466C">
          <w:rPr>
            <w:rFonts w:ascii="GHEA Grapalat" w:hAnsi="GHEA Grapalat"/>
          </w:rPr>
          <w:br w:type="page"/>
        </w:r>
      </w:del>
    </w:p>
    <w:p w:rsidR="000A214C" w:rsidRPr="00B138F3" w:rsidRDefault="000A214C">
      <w:pPr>
        <w:rPr>
          <w:rFonts w:ascii="GHEA Grapalat" w:hAnsi="GHEA Grapalat" w:cs="GHEA Grapalat"/>
        </w:rPr>
        <w:pPrChange w:id="1297" w:author="User" w:date="2024-06-13T09:13:00Z">
          <w:pPr>
            <w:widowControl w:val="0"/>
            <w:tabs>
              <w:tab w:val="left" w:pos="1134"/>
            </w:tabs>
            <w:spacing w:after="160"/>
            <w:ind w:firstLine="567"/>
            <w:jc w:val="both"/>
          </w:pPr>
        </w:pPrChange>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3C4F35" w:rsidRPr="00B253E1" w:rsidRDefault="000A214C" w:rsidP="003C4F35">
      <w:pPr>
        <w:widowControl w:val="0"/>
        <w:tabs>
          <w:tab w:val="left" w:pos="1134"/>
        </w:tabs>
        <w:spacing w:after="160"/>
        <w:ind w:firstLine="567"/>
        <w:jc w:val="both"/>
        <w:rPr>
          <w:moveTo w:id="1298" w:author="User" w:date="2024-06-13T09:15:00Z"/>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двадцатого</w:t>
      </w:r>
      <w:ins w:id="1299" w:author="User" w:date="2024-06-13T09:15:00Z">
        <w:r w:rsidR="003C4F35" w:rsidRPr="003C4F35">
          <w:rPr>
            <w:rFonts w:ascii="GHEA Grapalat" w:hAnsi="GHEA Grapalat"/>
          </w:rPr>
          <w:t xml:space="preserve"> </w:t>
        </w:r>
      </w:ins>
      <w:moveToRangeStart w:id="1300" w:author="User" w:date="2024-06-13T09:15:00Z" w:name="move169162529"/>
      <w:moveTo w:id="1301" w:author="User" w:date="2024-06-13T09:15:00Z">
        <w:r w:rsidR="003C4F35" w:rsidRPr="00677822">
          <w:rPr>
            <w:rFonts w:ascii="GHEA Grapalat" w:hAnsi="GHEA Grapalat"/>
          </w:rPr>
          <w:t>рабочего дня, следующего за последним днем полного выполнения взятых Компанией по заключаемому договору обязательств, включительно.</w:t>
        </w:r>
      </w:moveTo>
    </w:p>
    <w:p w:rsidR="003C4F35" w:rsidRPr="00B138F3" w:rsidRDefault="003C4F35" w:rsidP="003C4F35">
      <w:pPr>
        <w:widowControl w:val="0"/>
        <w:tabs>
          <w:tab w:val="left" w:pos="1134"/>
        </w:tabs>
        <w:spacing w:after="160"/>
        <w:ind w:firstLine="567"/>
        <w:jc w:val="both"/>
        <w:rPr>
          <w:moveTo w:id="1302" w:author="User" w:date="2024-06-13T09:15:00Z"/>
          <w:rFonts w:ascii="GHEA Grapalat" w:hAnsi="GHEA Grapalat" w:cs="GHEA Grapalat"/>
        </w:rPr>
      </w:pPr>
      <w:moveTo w:id="1303" w:author="User" w:date="2024-06-13T09:15:00Z">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moveTo>
    </w:p>
    <w:p w:rsidR="003C4F35" w:rsidRPr="00B138F3" w:rsidRDefault="003C4F35" w:rsidP="003C4F35">
      <w:pPr>
        <w:widowControl w:val="0"/>
        <w:tabs>
          <w:tab w:val="left" w:pos="1134"/>
        </w:tabs>
        <w:spacing w:after="160"/>
        <w:ind w:firstLine="567"/>
        <w:jc w:val="both"/>
        <w:rPr>
          <w:moveTo w:id="1304" w:author="User" w:date="2024-06-13T09:15:00Z"/>
          <w:rFonts w:ascii="GHEA Grapalat" w:hAnsi="GHEA Grapalat" w:cs="GHEA Grapalat"/>
        </w:rPr>
      </w:pPr>
      <w:moveTo w:id="1305" w:author="User" w:date="2024-06-13T09:15:00Z">
        <w:r w:rsidRPr="00B138F3">
          <w:rPr>
            <w:rFonts w:ascii="GHEA Grapalat" w:hAnsi="GHEA Grapalat"/>
          </w:rPr>
          <w:t>2.2.1.</w:t>
        </w:r>
        <w:r w:rsidRPr="00B138F3">
          <w:rPr>
            <w:rFonts w:ascii="GHEA Grapalat" w:hAnsi="GHEA Grapalat"/>
          </w:rPr>
          <w:tab/>
          <w:t xml:space="preserve">Заказчик подтверждает, что Компания допустила нарушение </w:t>
        </w:r>
        <w:r w:rsidRPr="00B138F3">
          <w:rPr>
            <w:rFonts w:ascii="GHEA Grapalat" w:hAnsi="GHEA Grapalat"/>
          </w:rPr>
          <w:lastRenderedPageBreak/>
          <w:t>договорных обязательств, а</w:t>
        </w:r>
      </w:moveTo>
    </w:p>
    <w:p w:rsidR="00C8232D" w:rsidRDefault="003C4F35" w:rsidP="00C8232D">
      <w:pPr>
        <w:widowControl w:val="0"/>
        <w:tabs>
          <w:tab w:val="left" w:pos="1134"/>
        </w:tabs>
        <w:spacing w:after="160"/>
        <w:ind w:firstLine="567"/>
        <w:jc w:val="both"/>
        <w:rPr>
          <w:ins w:id="1306" w:author="User" w:date="2024-06-14T09:38:00Z"/>
          <w:rFonts w:ascii="GHEA Grapalat" w:hAnsi="GHEA Grapalat"/>
        </w:rPr>
      </w:pPr>
      <w:moveTo w:id="1307" w:author="User" w:date="2024-06-13T09:15:00Z">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w:t>
        </w:r>
      </w:moveTo>
      <w:ins w:id="1308" w:author="User" w:date="2024-06-14T09:38:00Z">
        <w:r w:rsidR="00C8232D" w:rsidRPr="00C8232D">
          <w:rPr>
            <w:rFonts w:ascii="GHEA Grapalat" w:hAnsi="GHEA Grapalat"/>
          </w:rPr>
          <w:t xml:space="preserve"> </w:t>
        </w:r>
        <w:r w:rsidR="00C8232D" w:rsidRPr="00B138F3">
          <w:rPr>
            <w:rFonts w:ascii="GHEA Grapalat" w:hAnsi="GHEA Grapalat"/>
          </w:rPr>
          <w:t xml:space="preserve">прилагаемое Требование надлежащим образом подписаны уполномоченным </w:t>
        </w:r>
      </w:ins>
    </w:p>
    <w:p w:rsidR="00C8232D" w:rsidRPr="00B138F3" w:rsidDel="00A13215" w:rsidRDefault="00C8232D" w:rsidP="00C8232D">
      <w:pPr>
        <w:widowControl w:val="0"/>
        <w:tabs>
          <w:tab w:val="left" w:pos="1134"/>
        </w:tabs>
        <w:spacing w:after="160"/>
        <w:ind w:firstLine="567"/>
        <w:jc w:val="both"/>
        <w:rPr>
          <w:ins w:id="1309" w:author="User" w:date="2024-06-14T09:38:00Z"/>
          <w:rFonts w:ascii="GHEA Grapalat" w:hAnsi="GHEA Grapalat" w:cs="GHEA Grapalat"/>
        </w:rPr>
      </w:pPr>
      <w:ins w:id="1310" w:author="User" w:date="2024-06-14T09:38:00Z">
        <w:r w:rsidRPr="00B138F3">
          <w:rPr>
            <w:rFonts w:ascii="GHEA Grapalat" w:hAnsi="GHEA Grapalat"/>
          </w:rPr>
          <w:t>Компанией лицом.</w:t>
        </w:r>
      </w:ins>
    </w:p>
    <w:p w:rsidR="00C8232D" w:rsidRPr="00B138F3" w:rsidRDefault="00C8232D" w:rsidP="00C8232D">
      <w:pPr>
        <w:widowControl w:val="0"/>
        <w:tabs>
          <w:tab w:val="left" w:pos="1134"/>
        </w:tabs>
        <w:spacing w:after="160"/>
        <w:ind w:firstLine="567"/>
        <w:jc w:val="both"/>
        <w:rPr>
          <w:ins w:id="1311" w:author="User" w:date="2024-06-14T09:38:00Z"/>
          <w:rFonts w:ascii="GHEA Grapalat" w:hAnsi="GHEA Grapalat"/>
        </w:rPr>
      </w:pPr>
      <w:ins w:id="1312" w:author="User" w:date="2024-06-14T09:38:00Z">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ins>
    </w:p>
    <w:p w:rsidR="00C8232D" w:rsidRPr="00B138F3" w:rsidRDefault="00C8232D" w:rsidP="00C8232D">
      <w:pPr>
        <w:widowControl w:val="0"/>
        <w:spacing w:after="160"/>
        <w:ind w:firstLine="567"/>
        <w:jc w:val="center"/>
        <w:rPr>
          <w:ins w:id="1313" w:author="User" w:date="2024-06-14T09:38:00Z"/>
          <w:rFonts w:ascii="GHEA Grapalat" w:hAnsi="GHEA Grapalat"/>
          <w:b/>
        </w:rPr>
      </w:pPr>
      <w:ins w:id="1314" w:author="User" w:date="2024-06-14T09:38:00Z">
        <w:r w:rsidRPr="00B138F3">
          <w:rPr>
            <w:rFonts w:ascii="GHEA Grapalat" w:hAnsi="GHEA Grapalat"/>
            <w:b/>
          </w:rPr>
          <w:t>3. Адрес, банковские реквизиты Компании</w:t>
        </w:r>
      </w:ins>
    </w:p>
    <w:p w:rsidR="00C8232D" w:rsidRPr="00B138F3" w:rsidRDefault="00C8232D" w:rsidP="00C8232D">
      <w:pPr>
        <w:widowControl w:val="0"/>
        <w:jc w:val="both"/>
        <w:rPr>
          <w:ins w:id="1315" w:author="User" w:date="2024-06-14T09:38:00Z"/>
          <w:rFonts w:ascii="GHEA Grapalat" w:hAnsi="GHEA Grapalat"/>
        </w:rPr>
      </w:pPr>
      <w:ins w:id="1316" w:author="User" w:date="2024-06-14T09:38:00Z">
        <w:r w:rsidRPr="00B138F3">
          <w:rPr>
            <w:rFonts w:ascii="GHEA Grapalat" w:hAnsi="GHEA Grapalat"/>
          </w:rPr>
          <w:t>_______________________________________</w:t>
        </w:r>
      </w:ins>
    </w:p>
    <w:p w:rsidR="00C8232D" w:rsidRPr="00B138F3" w:rsidRDefault="00C8232D" w:rsidP="00C8232D">
      <w:pPr>
        <w:widowControl w:val="0"/>
        <w:spacing w:after="160"/>
        <w:ind w:right="4250"/>
        <w:jc w:val="center"/>
        <w:rPr>
          <w:ins w:id="1317" w:author="User" w:date="2024-06-14T09:38:00Z"/>
          <w:rFonts w:ascii="GHEA Grapalat" w:hAnsi="GHEA Grapalat"/>
          <w:vertAlign w:val="superscript"/>
        </w:rPr>
      </w:pPr>
      <w:ins w:id="1318" w:author="User" w:date="2024-06-14T09:38:00Z">
        <w:r w:rsidRPr="00B138F3">
          <w:rPr>
            <w:rFonts w:ascii="GHEA Grapalat" w:hAnsi="GHEA Grapalat"/>
            <w:vertAlign w:val="superscript"/>
          </w:rPr>
          <w:t>наименование компании</w:t>
        </w:r>
      </w:ins>
    </w:p>
    <w:p w:rsidR="00C8232D" w:rsidRPr="00B138F3" w:rsidRDefault="00C8232D" w:rsidP="00C8232D">
      <w:pPr>
        <w:widowControl w:val="0"/>
        <w:jc w:val="both"/>
        <w:rPr>
          <w:ins w:id="1319" w:author="User" w:date="2024-06-14T09:38:00Z"/>
          <w:rFonts w:ascii="GHEA Grapalat" w:hAnsi="GHEA Grapalat"/>
        </w:rPr>
      </w:pPr>
      <w:ins w:id="1320" w:author="User" w:date="2024-06-14T09:38:00Z">
        <w:r w:rsidRPr="00B138F3">
          <w:rPr>
            <w:rFonts w:ascii="GHEA Grapalat" w:hAnsi="GHEA Grapalat"/>
          </w:rPr>
          <w:t>_______________________________________</w:t>
        </w:r>
      </w:ins>
    </w:p>
    <w:p w:rsidR="00C8232D" w:rsidRPr="00B138F3" w:rsidRDefault="00C8232D" w:rsidP="00C8232D">
      <w:pPr>
        <w:widowControl w:val="0"/>
        <w:spacing w:after="160"/>
        <w:ind w:right="4250"/>
        <w:jc w:val="center"/>
        <w:rPr>
          <w:ins w:id="1321" w:author="User" w:date="2024-06-14T09:38:00Z"/>
          <w:rFonts w:ascii="GHEA Grapalat" w:hAnsi="GHEA Grapalat"/>
          <w:vertAlign w:val="superscript"/>
        </w:rPr>
      </w:pPr>
      <w:ins w:id="1322" w:author="User" w:date="2024-06-14T09:38:00Z">
        <w:r w:rsidRPr="00B138F3">
          <w:rPr>
            <w:rFonts w:ascii="GHEA Grapalat" w:hAnsi="GHEA Grapalat"/>
            <w:vertAlign w:val="superscript"/>
          </w:rPr>
          <w:t>адрес компании</w:t>
        </w:r>
      </w:ins>
    </w:p>
    <w:p w:rsidR="00C8232D" w:rsidRPr="00B138F3" w:rsidRDefault="00C8232D" w:rsidP="00C8232D">
      <w:pPr>
        <w:widowControl w:val="0"/>
        <w:jc w:val="both"/>
        <w:rPr>
          <w:ins w:id="1323" w:author="User" w:date="2024-06-14T09:38:00Z"/>
          <w:rFonts w:ascii="GHEA Grapalat" w:hAnsi="GHEA Grapalat"/>
        </w:rPr>
      </w:pPr>
      <w:ins w:id="1324" w:author="User" w:date="2024-06-14T09:38:00Z">
        <w:r w:rsidRPr="00B138F3">
          <w:rPr>
            <w:rFonts w:ascii="GHEA Grapalat" w:hAnsi="GHEA Grapalat"/>
          </w:rPr>
          <w:t>_______________________________________</w:t>
        </w:r>
      </w:ins>
    </w:p>
    <w:p w:rsidR="00C8232D" w:rsidRPr="00B138F3" w:rsidRDefault="00C8232D" w:rsidP="00C8232D">
      <w:pPr>
        <w:widowControl w:val="0"/>
        <w:spacing w:after="160"/>
        <w:ind w:right="4250"/>
        <w:jc w:val="center"/>
        <w:rPr>
          <w:ins w:id="1325" w:author="User" w:date="2024-06-14T09:38:00Z"/>
          <w:rFonts w:ascii="GHEA Grapalat" w:hAnsi="GHEA Grapalat"/>
          <w:vertAlign w:val="superscript"/>
        </w:rPr>
      </w:pPr>
      <w:ins w:id="1326" w:author="User" w:date="2024-06-14T09:38:00Z">
        <w:r w:rsidRPr="00B138F3">
          <w:rPr>
            <w:rFonts w:ascii="GHEA Grapalat" w:hAnsi="GHEA Grapalat"/>
            <w:vertAlign w:val="superscript"/>
          </w:rPr>
          <w:t>наименование обслуживающего компанию банка</w:t>
        </w:r>
      </w:ins>
    </w:p>
    <w:p w:rsidR="00C8232D" w:rsidRPr="00B138F3" w:rsidRDefault="00C8232D" w:rsidP="00C8232D">
      <w:pPr>
        <w:widowControl w:val="0"/>
        <w:jc w:val="both"/>
        <w:rPr>
          <w:ins w:id="1327" w:author="User" w:date="2024-06-14T09:38:00Z"/>
          <w:rFonts w:ascii="GHEA Grapalat" w:hAnsi="GHEA Grapalat"/>
        </w:rPr>
      </w:pPr>
      <w:ins w:id="1328" w:author="User" w:date="2024-06-14T09:38:00Z">
        <w:r w:rsidRPr="00B138F3">
          <w:rPr>
            <w:rFonts w:ascii="GHEA Grapalat" w:hAnsi="GHEA Grapalat"/>
          </w:rPr>
          <w:t>_______________________________________</w:t>
        </w:r>
      </w:ins>
    </w:p>
    <w:p w:rsidR="00C8232D" w:rsidRPr="00B138F3" w:rsidRDefault="00C8232D" w:rsidP="00C8232D">
      <w:pPr>
        <w:widowControl w:val="0"/>
        <w:spacing w:after="160"/>
        <w:ind w:right="4250"/>
        <w:jc w:val="center"/>
        <w:rPr>
          <w:ins w:id="1329" w:author="User" w:date="2024-06-14T09:38:00Z"/>
          <w:rFonts w:ascii="GHEA Grapalat" w:hAnsi="GHEA Grapalat"/>
          <w:vertAlign w:val="superscript"/>
        </w:rPr>
      </w:pPr>
      <w:ins w:id="1330" w:author="User" w:date="2024-06-14T09:38:00Z">
        <w:r w:rsidRPr="00B138F3">
          <w:rPr>
            <w:rFonts w:ascii="GHEA Grapalat" w:hAnsi="GHEA Grapalat"/>
            <w:vertAlign w:val="superscript"/>
          </w:rPr>
          <w:t>номер банковского счета компании</w:t>
        </w:r>
      </w:ins>
    </w:p>
    <w:p w:rsidR="00C8232D" w:rsidRPr="00B138F3" w:rsidRDefault="00C8232D" w:rsidP="00C8232D">
      <w:pPr>
        <w:widowControl w:val="0"/>
        <w:jc w:val="both"/>
        <w:rPr>
          <w:ins w:id="1331" w:author="User" w:date="2024-06-14T09:38:00Z"/>
          <w:rFonts w:ascii="GHEA Grapalat" w:hAnsi="GHEA Grapalat"/>
        </w:rPr>
      </w:pPr>
      <w:ins w:id="1332" w:author="User" w:date="2024-06-14T09:38:00Z">
        <w:r w:rsidRPr="00B138F3">
          <w:rPr>
            <w:rFonts w:ascii="GHEA Grapalat" w:hAnsi="GHEA Grapalat"/>
          </w:rPr>
          <w:t>_______________________________________</w:t>
        </w:r>
      </w:ins>
    </w:p>
    <w:p w:rsidR="00C8232D" w:rsidRPr="00B138F3" w:rsidRDefault="00C8232D" w:rsidP="00C8232D">
      <w:pPr>
        <w:widowControl w:val="0"/>
        <w:spacing w:after="160"/>
        <w:ind w:right="4250"/>
        <w:jc w:val="center"/>
        <w:rPr>
          <w:ins w:id="1333" w:author="User" w:date="2024-06-14T09:38:00Z"/>
          <w:rFonts w:ascii="GHEA Grapalat" w:hAnsi="GHEA Grapalat"/>
          <w:vertAlign w:val="superscript"/>
        </w:rPr>
      </w:pPr>
      <w:ins w:id="1334" w:author="User" w:date="2024-06-14T09:38:00Z">
        <w:r w:rsidRPr="00B138F3">
          <w:rPr>
            <w:rFonts w:ascii="GHEA Grapalat" w:hAnsi="GHEA Grapalat"/>
            <w:vertAlign w:val="superscript"/>
          </w:rPr>
          <w:t>учетный номер налогоплательщика компании</w:t>
        </w:r>
      </w:ins>
    </w:p>
    <w:p w:rsidR="00C8232D" w:rsidRPr="00B138F3" w:rsidRDefault="00C8232D" w:rsidP="00C8232D">
      <w:pPr>
        <w:widowControl w:val="0"/>
        <w:jc w:val="both"/>
        <w:rPr>
          <w:ins w:id="1335" w:author="User" w:date="2024-06-14T09:38:00Z"/>
          <w:rFonts w:ascii="GHEA Grapalat" w:hAnsi="GHEA Grapalat"/>
        </w:rPr>
      </w:pPr>
      <w:ins w:id="1336" w:author="User" w:date="2024-06-14T09:38:00Z">
        <w:r w:rsidRPr="00B138F3">
          <w:rPr>
            <w:rFonts w:ascii="GHEA Grapalat" w:hAnsi="GHEA Grapalat"/>
          </w:rPr>
          <w:t>_______________________________________</w:t>
        </w:r>
      </w:ins>
    </w:p>
    <w:p w:rsidR="00C8232D" w:rsidRPr="00B138F3" w:rsidRDefault="00C8232D" w:rsidP="00C8232D">
      <w:pPr>
        <w:widowControl w:val="0"/>
        <w:spacing w:after="160"/>
        <w:ind w:right="4250"/>
        <w:jc w:val="center"/>
        <w:rPr>
          <w:ins w:id="1337" w:author="User" w:date="2024-06-14T09:38:00Z"/>
          <w:rFonts w:ascii="GHEA Grapalat" w:hAnsi="GHEA Grapalat"/>
        </w:rPr>
      </w:pPr>
      <w:ins w:id="1338" w:author="User" w:date="2024-06-14T09:38:00Z">
        <w:r w:rsidRPr="00B138F3">
          <w:rPr>
            <w:rFonts w:ascii="GHEA Grapalat" w:hAnsi="GHEA Grapalat"/>
            <w:vertAlign w:val="superscript"/>
          </w:rPr>
          <w:t>имя, фамилия и подпись директора компании</w:t>
        </w:r>
      </w:ins>
    </w:p>
    <w:p w:rsidR="00C8232D" w:rsidRPr="00B138F3" w:rsidRDefault="00C8232D" w:rsidP="00C8232D">
      <w:pPr>
        <w:widowControl w:val="0"/>
        <w:spacing w:after="160"/>
        <w:rPr>
          <w:ins w:id="1339" w:author="User" w:date="2024-06-14T09:38:00Z"/>
          <w:rFonts w:ascii="GHEA Grapalat" w:hAnsi="GHEA Grapalat"/>
        </w:rPr>
      </w:pPr>
      <w:ins w:id="1340" w:author="User" w:date="2024-06-14T09:38:00Z">
        <w:r w:rsidRPr="004A79BB">
          <w:rPr>
            <w:rFonts w:ascii="GHEA Grapalat" w:hAnsi="GHEA Grapalat"/>
            <w:highlight w:val="yellow"/>
          </w:rPr>
          <w:t>День/месяц/год</w:t>
        </w:r>
        <w:r w:rsidRPr="00B138F3">
          <w:rPr>
            <w:rFonts w:ascii="GHEA Grapalat" w:hAnsi="GHEA Grapalat"/>
          </w:rPr>
          <w:t xml:space="preserve">                                                                                    М. П.</w:t>
        </w:r>
      </w:ins>
    </w:p>
    <w:p w:rsidR="003C4F35" w:rsidRPr="00B138F3" w:rsidDel="00C8232D" w:rsidRDefault="00C8232D" w:rsidP="00C8232D">
      <w:pPr>
        <w:widowControl w:val="0"/>
        <w:tabs>
          <w:tab w:val="left" w:pos="1134"/>
        </w:tabs>
        <w:spacing w:after="160"/>
        <w:ind w:firstLine="567"/>
        <w:jc w:val="both"/>
        <w:rPr>
          <w:del w:id="1341" w:author="User" w:date="2024-06-14T09:38:00Z"/>
          <w:moveTo w:id="1342" w:author="User" w:date="2024-06-13T09:15:00Z"/>
          <w:rFonts w:ascii="GHEA Grapalat" w:hAnsi="GHEA Grapalat" w:cs="GHEA Grapalat"/>
        </w:rPr>
      </w:pPr>
      <w:ins w:id="1343" w:author="User" w:date="2024-06-14T09:38:00Z">
        <w:r w:rsidRPr="00677822">
          <w:rPr>
            <w:rFonts w:ascii="GHEA Grapalat" w:hAnsi="GHEA Grapalat"/>
          </w:rPr>
          <w:t xml:space="preserve"> </w:t>
        </w:r>
      </w:ins>
      <w:moveTo w:id="1344" w:author="User" w:date="2024-06-13T09:15:00Z">
        <w:r w:rsidR="003C4F35" w:rsidRPr="00B138F3">
          <w:rPr>
            <w:rFonts w:ascii="GHEA Grapalat" w:hAnsi="GHEA Grapalat"/>
          </w:rPr>
          <w:t xml:space="preserve"> </w:t>
        </w:r>
        <w:del w:id="1345" w:author="User" w:date="2024-06-14T09:38:00Z">
          <w:r w:rsidR="003C4F35" w:rsidRPr="00B138F3" w:rsidDel="00C8232D">
            <w:rPr>
              <w:rFonts w:ascii="GHEA Grapalat" w:hAnsi="GHEA Grapalat"/>
            </w:rPr>
            <w:delText>прилагаемое Требование надлежащим образом подписаны уполномоченным Компанией лицом.</w:delText>
          </w:r>
        </w:del>
      </w:moveTo>
    </w:p>
    <w:p w:rsidR="003C4F35" w:rsidRPr="00B138F3" w:rsidDel="00C8232D" w:rsidRDefault="003C4F35" w:rsidP="003C4F35">
      <w:pPr>
        <w:widowControl w:val="0"/>
        <w:tabs>
          <w:tab w:val="left" w:pos="1134"/>
        </w:tabs>
        <w:spacing w:after="160"/>
        <w:ind w:firstLine="567"/>
        <w:jc w:val="both"/>
        <w:rPr>
          <w:del w:id="1346" w:author="User" w:date="2024-06-14T09:38:00Z"/>
          <w:moveTo w:id="1347" w:author="User" w:date="2024-06-13T09:15:00Z"/>
          <w:rFonts w:ascii="GHEA Grapalat" w:hAnsi="GHEA Grapalat"/>
        </w:rPr>
      </w:pPr>
      <w:moveTo w:id="1348" w:author="User" w:date="2024-06-13T09:15:00Z">
        <w:del w:id="1349" w:author="User" w:date="2024-06-14T09:38:00Z">
          <w:r w:rsidRPr="00B138F3" w:rsidDel="00C8232D">
            <w:rPr>
              <w:rFonts w:ascii="GHEA Grapalat" w:hAnsi="GHEA Grapalat"/>
            </w:rPr>
            <w:delText>2.3.</w:delText>
          </w:r>
          <w:r w:rsidRPr="00B138F3" w:rsidDel="00C8232D">
            <w:rPr>
              <w:rFonts w:ascii="GHEA Grapalat" w:hAnsi="GHEA Grapalat"/>
            </w:rPr>
            <w:tab/>
            <w:delText>Споры, возникшие в связи с настоящим Соглашением, разрешаются путем переговоров. В случае недостижения согласия споры разрешаются в судебном порядке.</w:delText>
          </w:r>
        </w:del>
      </w:moveTo>
    </w:p>
    <w:p w:rsidR="003C4F35" w:rsidRPr="00B138F3" w:rsidDel="00C8232D" w:rsidRDefault="003C4F35" w:rsidP="003C4F35">
      <w:pPr>
        <w:widowControl w:val="0"/>
        <w:spacing w:after="160"/>
        <w:ind w:firstLine="567"/>
        <w:jc w:val="center"/>
        <w:rPr>
          <w:del w:id="1350" w:author="User" w:date="2024-06-14T09:38:00Z"/>
          <w:moveTo w:id="1351" w:author="User" w:date="2024-06-13T09:15:00Z"/>
          <w:rFonts w:ascii="GHEA Grapalat" w:hAnsi="GHEA Grapalat"/>
          <w:b/>
        </w:rPr>
      </w:pPr>
      <w:moveTo w:id="1352" w:author="User" w:date="2024-06-13T09:15:00Z">
        <w:del w:id="1353" w:author="User" w:date="2024-06-14T09:38:00Z">
          <w:r w:rsidRPr="00B138F3" w:rsidDel="00C8232D">
            <w:rPr>
              <w:rFonts w:ascii="GHEA Grapalat" w:hAnsi="GHEA Grapalat"/>
              <w:b/>
            </w:rPr>
            <w:delText>3. Адрес, банковские реквизиты Компании</w:delText>
          </w:r>
        </w:del>
      </w:moveTo>
    </w:p>
    <w:p w:rsidR="003C4F35" w:rsidRPr="00B138F3" w:rsidDel="00C8232D" w:rsidRDefault="003C4F35" w:rsidP="003C4F35">
      <w:pPr>
        <w:widowControl w:val="0"/>
        <w:jc w:val="both"/>
        <w:rPr>
          <w:del w:id="1354" w:author="User" w:date="2024-06-14T09:38:00Z"/>
          <w:moveTo w:id="1355" w:author="User" w:date="2024-06-13T09:15:00Z"/>
          <w:rFonts w:ascii="GHEA Grapalat" w:hAnsi="GHEA Grapalat"/>
        </w:rPr>
      </w:pPr>
      <w:moveTo w:id="1356" w:author="User" w:date="2024-06-13T09:15:00Z">
        <w:del w:id="1357" w:author="User" w:date="2024-06-14T09:38:00Z">
          <w:r w:rsidRPr="00B138F3" w:rsidDel="00C8232D">
            <w:rPr>
              <w:rFonts w:ascii="GHEA Grapalat" w:hAnsi="GHEA Grapalat"/>
            </w:rPr>
            <w:delText>_______________________________________</w:delText>
          </w:r>
        </w:del>
      </w:moveTo>
    </w:p>
    <w:p w:rsidR="003C4F35" w:rsidRPr="00B138F3" w:rsidDel="00C8232D" w:rsidRDefault="003C4F35" w:rsidP="003C4F35">
      <w:pPr>
        <w:widowControl w:val="0"/>
        <w:spacing w:after="160"/>
        <w:ind w:right="4250"/>
        <w:jc w:val="center"/>
        <w:rPr>
          <w:del w:id="1358" w:author="User" w:date="2024-06-14T09:38:00Z"/>
          <w:moveTo w:id="1359" w:author="User" w:date="2024-06-13T09:15:00Z"/>
          <w:rFonts w:ascii="GHEA Grapalat" w:hAnsi="GHEA Grapalat"/>
          <w:vertAlign w:val="superscript"/>
        </w:rPr>
      </w:pPr>
      <w:moveTo w:id="1360" w:author="User" w:date="2024-06-13T09:15:00Z">
        <w:del w:id="1361" w:author="User" w:date="2024-06-14T09:38:00Z">
          <w:r w:rsidRPr="00B138F3" w:rsidDel="00C8232D">
            <w:rPr>
              <w:rFonts w:ascii="GHEA Grapalat" w:hAnsi="GHEA Grapalat"/>
              <w:vertAlign w:val="superscript"/>
            </w:rPr>
            <w:delText>наименование компании</w:delText>
          </w:r>
        </w:del>
      </w:moveTo>
    </w:p>
    <w:p w:rsidR="003C4F35" w:rsidRPr="00B138F3" w:rsidDel="00C8232D" w:rsidRDefault="003C4F35" w:rsidP="003C4F35">
      <w:pPr>
        <w:widowControl w:val="0"/>
        <w:jc w:val="both"/>
        <w:rPr>
          <w:del w:id="1362" w:author="User" w:date="2024-06-14T09:38:00Z"/>
          <w:moveTo w:id="1363" w:author="User" w:date="2024-06-13T09:15:00Z"/>
          <w:rFonts w:ascii="GHEA Grapalat" w:hAnsi="GHEA Grapalat"/>
        </w:rPr>
      </w:pPr>
      <w:moveTo w:id="1364" w:author="User" w:date="2024-06-13T09:15:00Z">
        <w:del w:id="1365" w:author="User" w:date="2024-06-14T09:38:00Z">
          <w:r w:rsidRPr="00B138F3" w:rsidDel="00C8232D">
            <w:rPr>
              <w:rFonts w:ascii="GHEA Grapalat" w:hAnsi="GHEA Grapalat"/>
            </w:rPr>
            <w:delText>_______________________________________</w:delText>
          </w:r>
        </w:del>
      </w:moveTo>
    </w:p>
    <w:p w:rsidR="003C4F35" w:rsidRPr="00B138F3" w:rsidDel="00C8232D" w:rsidRDefault="003C4F35" w:rsidP="003C4F35">
      <w:pPr>
        <w:widowControl w:val="0"/>
        <w:spacing w:after="160"/>
        <w:ind w:right="4250"/>
        <w:jc w:val="center"/>
        <w:rPr>
          <w:del w:id="1366" w:author="User" w:date="2024-06-14T09:38:00Z"/>
          <w:moveTo w:id="1367" w:author="User" w:date="2024-06-13T09:15:00Z"/>
          <w:rFonts w:ascii="GHEA Grapalat" w:hAnsi="GHEA Grapalat"/>
          <w:vertAlign w:val="superscript"/>
        </w:rPr>
      </w:pPr>
      <w:moveTo w:id="1368" w:author="User" w:date="2024-06-13T09:15:00Z">
        <w:del w:id="1369" w:author="User" w:date="2024-06-14T09:38:00Z">
          <w:r w:rsidRPr="00B138F3" w:rsidDel="00C8232D">
            <w:rPr>
              <w:rFonts w:ascii="GHEA Grapalat" w:hAnsi="GHEA Grapalat"/>
              <w:vertAlign w:val="superscript"/>
            </w:rPr>
            <w:delText>адрес компании</w:delText>
          </w:r>
        </w:del>
      </w:moveTo>
    </w:p>
    <w:p w:rsidR="003C4F35" w:rsidRPr="00B138F3" w:rsidDel="00C8232D" w:rsidRDefault="003C4F35" w:rsidP="003C4F35">
      <w:pPr>
        <w:widowControl w:val="0"/>
        <w:jc w:val="both"/>
        <w:rPr>
          <w:del w:id="1370" w:author="User" w:date="2024-06-14T09:38:00Z"/>
          <w:moveTo w:id="1371" w:author="User" w:date="2024-06-13T09:15:00Z"/>
          <w:rFonts w:ascii="GHEA Grapalat" w:hAnsi="GHEA Grapalat"/>
        </w:rPr>
      </w:pPr>
      <w:moveTo w:id="1372" w:author="User" w:date="2024-06-13T09:15:00Z">
        <w:del w:id="1373" w:author="User" w:date="2024-06-14T09:38:00Z">
          <w:r w:rsidRPr="00B138F3" w:rsidDel="00C8232D">
            <w:rPr>
              <w:rFonts w:ascii="GHEA Grapalat" w:hAnsi="GHEA Grapalat"/>
            </w:rPr>
            <w:delText>_______________________________________</w:delText>
          </w:r>
        </w:del>
      </w:moveTo>
    </w:p>
    <w:p w:rsidR="003C4F35" w:rsidRPr="00B138F3" w:rsidDel="00C8232D" w:rsidRDefault="003C4F35" w:rsidP="003C4F35">
      <w:pPr>
        <w:widowControl w:val="0"/>
        <w:spacing w:after="160"/>
        <w:ind w:right="4250"/>
        <w:jc w:val="center"/>
        <w:rPr>
          <w:del w:id="1374" w:author="User" w:date="2024-06-14T09:38:00Z"/>
          <w:moveTo w:id="1375" w:author="User" w:date="2024-06-13T09:15:00Z"/>
          <w:rFonts w:ascii="GHEA Grapalat" w:hAnsi="GHEA Grapalat"/>
          <w:vertAlign w:val="superscript"/>
        </w:rPr>
      </w:pPr>
      <w:moveTo w:id="1376" w:author="User" w:date="2024-06-13T09:15:00Z">
        <w:del w:id="1377" w:author="User" w:date="2024-06-14T09:38:00Z">
          <w:r w:rsidRPr="00B138F3" w:rsidDel="00C8232D">
            <w:rPr>
              <w:rFonts w:ascii="GHEA Grapalat" w:hAnsi="GHEA Grapalat"/>
              <w:vertAlign w:val="superscript"/>
            </w:rPr>
            <w:delText>наименование обслуживающего компанию банка</w:delText>
          </w:r>
        </w:del>
      </w:moveTo>
    </w:p>
    <w:p w:rsidR="003C4F35" w:rsidRPr="00B138F3" w:rsidDel="00C8232D" w:rsidRDefault="003C4F35" w:rsidP="003C4F35">
      <w:pPr>
        <w:widowControl w:val="0"/>
        <w:jc w:val="both"/>
        <w:rPr>
          <w:del w:id="1378" w:author="User" w:date="2024-06-14T09:38:00Z"/>
          <w:moveTo w:id="1379" w:author="User" w:date="2024-06-13T09:15:00Z"/>
          <w:rFonts w:ascii="GHEA Grapalat" w:hAnsi="GHEA Grapalat"/>
        </w:rPr>
      </w:pPr>
      <w:moveTo w:id="1380" w:author="User" w:date="2024-06-13T09:15:00Z">
        <w:del w:id="1381" w:author="User" w:date="2024-06-14T09:38:00Z">
          <w:r w:rsidRPr="00B138F3" w:rsidDel="00C8232D">
            <w:rPr>
              <w:rFonts w:ascii="GHEA Grapalat" w:hAnsi="GHEA Grapalat"/>
            </w:rPr>
            <w:delText>_______________________________________</w:delText>
          </w:r>
        </w:del>
      </w:moveTo>
    </w:p>
    <w:p w:rsidR="003C4F35" w:rsidRPr="00B138F3" w:rsidDel="00C8232D" w:rsidRDefault="003C4F35" w:rsidP="003C4F35">
      <w:pPr>
        <w:widowControl w:val="0"/>
        <w:spacing w:after="160"/>
        <w:ind w:right="4250"/>
        <w:jc w:val="center"/>
        <w:rPr>
          <w:del w:id="1382" w:author="User" w:date="2024-06-14T09:38:00Z"/>
          <w:moveTo w:id="1383" w:author="User" w:date="2024-06-13T09:15:00Z"/>
          <w:rFonts w:ascii="GHEA Grapalat" w:hAnsi="GHEA Grapalat"/>
          <w:vertAlign w:val="superscript"/>
        </w:rPr>
      </w:pPr>
      <w:moveTo w:id="1384" w:author="User" w:date="2024-06-13T09:15:00Z">
        <w:del w:id="1385" w:author="User" w:date="2024-06-14T09:38:00Z">
          <w:r w:rsidRPr="00B138F3" w:rsidDel="00C8232D">
            <w:rPr>
              <w:rFonts w:ascii="GHEA Grapalat" w:hAnsi="GHEA Grapalat"/>
              <w:vertAlign w:val="superscript"/>
            </w:rPr>
            <w:delText>номер банковского счета компании</w:delText>
          </w:r>
        </w:del>
      </w:moveTo>
    </w:p>
    <w:p w:rsidR="003C4F35" w:rsidRPr="00B138F3" w:rsidDel="00C8232D" w:rsidRDefault="003C4F35" w:rsidP="003C4F35">
      <w:pPr>
        <w:widowControl w:val="0"/>
        <w:jc w:val="both"/>
        <w:rPr>
          <w:del w:id="1386" w:author="User" w:date="2024-06-14T09:38:00Z"/>
          <w:moveTo w:id="1387" w:author="User" w:date="2024-06-13T09:15:00Z"/>
          <w:rFonts w:ascii="GHEA Grapalat" w:hAnsi="GHEA Grapalat"/>
        </w:rPr>
      </w:pPr>
      <w:moveTo w:id="1388" w:author="User" w:date="2024-06-13T09:15:00Z">
        <w:del w:id="1389" w:author="User" w:date="2024-06-14T09:38:00Z">
          <w:r w:rsidRPr="00B138F3" w:rsidDel="00C8232D">
            <w:rPr>
              <w:rFonts w:ascii="GHEA Grapalat" w:hAnsi="GHEA Grapalat"/>
            </w:rPr>
            <w:delText>_______________________________________</w:delText>
          </w:r>
        </w:del>
      </w:moveTo>
    </w:p>
    <w:p w:rsidR="003C4F35" w:rsidRPr="00B138F3" w:rsidDel="00C8232D" w:rsidRDefault="003C4F35" w:rsidP="003C4F35">
      <w:pPr>
        <w:widowControl w:val="0"/>
        <w:spacing w:after="160"/>
        <w:ind w:right="4250"/>
        <w:jc w:val="center"/>
        <w:rPr>
          <w:del w:id="1390" w:author="User" w:date="2024-06-14T09:38:00Z"/>
          <w:moveTo w:id="1391" w:author="User" w:date="2024-06-13T09:15:00Z"/>
          <w:rFonts w:ascii="GHEA Grapalat" w:hAnsi="GHEA Grapalat"/>
          <w:vertAlign w:val="superscript"/>
        </w:rPr>
      </w:pPr>
      <w:moveTo w:id="1392" w:author="User" w:date="2024-06-13T09:15:00Z">
        <w:del w:id="1393" w:author="User" w:date="2024-06-14T09:38:00Z">
          <w:r w:rsidRPr="00B138F3" w:rsidDel="00C8232D">
            <w:rPr>
              <w:rFonts w:ascii="GHEA Grapalat" w:hAnsi="GHEA Grapalat"/>
              <w:vertAlign w:val="superscript"/>
            </w:rPr>
            <w:delText>учетный номер налогоплательщика компании</w:delText>
          </w:r>
        </w:del>
      </w:moveTo>
    </w:p>
    <w:p w:rsidR="003C4F35" w:rsidRPr="00B138F3" w:rsidDel="00C8232D" w:rsidRDefault="003C4F35" w:rsidP="003C4F35">
      <w:pPr>
        <w:widowControl w:val="0"/>
        <w:jc w:val="both"/>
        <w:rPr>
          <w:del w:id="1394" w:author="User" w:date="2024-06-14T09:38:00Z"/>
          <w:moveTo w:id="1395" w:author="User" w:date="2024-06-13T09:15:00Z"/>
          <w:rFonts w:ascii="GHEA Grapalat" w:hAnsi="GHEA Grapalat"/>
        </w:rPr>
      </w:pPr>
      <w:moveTo w:id="1396" w:author="User" w:date="2024-06-13T09:15:00Z">
        <w:del w:id="1397" w:author="User" w:date="2024-06-14T09:38:00Z">
          <w:r w:rsidRPr="00B138F3" w:rsidDel="00C8232D">
            <w:rPr>
              <w:rFonts w:ascii="GHEA Grapalat" w:hAnsi="GHEA Grapalat"/>
            </w:rPr>
            <w:delText>_______________________________________</w:delText>
          </w:r>
        </w:del>
      </w:moveTo>
    </w:p>
    <w:p w:rsidR="003C4F35" w:rsidRPr="00B138F3" w:rsidDel="00C8232D" w:rsidRDefault="003C4F35" w:rsidP="003C4F35">
      <w:pPr>
        <w:widowControl w:val="0"/>
        <w:spacing w:after="160"/>
        <w:ind w:right="4250"/>
        <w:jc w:val="center"/>
        <w:rPr>
          <w:del w:id="1398" w:author="User" w:date="2024-06-14T09:38:00Z"/>
          <w:moveTo w:id="1399" w:author="User" w:date="2024-06-13T09:15:00Z"/>
          <w:rFonts w:ascii="GHEA Grapalat" w:hAnsi="GHEA Grapalat"/>
        </w:rPr>
      </w:pPr>
      <w:moveTo w:id="1400" w:author="User" w:date="2024-06-13T09:15:00Z">
        <w:del w:id="1401" w:author="User" w:date="2024-06-14T09:38:00Z">
          <w:r w:rsidRPr="00B138F3" w:rsidDel="00C8232D">
            <w:rPr>
              <w:rFonts w:ascii="GHEA Grapalat" w:hAnsi="GHEA Grapalat"/>
              <w:vertAlign w:val="superscript"/>
            </w:rPr>
            <w:delText>имя, фамилия и подпись директора компании</w:delText>
          </w:r>
        </w:del>
      </w:moveTo>
    </w:p>
    <w:p w:rsidR="003C4F35" w:rsidRPr="00B138F3" w:rsidDel="00C8232D" w:rsidRDefault="003C4F35" w:rsidP="003C4F35">
      <w:pPr>
        <w:widowControl w:val="0"/>
        <w:spacing w:after="160"/>
        <w:rPr>
          <w:del w:id="1402" w:author="User" w:date="2024-06-14T09:38:00Z"/>
          <w:moveTo w:id="1403" w:author="User" w:date="2024-06-13T09:15:00Z"/>
          <w:rFonts w:ascii="GHEA Grapalat" w:hAnsi="GHEA Grapalat"/>
        </w:rPr>
      </w:pPr>
      <w:moveTo w:id="1404" w:author="User" w:date="2024-06-13T09:15:00Z">
        <w:del w:id="1405" w:author="User" w:date="2024-06-14T09:38:00Z">
          <w:r w:rsidRPr="004A79BB" w:rsidDel="00C8232D">
            <w:rPr>
              <w:rFonts w:ascii="GHEA Grapalat" w:hAnsi="GHEA Grapalat"/>
              <w:highlight w:val="yellow"/>
            </w:rPr>
            <w:delText>День/месяц/год</w:delText>
          </w:r>
          <w:r w:rsidRPr="00B138F3" w:rsidDel="00C8232D">
            <w:rPr>
              <w:rFonts w:ascii="GHEA Grapalat" w:hAnsi="GHEA Grapalat"/>
            </w:rPr>
            <w:delText xml:space="preserve">                                                                                    М. П.</w:delText>
          </w:r>
        </w:del>
      </w:moveTo>
    </w:p>
    <w:moveToRangeEnd w:id="1300"/>
    <w:p w:rsidR="003C4F35" w:rsidRDefault="004300C2" w:rsidP="00FE75E6">
      <w:pPr>
        <w:widowControl w:val="0"/>
        <w:tabs>
          <w:tab w:val="left" w:pos="1134"/>
        </w:tabs>
        <w:spacing w:after="160"/>
        <w:ind w:firstLine="567"/>
        <w:jc w:val="both"/>
        <w:rPr>
          <w:ins w:id="1406" w:author="User" w:date="2024-06-14T09:38:00Z"/>
          <w:rFonts w:ascii="GHEA Grapalat" w:hAnsi="GHEA Grapalat"/>
        </w:rPr>
      </w:pPr>
      <w:del w:id="1407" w:author="User" w:date="2024-06-14T09:38:00Z">
        <w:r w:rsidRPr="00677822" w:rsidDel="00C8232D">
          <w:rPr>
            <w:rFonts w:ascii="GHEA Grapalat" w:hAnsi="GHEA Grapalat"/>
          </w:rPr>
          <w:delText xml:space="preserve"> </w:delText>
        </w:r>
      </w:del>
    </w:p>
    <w:p w:rsidR="00C8232D" w:rsidRPr="00677822" w:rsidRDefault="00C8232D" w:rsidP="00FE75E6">
      <w:pPr>
        <w:widowControl w:val="0"/>
        <w:tabs>
          <w:tab w:val="left" w:pos="1134"/>
        </w:tabs>
        <w:spacing w:after="160"/>
        <w:ind w:firstLine="567"/>
        <w:jc w:val="both"/>
        <w:rPr>
          <w:ins w:id="1408" w:author="User" w:date="2024-06-13T09:14:00Z"/>
          <w:rFonts w:ascii="GHEA Grapalat" w:hAnsi="GHEA Grapalat"/>
        </w:rPr>
      </w:pPr>
    </w:p>
    <w:tbl>
      <w:tblPr>
        <w:tblpPr w:leftFromText="180" w:rightFromText="180" w:vertAnchor="page" w:horzAnchor="margin" w:tblpXSpec="center" w:tblpY="2243"/>
        <w:tblW w:w="10980" w:type="dxa"/>
        <w:tblLook w:val="0000" w:firstRow="0" w:lastRow="0" w:firstColumn="0" w:lastColumn="0" w:noHBand="0" w:noVBand="0"/>
      </w:tblPr>
      <w:tblGrid>
        <w:gridCol w:w="5616"/>
        <w:gridCol w:w="5364"/>
      </w:tblGrid>
      <w:tr w:rsidR="003C4F35" w:rsidRPr="00B138F3" w:rsidTr="003C4F35">
        <w:trPr>
          <w:trHeight w:val="352"/>
          <w:ins w:id="1409"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3402"/>
              </w:tabs>
              <w:spacing w:after="160"/>
              <w:ind w:left="360"/>
              <w:rPr>
                <w:ins w:id="1410" w:author="User" w:date="2024-06-13T09:14:00Z"/>
                <w:rFonts w:ascii="GHEA Grapalat" w:hAnsi="GHEA Grapalat" w:cs="Sylfaen"/>
                <w:b/>
                <w:bCs/>
                <w:lang w:val="en-US"/>
              </w:rPr>
            </w:pPr>
            <w:ins w:id="1411" w:author="User" w:date="2024-06-13T09:14:00Z">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ins>
          </w:p>
        </w:tc>
      </w:tr>
      <w:tr w:rsidR="003C4F35" w:rsidRPr="00B138F3" w:rsidTr="003C4F35">
        <w:trPr>
          <w:trHeight w:val="352"/>
          <w:ins w:id="1412"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13" w:author="User" w:date="2024-06-13T09:14:00Z"/>
                <w:rFonts w:ascii="GHEA Grapalat" w:hAnsi="GHEA Grapalat" w:cs="Sylfaen"/>
              </w:rPr>
            </w:pPr>
            <w:ins w:id="1414" w:author="User" w:date="2024-06-13T09:14:00Z">
              <w:r w:rsidRPr="00B138F3">
                <w:rPr>
                  <w:rFonts w:ascii="GHEA Grapalat" w:hAnsi="GHEA Grapalat"/>
                </w:rPr>
                <w:t>2.</w:t>
              </w:r>
              <w:r w:rsidRPr="00B138F3">
                <w:rPr>
                  <w:rFonts w:ascii="GHEA Grapalat" w:hAnsi="GHEA Grapalat"/>
                </w:rPr>
                <w:tab/>
                <w:t xml:space="preserve">Номер </w:t>
              </w:r>
            </w:ins>
          </w:p>
        </w:tc>
      </w:tr>
      <w:tr w:rsidR="003C4F35" w:rsidRPr="00B138F3" w:rsidTr="003C4F35">
        <w:trPr>
          <w:trHeight w:val="349"/>
          <w:ins w:id="1415"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3390"/>
              </w:tabs>
              <w:spacing w:after="160"/>
              <w:ind w:left="322"/>
              <w:rPr>
                <w:ins w:id="1416" w:author="User" w:date="2024-06-13T09:14:00Z"/>
                <w:rFonts w:ascii="GHEA Grapalat" w:hAnsi="GHEA Grapalat" w:cs="Sylfaen"/>
              </w:rPr>
            </w:pPr>
            <w:ins w:id="1417" w:author="User" w:date="2024-06-13T09:14:00Z">
              <w:r w:rsidRPr="00B138F3">
                <w:rPr>
                  <w:rFonts w:ascii="GHEA Grapalat" w:hAnsi="GHEA Grapalat"/>
                </w:rPr>
                <w:t>3</w:t>
              </w:r>
              <w:r w:rsidRPr="00B138F3">
                <w:rPr>
                  <w:rFonts w:ascii="GHEA Grapalat" w:hAnsi="GHEA Grapalat"/>
                </w:rPr>
                <w:tab/>
                <w:t>Дата представления: "___" ___ 20___г.</w:t>
              </w:r>
            </w:ins>
          </w:p>
        </w:tc>
      </w:tr>
      <w:tr w:rsidR="003C4F35" w:rsidRPr="00B138F3" w:rsidTr="003C4F35">
        <w:trPr>
          <w:trHeight w:val="345"/>
          <w:ins w:id="1418"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19" w:author="User" w:date="2024-06-13T09:14:00Z"/>
                <w:rFonts w:ascii="GHEA Grapalat" w:hAnsi="GHEA Grapalat"/>
              </w:rPr>
            </w:pPr>
            <w:ins w:id="1420" w:author="User" w:date="2024-06-13T09:14:00Z">
              <w:r w:rsidRPr="00B138F3">
                <w:rPr>
                  <w:rFonts w:ascii="GHEA Grapalat" w:hAnsi="GHEA Grapalat"/>
                </w:rPr>
                <w:t>4.</w:t>
              </w:r>
              <w:r w:rsidRPr="00B138F3">
                <w:rPr>
                  <w:rFonts w:ascii="GHEA Grapalat" w:hAnsi="GHEA Grapalat"/>
                </w:rPr>
                <w:tab/>
                <w:t>Наименование, или имя, фамилия плательщика (Компания:</w:t>
              </w:r>
            </w:ins>
          </w:p>
        </w:tc>
      </w:tr>
      <w:tr w:rsidR="003C4F35" w:rsidRPr="00B138F3" w:rsidTr="003C4F35">
        <w:trPr>
          <w:trHeight w:val="361"/>
          <w:ins w:id="1421"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22" w:author="User" w:date="2024-06-13T09:14:00Z"/>
                <w:rFonts w:ascii="GHEA Grapalat" w:hAnsi="GHEA Grapalat"/>
              </w:rPr>
            </w:pPr>
            <w:ins w:id="1423" w:author="User" w:date="2024-06-13T09:14:00Z">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ins>
          </w:p>
        </w:tc>
      </w:tr>
      <w:tr w:rsidR="003C4F35" w:rsidRPr="00B138F3" w:rsidTr="003C4F35">
        <w:trPr>
          <w:trHeight w:val="433"/>
          <w:ins w:id="1424"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25" w:author="User" w:date="2024-06-13T09:14:00Z"/>
                <w:rFonts w:ascii="GHEA Grapalat" w:hAnsi="GHEA Grapalat"/>
              </w:rPr>
            </w:pPr>
            <w:ins w:id="1426" w:author="User" w:date="2024-06-13T09:14:00Z">
              <w:r w:rsidRPr="00B138F3">
                <w:rPr>
                  <w:rFonts w:ascii="GHEA Grapalat" w:hAnsi="GHEA Grapalat"/>
                </w:rPr>
                <w:t>6.</w:t>
              </w:r>
              <w:r w:rsidRPr="00B138F3">
                <w:rPr>
                  <w:rFonts w:ascii="GHEA Grapalat" w:hAnsi="GHEA Grapalat"/>
                </w:rPr>
                <w:tab/>
                <w:t>Номер счета плательщика:</w:t>
              </w:r>
            </w:ins>
          </w:p>
        </w:tc>
      </w:tr>
      <w:tr w:rsidR="003C4F35" w:rsidRPr="00B138F3" w:rsidTr="003C4F35">
        <w:trPr>
          <w:trHeight w:val="352"/>
          <w:ins w:id="1427"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28" w:author="User" w:date="2024-06-13T09:14:00Z"/>
                <w:rFonts w:ascii="GHEA Grapalat" w:hAnsi="GHEA Grapalat"/>
              </w:rPr>
            </w:pPr>
            <w:ins w:id="1429" w:author="User" w:date="2024-06-13T09:14:00Z">
              <w:r w:rsidRPr="00B138F3">
                <w:rPr>
                  <w:rFonts w:ascii="GHEA Grapalat" w:hAnsi="GHEA Grapalat"/>
                </w:rPr>
                <w:t>7.</w:t>
              </w:r>
              <w:r w:rsidRPr="00B138F3">
                <w:rPr>
                  <w:rFonts w:ascii="GHEA Grapalat" w:hAnsi="GHEA Grapalat"/>
                </w:rPr>
                <w:tab/>
                <w:t>УНН плательщика:</w:t>
              </w:r>
            </w:ins>
          </w:p>
        </w:tc>
      </w:tr>
      <w:tr w:rsidR="003C4F35" w:rsidRPr="00B138F3" w:rsidTr="003C4F35">
        <w:trPr>
          <w:trHeight w:val="442"/>
          <w:ins w:id="1430"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31" w:author="User" w:date="2024-06-13T09:14:00Z"/>
                <w:rFonts w:ascii="GHEA Grapalat" w:hAnsi="GHEA Grapalat"/>
              </w:rPr>
            </w:pPr>
            <w:ins w:id="1432" w:author="User" w:date="2024-06-13T09:14:00Z">
              <w:r w:rsidRPr="00B138F3">
                <w:rPr>
                  <w:rFonts w:ascii="GHEA Grapalat" w:hAnsi="GHEA Grapalat"/>
                </w:rPr>
                <w:t>8.</w:t>
              </w:r>
              <w:r w:rsidRPr="00B138F3">
                <w:rPr>
                  <w:rFonts w:ascii="GHEA Grapalat" w:hAnsi="GHEA Grapalat"/>
                </w:rPr>
                <w:tab/>
                <w:t>НЗОУ плательщика:</w:t>
              </w:r>
            </w:ins>
          </w:p>
        </w:tc>
      </w:tr>
      <w:tr w:rsidR="003C4F35" w:rsidRPr="00B138F3" w:rsidTr="003C4F35">
        <w:trPr>
          <w:trHeight w:val="352"/>
          <w:ins w:id="1433"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34" w:author="User" w:date="2024-06-13T09:14:00Z"/>
                <w:rFonts w:ascii="GHEA Grapalat" w:hAnsi="GHEA Grapalat"/>
              </w:rPr>
            </w:pPr>
            <w:ins w:id="1435" w:author="User" w:date="2024-06-13T09:14:00Z">
              <w:r w:rsidRPr="00B138F3">
                <w:rPr>
                  <w:rFonts w:ascii="GHEA Grapalat" w:hAnsi="GHEA Grapalat"/>
                </w:rPr>
                <w:t>9.</w:t>
              </w:r>
              <w:r w:rsidRPr="00B138F3">
                <w:rPr>
                  <w:rFonts w:ascii="GHEA Grapalat" w:hAnsi="GHEA Grapalat"/>
                </w:rPr>
                <w:tab/>
                <w:t>Наименование, или имя, фамилия бенефициара:</w:t>
              </w:r>
              <w:r>
                <w:rPr>
                  <w:rFonts w:ascii="Sylfaen" w:hAnsi="Sylfaen"/>
                  <w:sz w:val="18"/>
                  <w:szCs w:val="18"/>
                  <w:lang w:val="af-ZA"/>
                </w:rPr>
                <w:t xml:space="preserve"> </w:t>
              </w:r>
              <w:r w:rsidRPr="0096414C">
                <w:rPr>
                  <w:rFonts w:ascii="Sylfaen" w:hAnsi="Sylfaen"/>
                  <w:sz w:val="22"/>
                  <w:szCs w:val="22"/>
                  <w:lang w:val="af-ZA"/>
                </w:rPr>
                <w:t xml:space="preserve">ОШ  N 1 им. М. Маштоца  г. Масиса Араратской области РА » </w:t>
              </w:r>
              <w:r w:rsidRPr="0096414C">
                <w:rPr>
                  <w:rFonts w:ascii="Sylfaen" w:hAnsi="Sylfaen" w:cs="Arial"/>
                  <w:sz w:val="22"/>
                  <w:szCs w:val="22"/>
                  <w:lang w:val="af-ZA"/>
                </w:rPr>
                <w:t>ГНО</w:t>
              </w:r>
            </w:ins>
          </w:p>
        </w:tc>
      </w:tr>
      <w:tr w:rsidR="003C4F35" w:rsidRPr="00B138F3" w:rsidTr="003C4F35">
        <w:trPr>
          <w:trHeight w:val="352"/>
          <w:ins w:id="1436"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37" w:author="User" w:date="2024-06-13T09:14:00Z"/>
                <w:rFonts w:ascii="GHEA Grapalat" w:hAnsi="GHEA Grapalat"/>
              </w:rPr>
            </w:pPr>
            <w:ins w:id="1438" w:author="User" w:date="2024-06-13T09:14:00Z">
              <w:r w:rsidRPr="00B138F3">
                <w:rPr>
                  <w:rFonts w:ascii="GHEA Grapalat" w:hAnsi="GHEA Grapalat"/>
                </w:rPr>
                <w:t>10.</w:t>
              </w:r>
              <w:r w:rsidRPr="00B138F3">
                <w:rPr>
                  <w:rFonts w:ascii="GHEA Grapalat" w:hAnsi="GHEA Grapalat"/>
                </w:rPr>
                <w:tab/>
                <w:t>НЗОУ бенефициара (не заполняется)</w:t>
              </w:r>
            </w:ins>
          </w:p>
        </w:tc>
      </w:tr>
      <w:tr w:rsidR="003C4F35" w:rsidRPr="00B138F3" w:rsidTr="003C4F35">
        <w:trPr>
          <w:trHeight w:val="343"/>
          <w:ins w:id="1439"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40" w:author="User" w:date="2024-06-13T09:14:00Z"/>
                <w:rFonts w:ascii="GHEA Grapalat" w:hAnsi="GHEA Grapalat"/>
              </w:rPr>
            </w:pPr>
            <w:ins w:id="1441" w:author="User" w:date="2024-06-13T09:14:00Z">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03804133</w:t>
              </w:r>
            </w:ins>
          </w:p>
        </w:tc>
      </w:tr>
      <w:tr w:rsidR="003C4F35" w:rsidRPr="00B138F3" w:rsidTr="003C4F35">
        <w:trPr>
          <w:trHeight w:val="361"/>
          <w:ins w:id="1442"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43" w:author="User" w:date="2024-06-13T09:14:00Z"/>
                <w:rFonts w:ascii="GHEA Grapalat" w:hAnsi="GHEA Grapalat"/>
              </w:rPr>
            </w:pPr>
            <w:ins w:id="1444" w:author="User" w:date="2024-06-13T09:14:00Z">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sz w:val="20"/>
                  <w:szCs w:val="20"/>
                </w:rPr>
                <w:t xml:space="preserve"> Центральное казначейство Минфин РА</w:t>
              </w:r>
            </w:ins>
          </w:p>
        </w:tc>
      </w:tr>
      <w:tr w:rsidR="003C4F35" w:rsidRPr="00B138F3" w:rsidTr="003C4F35">
        <w:trPr>
          <w:trHeight w:val="433"/>
          <w:ins w:id="1445"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46" w:author="User" w:date="2024-06-13T09:14:00Z"/>
                <w:rFonts w:ascii="GHEA Grapalat" w:hAnsi="GHEA Grapalat"/>
              </w:rPr>
            </w:pPr>
            <w:ins w:id="1447" w:author="User" w:date="2024-06-13T09:14:00Z">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Pr>
                  <w:rFonts w:ascii="GHEA Grapalat" w:hAnsi="GHEA Grapalat" w:cs="Arial"/>
                  <w:sz w:val="20"/>
                  <w:szCs w:val="20"/>
                </w:rPr>
                <w:t>900438000284</w:t>
              </w:r>
            </w:ins>
          </w:p>
        </w:tc>
      </w:tr>
      <w:tr w:rsidR="003C4F35" w:rsidRPr="00B138F3" w:rsidTr="003C4F35">
        <w:trPr>
          <w:trHeight w:val="442"/>
          <w:ins w:id="1448"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49" w:author="User" w:date="2024-06-13T09:14:00Z"/>
                <w:rFonts w:ascii="GHEA Grapalat" w:hAnsi="GHEA Grapalat"/>
              </w:rPr>
            </w:pPr>
            <w:ins w:id="1450" w:author="User" w:date="2024-06-13T09:14:00Z">
              <w:r w:rsidRPr="00B138F3">
                <w:rPr>
                  <w:rFonts w:ascii="GHEA Grapalat" w:hAnsi="GHEA Grapalat"/>
                </w:rPr>
                <w:t>14.</w:t>
              </w:r>
              <w:r w:rsidRPr="00B138F3">
                <w:rPr>
                  <w:rFonts w:ascii="GHEA Grapalat" w:hAnsi="GHEA Grapalat"/>
                </w:rPr>
                <w:tab/>
                <w:t>Сумма (цифрами и прописью):</w:t>
              </w:r>
            </w:ins>
          </w:p>
        </w:tc>
      </w:tr>
      <w:tr w:rsidR="003C4F35" w:rsidRPr="00B138F3" w:rsidTr="003C4F35">
        <w:trPr>
          <w:trHeight w:val="442"/>
          <w:ins w:id="1451"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52" w:author="User" w:date="2024-06-13T09:14:00Z"/>
                <w:rFonts w:ascii="GHEA Grapalat" w:hAnsi="GHEA Grapalat"/>
              </w:rPr>
            </w:pPr>
            <w:ins w:id="1453" w:author="User" w:date="2024-06-13T09:14:00Z">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ins>
          </w:p>
        </w:tc>
      </w:tr>
      <w:tr w:rsidR="003C4F35" w:rsidRPr="00B138F3" w:rsidTr="003C4F35">
        <w:trPr>
          <w:trHeight w:val="442"/>
          <w:ins w:id="1454"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55" w:author="User" w:date="2024-06-13T09:14:00Z"/>
                <w:rFonts w:ascii="GHEA Grapalat" w:hAnsi="GHEA Grapalat"/>
              </w:rPr>
            </w:pPr>
            <w:ins w:id="1456" w:author="User" w:date="2024-06-13T09:14:00Z">
              <w:r w:rsidRPr="00B138F3">
                <w:rPr>
                  <w:rFonts w:ascii="GHEA Grapalat" w:hAnsi="GHEA Grapalat"/>
                </w:rPr>
                <w:t>16.</w:t>
              </w:r>
              <w:r w:rsidRPr="00B138F3">
                <w:rPr>
                  <w:rFonts w:ascii="GHEA Grapalat" w:hAnsi="GHEA Grapalat"/>
                </w:rPr>
                <w:tab/>
                <w:t>Валюта (прописью и по коду):</w:t>
              </w:r>
            </w:ins>
          </w:p>
        </w:tc>
      </w:tr>
      <w:tr w:rsidR="003C4F35" w:rsidRPr="00B138F3" w:rsidTr="003C4F35">
        <w:trPr>
          <w:trHeight w:val="442"/>
          <w:ins w:id="1457"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58" w:author="User" w:date="2024-06-13T09:14:00Z"/>
                <w:rFonts w:ascii="GHEA Grapalat" w:hAnsi="GHEA Grapalat"/>
              </w:rPr>
            </w:pPr>
            <w:ins w:id="1459" w:author="User" w:date="2024-06-13T09:14:00Z">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ins>
          </w:p>
        </w:tc>
      </w:tr>
      <w:tr w:rsidR="003C4F35" w:rsidRPr="00B138F3" w:rsidTr="003C4F35">
        <w:trPr>
          <w:trHeight w:val="424"/>
          <w:ins w:id="1460" w:author="User" w:date="2024-06-13T09:14:00Z"/>
        </w:trPr>
        <w:tc>
          <w:tcPr>
            <w:tcW w:w="10980" w:type="dxa"/>
            <w:gridSpan w:val="2"/>
            <w:tcBorders>
              <w:top w:val="single" w:sz="4" w:space="0" w:color="auto"/>
              <w:left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61" w:author="User" w:date="2024-06-13T09:14:00Z"/>
                <w:rFonts w:ascii="GHEA Grapalat" w:hAnsi="GHEA Grapalat"/>
              </w:rPr>
            </w:pPr>
            <w:ins w:id="1462" w:author="User" w:date="2024-06-13T09:14:00Z">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ins>
          </w:p>
        </w:tc>
      </w:tr>
      <w:tr w:rsidR="003C4F35" w:rsidRPr="00B138F3" w:rsidTr="003C4F35">
        <w:trPr>
          <w:trHeight w:val="704"/>
          <w:ins w:id="1463"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64" w:author="User" w:date="2024-06-13T09:14:00Z"/>
                <w:rFonts w:ascii="GHEA Grapalat" w:hAnsi="GHEA Grapalat"/>
              </w:rPr>
            </w:pPr>
            <w:ins w:id="1465" w:author="User" w:date="2024-06-13T09:14:00Z">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ins>
          </w:p>
        </w:tc>
      </w:tr>
      <w:tr w:rsidR="003C4F35" w:rsidRPr="00B138F3" w:rsidTr="003C4F35">
        <w:trPr>
          <w:trHeight w:val="704"/>
          <w:ins w:id="1466"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RDefault="003C4F35" w:rsidP="003C4F35">
            <w:pPr>
              <w:widowControl w:val="0"/>
              <w:tabs>
                <w:tab w:val="left" w:pos="855"/>
              </w:tabs>
              <w:spacing w:after="160"/>
              <w:ind w:left="360"/>
              <w:rPr>
                <w:ins w:id="1467" w:author="User" w:date="2024-06-13T09:14:00Z"/>
                <w:rFonts w:ascii="GHEA Grapalat" w:hAnsi="GHEA Grapalat"/>
                <w:lang w:val="en-US"/>
              </w:rPr>
            </w:pPr>
            <w:ins w:id="1468" w:author="User" w:date="2024-06-13T09:14:00Z">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ins>
          </w:p>
        </w:tc>
      </w:tr>
      <w:tr w:rsidR="003C4F35" w:rsidRPr="00B138F3" w:rsidTr="003C4F35">
        <w:trPr>
          <w:trHeight w:val="2194"/>
          <w:ins w:id="1469" w:author="User" w:date="2024-06-13T09:14:00Z"/>
        </w:trPr>
        <w:tc>
          <w:tcPr>
            <w:tcW w:w="5616" w:type="dxa"/>
            <w:tcBorders>
              <w:top w:val="nil"/>
              <w:left w:val="single" w:sz="4" w:space="0" w:color="auto"/>
              <w:bottom w:val="single" w:sz="4" w:space="0" w:color="auto"/>
              <w:right w:val="single" w:sz="4" w:space="0" w:color="auto"/>
            </w:tcBorders>
            <w:noWrap/>
            <w:vAlign w:val="bottom"/>
          </w:tcPr>
          <w:p w:rsidR="003C4F35" w:rsidRPr="00B138F3" w:rsidRDefault="003C4F35" w:rsidP="003C4F35">
            <w:pPr>
              <w:widowControl w:val="0"/>
              <w:tabs>
                <w:tab w:val="left" w:pos="851"/>
              </w:tabs>
              <w:spacing w:after="160"/>
              <w:rPr>
                <w:ins w:id="1470" w:author="User" w:date="2024-06-13T09:14:00Z"/>
                <w:rFonts w:ascii="GHEA Grapalat" w:hAnsi="GHEA Grapalat" w:cs="Sylfaen"/>
              </w:rPr>
            </w:pPr>
            <w:ins w:id="1471" w:author="User" w:date="2024-06-13T09:14:00Z">
              <w:r w:rsidRPr="00B138F3">
                <w:rPr>
                  <w:rFonts w:ascii="GHEA Grapalat" w:hAnsi="GHEA Grapalat"/>
                </w:rPr>
                <w:t>22.а.</w:t>
              </w:r>
              <w:r w:rsidRPr="00B138F3">
                <w:rPr>
                  <w:rFonts w:ascii="GHEA Grapalat" w:hAnsi="GHEA Grapalat"/>
                </w:rPr>
                <w:tab/>
                <w:t>Подписи бенефициара</w:t>
              </w:r>
            </w:ins>
          </w:p>
          <w:p w:rsidR="003C4F35" w:rsidRPr="00B138F3" w:rsidRDefault="003C4F35" w:rsidP="003C4F35">
            <w:pPr>
              <w:widowControl w:val="0"/>
              <w:spacing w:after="160"/>
              <w:rPr>
                <w:ins w:id="1472" w:author="User" w:date="2024-06-13T09:14:00Z"/>
                <w:rFonts w:ascii="GHEA Grapalat" w:hAnsi="GHEA Grapalat" w:cs="Sylfaen"/>
              </w:rPr>
            </w:pPr>
          </w:p>
          <w:p w:rsidR="003C4F35" w:rsidRPr="00B138F3" w:rsidRDefault="003C4F35" w:rsidP="003C4F35">
            <w:pPr>
              <w:widowControl w:val="0"/>
              <w:spacing w:after="160"/>
              <w:jc w:val="right"/>
              <w:rPr>
                <w:ins w:id="1473" w:author="User" w:date="2024-06-13T09:14:00Z"/>
                <w:rFonts w:ascii="GHEA Grapalat" w:hAnsi="GHEA Grapalat" w:cs="Tahoma"/>
              </w:rPr>
            </w:pPr>
            <w:ins w:id="1474" w:author="User" w:date="2024-06-13T09:14:00Z">
              <w:r w:rsidRPr="00B138F3">
                <w:rPr>
                  <w:rFonts w:ascii="GHEA Grapalat" w:hAnsi="GHEA Grapalat"/>
                </w:rPr>
                <w:t>/____________________/</w:t>
              </w:r>
            </w:ins>
          </w:p>
          <w:p w:rsidR="003C4F35" w:rsidRPr="00B138F3" w:rsidRDefault="003C4F35" w:rsidP="003C4F35">
            <w:pPr>
              <w:widowControl w:val="0"/>
              <w:spacing w:after="160"/>
              <w:rPr>
                <w:ins w:id="1475" w:author="User" w:date="2024-06-13T09:14:00Z"/>
                <w:rFonts w:ascii="GHEA Grapalat" w:hAnsi="GHEA Grapalat" w:cs="Sylfaen"/>
              </w:rPr>
            </w:pPr>
          </w:p>
          <w:p w:rsidR="003C4F35" w:rsidRPr="00B138F3" w:rsidRDefault="003C4F35" w:rsidP="003C4F35">
            <w:pPr>
              <w:widowControl w:val="0"/>
              <w:spacing w:after="160"/>
              <w:jc w:val="right"/>
              <w:rPr>
                <w:ins w:id="1476" w:author="User" w:date="2024-06-13T09:14:00Z"/>
                <w:rFonts w:ascii="GHEA Grapalat" w:hAnsi="GHEA Grapalat" w:cs="Sylfaen"/>
              </w:rPr>
            </w:pPr>
            <w:ins w:id="1477" w:author="User" w:date="2024-06-13T09:14:00Z">
              <w:r w:rsidRPr="00B138F3">
                <w:rPr>
                  <w:rFonts w:ascii="GHEA Grapalat" w:hAnsi="GHEA Grapalat"/>
                </w:rPr>
                <w:t>/____________________/</w:t>
              </w:r>
            </w:ins>
          </w:p>
          <w:p w:rsidR="003C4F35" w:rsidRPr="00B138F3" w:rsidRDefault="003C4F35" w:rsidP="003C4F35">
            <w:pPr>
              <w:widowControl w:val="0"/>
              <w:spacing w:after="160"/>
              <w:rPr>
                <w:ins w:id="1478" w:author="User" w:date="2024-06-13T09:14:00Z"/>
                <w:rFonts w:ascii="GHEA Grapalat" w:hAnsi="GHEA Grapalat" w:cs="Sylfaen"/>
              </w:rPr>
            </w:pPr>
          </w:p>
          <w:p w:rsidR="003C4F35" w:rsidRPr="00B138F3" w:rsidRDefault="003C4F35" w:rsidP="003C4F35">
            <w:pPr>
              <w:widowControl w:val="0"/>
              <w:tabs>
                <w:tab w:val="left" w:pos="4545"/>
              </w:tabs>
              <w:spacing w:after="160"/>
              <w:rPr>
                <w:ins w:id="1479" w:author="User" w:date="2024-06-13T09:14:00Z"/>
                <w:rFonts w:ascii="GHEA Grapalat" w:hAnsi="GHEA Grapalat" w:cs="Sylfaen"/>
              </w:rPr>
            </w:pPr>
            <w:ins w:id="1480" w:author="User" w:date="2024-06-13T09:14:00Z">
              <w:r w:rsidRPr="00B138F3">
                <w:rPr>
                  <w:rFonts w:ascii="GHEA Grapalat" w:hAnsi="GHEA Grapalat"/>
                </w:rPr>
                <w:t>22.б.</w:t>
              </w:r>
              <w:r w:rsidRPr="00B138F3">
                <w:rPr>
                  <w:rFonts w:ascii="GHEA Grapalat" w:hAnsi="GHEA Grapalat"/>
                </w:rPr>
                <w:tab/>
                <w:t>М. П.</w:t>
              </w:r>
            </w:ins>
          </w:p>
          <w:p w:rsidR="003C4F35" w:rsidRPr="00B138F3" w:rsidRDefault="003C4F35" w:rsidP="003C4F35">
            <w:pPr>
              <w:widowControl w:val="0"/>
              <w:spacing w:after="160"/>
              <w:rPr>
                <w:ins w:id="1481" w:author="User" w:date="2024-06-13T09:14:00Z"/>
                <w:rFonts w:ascii="GHEA Grapalat" w:hAnsi="GHEA Grapalat" w:cs="Sylfaen"/>
              </w:rPr>
            </w:pPr>
          </w:p>
        </w:tc>
        <w:tc>
          <w:tcPr>
            <w:tcW w:w="5364" w:type="dxa"/>
            <w:tcBorders>
              <w:top w:val="nil"/>
              <w:left w:val="nil"/>
              <w:bottom w:val="single" w:sz="4" w:space="0" w:color="auto"/>
              <w:right w:val="single" w:sz="4" w:space="0" w:color="auto"/>
            </w:tcBorders>
            <w:noWrap/>
          </w:tcPr>
          <w:p w:rsidR="003C4F35" w:rsidRPr="00B138F3" w:rsidRDefault="003C4F35" w:rsidP="003C4F35">
            <w:pPr>
              <w:widowControl w:val="0"/>
              <w:tabs>
                <w:tab w:val="left" w:pos="905"/>
              </w:tabs>
              <w:spacing w:after="160"/>
              <w:rPr>
                <w:ins w:id="1482" w:author="User" w:date="2024-06-13T09:14:00Z"/>
                <w:rFonts w:ascii="GHEA Grapalat" w:hAnsi="GHEA Grapalat" w:cs="Sylfaen"/>
              </w:rPr>
            </w:pPr>
            <w:ins w:id="1483" w:author="User" w:date="2024-06-13T09:14:00Z">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ins>
          </w:p>
          <w:p w:rsidR="003C4F35" w:rsidRPr="00B138F3" w:rsidRDefault="003C4F35" w:rsidP="003C4F35">
            <w:pPr>
              <w:widowControl w:val="0"/>
              <w:spacing w:after="160"/>
              <w:rPr>
                <w:ins w:id="1484" w:author="User" w:date="2024-06-13T09:14:00Z"/>
                <w:rFonts w:ascii="GHEA Grapalat" w:hAnsi="GHEA Grapalat" w:cs="Sylfaen"/>
              </w:rPr>
            </w:pPr>
          </w:p>
          <w:p w:rsidR="003C4F35" w:rsidRPr="00B138F3" w:rsidRDefault="003C4F35" w:rsidP="003C4F35">
            <w:pPr>
              <w:widowControl w:val="0"/>
              <w:spacing w:after="160"/>
              <w:jc w:val="right"/>
              <w:rPr>
                <w:ins w:id="1485" w:author="User" w:date="2024-06-13T09:14:00Z"/>
                <w:rFonts w:ascii="GHEA Grapalat" w:hAnsi="GHEA Grapalat" w:cs="Sylfaen"/>
              </w:rPr>
            </w:pPr>
            <w:ins w:id="1486" w:author="User" w:date="2024-06-13T09:14:00Z">
              <w:r w:rsidRPr="00B138F3">
                <w:rPr>
                  <w:rFonts w:ascii="GHEA Grapalat" w:hAnsi="GHEA Grapalat"/>
                </w:rPr>
                <w:t>/____________________/</w:t>
              </w:r>
            </w:ins>
          </w:p>
          <w:p w:rsidR="003C4F35" w:rsidRPr="00B138F3" w:rsidRDefault="003C4F35" w:rsidP="003C4F35">
            <w:pPr>
              <w:widowControl w:val="0"/>
              <w:spacing w:after="160"/>
              <w:jc w:val="right"/>
              <w:rPr>
                <w:ins w:id="1487" w:author="User" w:date="2024-06-13T09:14:00Z"/>
                <w:rFonts w:ascii="GHEA Grapalat" w:hAnsi="GHEA Grapalat" w:cs="Tahoma"/>
              </w:rPr>
            </w:pPr>
          </w:p>
          <w:p w:rsidR="003C4F35" w:rsidRPr="00B138F3" w:rsidRDefault="003C4F35" w:rsidP="003C4F35">
            <w:pPr>
              <w:widowControl w:val="0"/>
              <w:spacing w:after="160"/>
              <w:jc w:val="right"/>
              <w:rPr>
                <w:ins w:id="1488" w:author="User" w:date="2024-06-13T09:14:00Z"/>
                <w:rFonts w:ascii="GHEA Grapalat" w:hAnsi="GHEA Grapalat" w:cs="Sylfaen"/>
              </w:rPr>
            </w:pPr>
            <w:ins w:id="1489" w:author="User" w:date="2024-06-13T09:14:00Z">
              <w:r w:rsidRPr="00B138F3">
                <w:rPr>
                  <w:rFonts w:ascii="GHEA Grapalat" w:hAnsi="GHEA Grapalat"/>
                </w:rPr>
                <w:t>/____________________/</w:t>
              </w:r>
            </w:ins>
          </w:p>
          <w:p w:rsidR="003C4F35" w:rsidRPr="00B138F3" w:rsidRDefault="003C4F35" w:rsidP="003C4F35">
            <w:pPr>
              <w:widowControl w:val="0"/>
              <w:spacing w:after="160"/>
              <w:rPr>
                <w:ins w:id="1490" w:author="User" w:date="2024-06-13T09:14:00Z"/>
                <w:rFonts w:ascii="GHEA Grapalat" w:hAnsi="GHEA Grapalat" w:cs="Sylfaen"/>
              </w:rPr>
            </w:pPr>
          </w:p>
          <w:p w:rsidR="003C4F35" w:rsidRPr="00B138F3" w:rsidRDefault="003C4F35" w:rsidP="003C4F35">
            <w:pPr>
              <w:widowControl w:val="0"/>
              <w:tabs>
                <w:tab w:val="left" w:pos="4539"/>
              </w:tabs>
              <w:spacing w:after="160"/>
              <w:rPr>
                <w:ins w:id="1491" w:author="User" w:date="2024-06-13T09:14:00Z"/>
                <w:rFonts w:ascii="GHEA Grapalat" w:hAnsi="GHEA Grapalat" w:cs="Sylfaen"/>
              </w:rPr>
            </w:pPr>
            <w:ins w:id="1492" w:author="User" w:date="2024-06-13T09:14:00Z">
              <w:r w:rsidRPr="00B138F3">
                <w:rPr>
                  <w:rFonts w:ascii="GHEA Grapalat" w:hAnsi="GHEA Grapalat"/>
                </w:rPr>
                <w:t>21.б.</w:t>
              </w:r>
              <w:r w:rsidRPr="00B138F3">
                <w:rPr>
                  <w:rFonts w:ascii="GHEA Grapalat" w:hAnsi="GHEA Grapalat"/>
                </w:rPr>
                <w:tab/>
                <w:t>М. П.</w:t>
              </w:r>
            </w:ins>
          </w:p>
        </w:tc>
      </w:tr>
      <w:tr w:rsidR="003C4F35" w:rsidRPr="00B138F3" w:rsidTr="003C4F35">
        <w:trPr>
          <w:trHeight w:val="2194"/>
          <w:ins w:id="1493" w:author="User" w:date="2024-06-13T09:14:00Z"/>
        </w:trPr>
        <w:tc>
          <w:tcPr>
            <w:tcW w:w="5616" w:type="dxa"/>
            <w:tcBorders>
              <w:top w:val="single" w:sz="4" w:space="0" w:color="auto"/>
              <w:left w:val="single" w:sz="4" w:space="0" w:color="auto"/>
              <w:right w:val="single" w:sz="4" w:space="0" w:color="auto"/>
            </w:tcBorders>
            <w:noWrap/>
            <w:vAlign w:val="bottom"/>
          </w:tcPr>
          <w:p w:rsidR="003C4F35" w:rsidRPr="00B138F3" w:rsidRDefault="003C4F35" w:rsidP="003C4F35">
            <w:pPr>
              <w:widowControl w:val="0"/>
              <w:spacing w:after="160"/>
              <w:rPr>
                <w:ins w:id="1494" w:author="User" w:date="2024-06-13T09:14:00Z"/>
                <w:rFonts w:ascii="GHEA Grapalat" w:hAnsi="GHEA Grapalat" w:cs="Tahoma"/>
              </w:rPr>
            </w:pPr>
            <w:ins w:id="1495" w:author="User" w:date="2024-06-13T09:14:00Z">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ins>
          </w:p>
          <w:p w:rsidR="003C4F35" w:rsidRPr="00B138F3" w:rsidRDefault="003C4F35" w:rsidP="003C4F35">
            <w:pPr>
              <w:widowControl w:val="0"/>
              <w:spacing w:after="160"/>
              <w:rPr>
                <w:ins w:id="1496" w:author="User" w:date="2024-06-13T09:14:00Z"/>
                <w:rFonts w:ascii="GHEA Grapalat" w:hAnsi="GHEA Grapalat"/>
              </w:rPr>
            </w:pPr>
          </w:p>
          <w:p w:rsidR="003C4F35" w:rsidRPr="00B138F3" w:rsidRDefault="003C4F35" w:rsidP="003C4F35">
            <w:pPr>
              <w:widowControl w:val="0"/>
              <w:jc w:val="right"/>
              <w:rPr>
                <w:ins w:id="1497" w:author="User" w:date="2024-06-13T09:14:00Z"/>
                <w:rFonts w:ascii="GHEA Grapalat" w:hAnsi="GHEA Grapalat" w:cs="Tahoma"/>
              </w:rPr>
            </w:pPr>
            <w:ins w:id="1498" w:author="User" w:date="2024-06-13T09:14:00Z">
              <w:r w:rsidRPr="00B138F3">
                <w:rPr>
                  <w:rFonts w:ascii="GHEA Grapalat" w:hAnsi="GHEA Grapalat"/>
                </w:rPr>
                <w:t>/____________________/</w:t>
              </w:r>
            </w:ins>
          </w:p>
          <w:p w:rsidR="003C4F35" w:rsidRPr="00B138F3" w:rsidRDefault="003C4F35" w:rsidP="003C4F35">
            <w:pPr>
              <w:widowControl w:val="0"/>
              <w:spacing w:after="160"/>
              <w:ind w:left="3828" w:right="13"/>
              <w:jc w:val="both"/>
              <w:rPr>
                <w:ins w:id="1499" w:author="User" w:date="2024-06-13T09:14:00Z"/>
                <w:rFonts w:ascii="GHEA Grapalat" w:hAnsi="GHEA Grapalat" w:cs="Sylfaen"/>
                <w:vertAlign w:val="superscript"/>
              </w:rPr>
            </w:pPr>
            <w:ins w:id="1500" w:author="User" w:date="2024-06-13T09:14:00Z">
              <w:r w:rsidRPr="00B138F3">
                <w:rPr>
                  <w:rFonts w:ascii="GHEA Grapalat" w:hAnsi="GHEA Grapalat"/>
                  <w:vertAlign w:val="superscript"/>
                </w:rPr>
                <w:t>подпись/</w:t>
              </w:r>
            </w:ins>
          </w:p>
          <w:p w:rsidR="003C4F35" w:rsidRPr="00B138F3" w:rsidRDefault="003C4F35" w:rsidP="003C4F35">
            <w:pPr>
              <w:widowControl w:val="0"/>
              <w:spacing w:after="160"/>
              <w:rPr>
                <w:ins w:id="1501" w:author="User" w:date="2024-06-13T09:14:00Z"/>
                <w:rFonts w:ascii="GHEA Grapalat" w:hAnsi="GHEA Grapalat" w:cs="Tahoma"/>
              </w:rPr>
            </w:pPr>
          </w:p>
          <w:p w:rsidR="003C4F35" w:rsidRPr="00B138F3" w:rsidRDefault="003C4F35" w:rsidP="003C4F35">
            <w:pPr>
              <w:widowControl w:val="0"/>
              <w:spacing w:after="160"/>
              <w:rPr>
                <w:ins w:id="1502" w:author="User" w:date="2024-06-13T09:14:00Z"/>
                <w:rFonts w:ascii="GHEA Grapalat" w:hAnsi="GHEA Grapalat" w:cs="Arial"/>
              </w:rPr>
            </w:pPr>
          </w:p>
        </w:tc>
        <w:tc>
          <w:tcPr>
            <w:tcW w:w="5364" w:type="dxa"/>
            <w:tcBorders>
              <w:top w:val="single" w:sz="4" w:space="0" w:color="auto"/>
              <w:left w:val="nil"/>
              <w:right w:val="single" w:sz="4" w:space="0" w:color="auto"/>
            </w:tcBorders>
            <w:noWrap/>
          </w:tcPr>
          <w:p w:rsidR="003C4F35" w:rsidRPr="00B138F3" w:rsidRDefault="003C4F35" w:rsidP="003C4F35">
            <w:pPr>
              <w:widowControl w:val="0"/>
              <w:spacing w:after="160"/>
              <w:rPr>
                <w:ins w:id="1503" w:author="User" w:date="2024-06-13T09:14:00Z"/>
                <w:rFonts w:ascii="GHEA Grapalat" w:hAnsi="GHEA Grapalat" w:cs="Tahoma"/>
              </w:rPr>
            </w:pPr>
            <w:ins w:id="1504" w:author="User" w:date="2024-06-13T09:14:00Z">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ins>
          </w:p>
          <w:p w:rsidR="003C4F35" w:rsidRPr="00B138F3" w:rsidRDefault="003C4F35" w:rsidP="003C4F35">
            <w:pPr>
              <w:widowControl w:val="0"/>
              <w:spacing w:after="160"/>
              <w:rPr>
                <w:ins w:id="1505" w:author="User" w:date="2024-06-13T09:14:00Z"/>
                <w:rFonts w:ascii="GHEA Grapalat" w:hAnsi="GHEA Grapalat" w:cs="Tahoma"/>
              </w:rPr>
            </w:pPr>
          </w:p>
          <w:p w:rsidR="003C4F35" w:rsidRPr="00B138F3" w:rsidRDefault="003C4F35" w:rsidP="003C4F35">
            <w:pPr>
              <w:widowControl w:val="0"/>
              <w:jc w:val="right"/>
              <w:rPr>
                <w:ins w:id="1506" w:author="User" w:date="2024-06-13T09:14:00Z"/>
                <w:rFonts w:ascii="GHEA Grapalat" w:hAnsi="GHEA Grapalat" w:cs="Tahoma"/>
              </w:rPr>
            </w:pPr>
            <w:ins w:id="1507" w:author="User" w:date="2024-06-13T09:14:00Z">
              <w:r w:rsidRPr="00B138F3">
                <w:rPr>
                  <w:rFonts w:ascii="GHEA Grapalat" w:hAnsi="GHEA Grapalat"/>
                </w:rPr>
                <w:t>/____________________/</w:t>
              </w:r>
            </w:ins>
          </w:p>
          <w:p w:rsidR="003C4F35" w:rsidRPr="00B138F3" w:rsidRDefault="003C4F35" w:rsidP="003C4F35">
            <w:pPr>
              <w:widowControl w:val="0"/>
              <w:spacing w:after="160"/>
              <w:ind w:right="983"/>
              <w:jc w:val="right"/>
              <w:rPr>
                <w:ins w:id="1508" w:author="User" w:date="2024-06-13T09:14:00Z"/>
                <w:rFonts w:ascii="GHEA Grapalat" w:hAnsi="GHEA Grapalat" w:cs="Sylfaen"/>
                <w:vertAlign w:val="superscript"/>
              </w:rPr>
            </w:pPr>
            <w:ins w:id="1509" w:author="User" w:date="2024-06-13T09:14:00Z">
              <w:r w:rsidRPr="00B138F3">
                <w:rPr>
                  <w:rFonts w:ascii="GHEA Grapalat" w:hAnsi="GHEA Grapalat"/>
                  <w:vertAlign w:val="superscript"/>
                </w:rPr>
                <w:t>/подпись/</w:t>
              </w:r>
            </w:ins>
          </w:p>
          <w:p w:rsidR="003C4F35" w:rsidRPr="00B138F3" w:rsidRDefault="003C4F35" w:rsidP="003C4F35">
            <w:pPr>
              <w:widowControl w:val="0"/>
              <w:spacing w:after="160"/>
              <w:rPr>
                <w:ins w:id="1510" w:author="User" w:date="2024-06-13T09:14:00Z"/>
                <w:rFonts w:ascii="GHEA Grapalat" w:hAnsi="GHEA Grapalat" w:cs="Arial"/>
              </w:rPr>
            </w:pPr>
          </w:p>
        </w:tc>
      </w:tr>
      <w:tr w:rsidR="003C4F35" w:rsidRPr="00B138F3" w:rsidTr="003C4F35">
        <w:trPr>
          <w:trHeight w:val="2194"/>
          <w:ins w:id="1511" w:author="User" w:date="2024-06-13T09:14:00Z"/>
        </w:trPr>
        <w:tc>
          <w:tcPr>
            <w:tcW w:w="5616" w:type="dxa"/>
            <w:tcBorders>
              <w:top w:val="nil"/>
              <w:left w:val="single" w:sz="4" w:space="0" w:color="auto"/>
              <w:bottom w:val="single" w:sz="4" w:space="0" w:color="auto"/>
              <w:right w:val="single" w:sz="4" w:space="0" w:color="auto"/>
            </w:tcBorders>
            <w:noWrap/>
            <w:vAlign w:val="bottom"/>
          </w:tcPr>
          <w:p w:rsidR="003C4F35" w:rsidRPr="00B138F3" w:rsidRDefault="003C4F35" w:rsidP="003C4F35">
            <w:pPr>
              <w:widowControl w:val="0"/>
              <w:tabs>
                <w:tab w:val="left" w:pos="4678"/>
              </w:tabs>
              <w:spacing w:after="160"/>
              <w:rPr>
                <w:ins w:id="1512" w:author="User" w:date="2024-06-13T09:14:00Z"/>
                <w:rFonts w:ascii="GHEA Grapalat" w:hAnsi="GHEA Grapalat" w:cs="Sylfaen"/>
              </w:rPr>
            </w:pPr>
            <w:ins w:id="1513" w:author="User" w:date="2024-06-13T09:14:00Z">
              <w:r w:rsidRPr="00B138F3">
                <w:rPr>
                  <w:rFonts w:ascii="GHEA Grapalat" w:hAnsi="GHEA Grapalat"/>
                </w:rPr>
                <w:t>24.б.</w:t>
              </w:r>
              <w:r w:rsidRPr="00B138F3">
                <w:rPr>
                  <w:rFonts w:ascii="GHEA Grapalat" w:hAnsi="GHEA Grapalat"/>
                </w:rPr>
                <w:tab/>
                <w:t>М. П.</w:t>
              </w:r>
            </w:ins>
          </w:p>
          <w:p w:rsidR="003C4F35" w:rsidRPr="00B138F3" w:rsidRDefault="003C4F35" w:rsidP="003C4F35">
            <w:pPr>
              <w:widowControl w:val="0"/>
              <w:spacing w:after="160"/>
              <w:rPr>
                <w:ins w:id="1514" w:author="User" w:date="2024-06-13T09:14:00Z"/>
                <w:rFonts w:ascii="GHEA Grapalat" w:hAnsi="GHEA Grapalat" w:cs="Sylfaen"/>
              </w:rPr>
            </w:pPr>
          </w:p>
          <w:p w:rsidR="003C4F35" w:rsidRPr="00B138F3" w:rsidRDefault="003C4F35" w:rsidP="003C4F35">
            <w:pPr>
              <w:widowControl w:val="0"/>
              <w:spacing w:after="160"/>
              <w:ind w:right="155"/>
              <w:jc w:val="right"/>
              <w:rPr>
                <w:ins w:id="1515" w:author="User" w:date="2024-06-13T09:14:00Z"/>
                <w:rFonts w:ascii="GHEA Grapalat" w:hAnsi="GHEA Grapalat" w:cs="Sylfaen"/>
                <w:lang w:val="en-US"/>
              </w:rPr>
            </w:pPr>
            <w:ins w:id="1516" w:author="User" w:date="2024-06-13T09:14:00Z">
              <w:r w:rsidRPr="00B138F3">
                <w:rPr>
                  <w:rFonts w:ascii="GHEA Grapalat" w:hAnsi="GHEA Grapalat"/>
                </w:rPr>
                <w:t xml:space="preserve">24.в"___" ___ 20___ г. </w:t>
              </w:r>
            </w:ins>
          </w:p>
        </w:tc>
        <w:tc>
          <w:tcPr>
            <w:tcW w:w="5364" w:type="dxa"/>
            <w:tcBorders>
              <w:top w:val="nil"/>
              <w:left w:val="nil"/>
              <w:bottom w:val="single" w:sz="4" w:space="0" w:color="auto"/>
              <w:right w:val="single" w:sz="4" w:space="0" w:color="auto"/>
            </w:tcBorders>
            <w:noWrap/>
            <w:vAlign w:val="bottom"/>
          </w:tcPr>
          <w:p w:rsidR="003C4F35" w:rsidRPr="00B138F3" w:rsidRDefault="003C4F35" w:rsidP="003C4F35">
            <w:pPr>
              <w:widowControl w:val="0"/>
              <w:tabs>
                <w:tab w:val="left" w:pos="4554"/>
              </w:tabs>
              <w:spacing w:after="160"/>
              <w:rPr>
                <w:ins w:id="1517" w:author="User" w:date="2024-06-13T09:14:00Z"/>
                <w:rFonts w:ascii="GHEA Grapalat" w:hAnsi="GHEA Grapalat" w:cs="Sylfaen"/>
              </w:rPr>
            </w:pPr>
            <w:ins w:id="1518" w:author="User" w:date="2024-06-13T09:14:00Z">
              <w:r w:rsidRPr="00B138F3">
                <w:rPr>
                  <w:rFonts w:ascii="GHEA Grapalat" w:hAnsi="GHEA Grapalat"/>
                </w:rPr>
                <w:t>23.б.</w:t>
              </w:r>
              <w:r w:rsidRPr="00B138F3">
                <w:rPr>
                  <w:rFonts w:ascii="GHEA Grapalat" w:hAnsi="GHEA Grapalat"/>
                </w:rPr>
                <w:tab/>
                <w:t>М. П.</w:t>
              </w:r>
            </w:ins>
          </w:p>
          <w:p w:rsidR="003C4F35" w:rsidRPr="00B138F3" w:rsidRDefault="003C4F35" w:rsidP="003C4F35">
            <w:pPr>
              <w:widowControl w:val="0"/>
              <w:spacing w:after="160"/>
              <w:rPr>
                <w:ins w:id="1519" w:author="User" w:date="2024-06-13T09:14:00Z"/>
                <w:rFonts w:ascii="GHEA Grapalat" w:hAnsi="GHEA Grapalat"/>
              </w:rPr>
            </w:pPr>
          </w:p>
          <w:p w:rsidR="003C4F35" w:rsidRPr="00B138F3" w:rsidRDefault="003C4F35" w:rsidP="003C4F35">
            <w:pPr>
              <w:widowControl w:val="0"/>
              <w:spacing w:after="160"/>
              <w:jc w:val="right"/>
              <w:rPr>
                <w:ins w:id="1520" w:author="User" w:date="2024-06-13T09:14:00Z"/>
                <w:rFonts w:ascii="GHEA Grapalat" w:hAnsi="GHEA Grapalat" w:cs="Sylfaen"/>
              </w:rPr>
            </w:pPr>
            <w:ins w:id="1521" w:author="User" w:date="2024-06-13T09:14:00Z">
              <w:r w:rsidRPr="00B138F3">
                <w:rPr>
                  <w:rFonts w:ascii="GHEA Grapalat" w:hAnsi="GHEA Grapalat"/>
                </w:rPr>
                <w:t>23.в Дата исполнения: "___" ___ 20___г.</w:t>
              </w:r>
            </w:ins>
          </w:p>
        </w:tc>
      </w:tr>
    </w:tbl>
    <w:p w:rsidR="00FE75E6" w:rsidRPr="00B253E1" w:rsidDel="003C4F35" w:rsidRDefault="000A214C" w:rsidP="00FE75E6">
      <w:pPr>
        <w:widowControl w:val="0"/>
        <w:tabs>
          <w:tab w:val="left" w:pos="1134"/>
        </w:tabs>
        <w:spacing w:after="160"/>
        <w:ind w:firstLine="567"/>
        <w:jc w:val="both"/>
        <w:rPr>
          <w:moveFrom w:id="1522" w:author="User" w:date="2024-06-13T09:15:00Z"/>
          <w:rFonts w:ascii="GHEA Grapalat" w:hAnsi="GHEA Grapalat"/>
        </w:rPr>
      </w:pPr>
      <w:moveFromRangeStart w:id="1523" w:author="User" w:date="2024-06-13T09:15:00Z" w:name="move169162529"/>
      <w:moveFrom w:id="1524" w:author="User" w:date="2024-06-13T09:15:00Z">
        <w:r w:rsidRPr="00677822" w:rsidDel="003C4F35">
          <w:rPr>
            <w:rFonts w:ascii="GHEA Grapalat" w:hAnsi="GHEA Grapalat"/>
          </w:rPr>
          <w:t>рабочего дня, следующего</w:t>
        </w:r>
        <w:r w:rsidR="004300C2" w:rsidRPr="00677822" w:rsidDel="003C4F35">
          <w:rPr>
            <w:rFonts w:ascii="GHEA Grapalat" w:hAnsi="GHEA Grapalat"/>
          </w:rPr>
          <w:t xml:space="preserve"> за</w:t>
        </w:r>
        <w:r w:rsidRPr="00677822" w:rsidDel="003C4F35">
          <w:rPr>
            <w:rFonts w:ascii="GHEA Grapalat" w:hAnsi="GHEA Grapalat"/>
          </w:rPr>
          <w:t xml:space="preserve"> </w:t>
        </w:r>
        <w:r w:rsidR="00FE75E6" w:rsidRPr="00677822" w:rsidDel="003C4F35">
          <w:rPr>
            <w:rFonts w:ascii="GHEA Grapalat" w:hAnsi="GHEA Grapalat"/>
          </w:rPr>
          <w:t>последним днем полного выполнения взятых Компанией по заключаемому договору обязательств, включительно.</w:t>
        </w:r>
      </w:moveFrom>
    </w:p>
    <w:p w:rsidR="000A214C" w:rsidRPr="00B138F3" w:rsidDel="003C4F35" w:rsidRDefault="000A214C" w:rsidP="000A214C">
      <w:pPr>
        <w:widowControl w:val="0"/>
        <w:tabs>
          <w:tab w:val="left" w:pos="1134"/>
        </w:tabs>
        <w:spacing w:after="160"/>
        <w:ind w:firstLine="567"/>
        <w:jc w:val="both"/>
        <w:rPr>
          <w:moveFrom w:id="1525" w:author="User" w:date="2024-06-13T09:15:00Z"/>
          <w:rFonts w:ascii="GHEA Grapalat" w:hAnsi="GHEA Grapalat" w:cs="GHEA Grapalat"/>
        </w:rPr>
      </w:pPr>
      <w:moveFrom w:id="1526" w:author="User" w:date="2024-06-13T09:15:00Z">
        <w:r w:rsidRPr="00B138F3" w:rsidDel="003C4F35">
          <w:rPr>
            <w:rFonts w:ascii="GHEA Grapalat" w:hAnsi="GHEA Grapalat"/>
          </w:rPr>
          <w:t>2.2.</w:t>
        </w:r>
        <w:r w:rsidRPr="00B138F3" w:rsidDel="003C4F35">
          <w:rPr>
            <w:rFonts w:ascii="GHEA Grapalat" w:hAnsi="GHEA Grapalat"/>
          </w:rPr>
          <w:tab/>
          <w:t xml:space="preserve">Представив настоящее Соглашение и прилагаемое Требование в Банк-плательщик: </w:t>
        </w:r>
      </w:moveFrom>
    </w:p>
    <w:p w:rsidR="000A214C" w:rsidRPr="00B138F3" w:rsidDel="003C4F35" w:rsidRDefault="000A214C" w:rsidP="000A214C">
      <w:pPr>
        <w:widowControl w:val="0"/>
        <w:tabs>
          <w:tab w:val="left" w:pos="1134"/>
        </w:tabs>
        <w:spacing w:after="160"/>
        <w:ind w:firstLine="567"/>
        <w:jc w:val="both"/>
        <w:rPr>
          <w:moveFrom w:id="1527" w:author="User" w:date="2024-06-13T09:15:00Z"/>
          <w:rFonts w:ascii="GHEA Grapalat" w:hAnsi="GHEA Grapalat" w:cs="GHEA Grapalat"/>
        </w:rPr>
      </w:pPr>
      <w:moveFrom w:id="1528" w:author="User" w:date="2024-06-13T09:15:00Z">
        <w:r w:rsidRPr="00B138F3" w:rsidDel="003C4F35">
          <w:rPr>
            <w:rFonts w:ascii="GHEA Grapalat" w:hAnsi="GHEA Grapalat"/>
          </w:rPr>
          <w:t>2.2.1.</w:t>
        </w:r>
        <w:r w:rsidRPr="00B138F3" w:rsidDel="003C4F35">
          <w:rPr>
            <w:rFonts w:ascii="GHEA Grapalat" w:hAnsi="GHEA Grapalat"/>
          </w:rPr>
          <w:tab/>
          <w:t>Заказчик подтверждает, что Компания допустила нарушение договорных обязательств, а</w:t>
        </w:r>
      </w:moveFrom>
    </w:p>
    <w:p w:rsidR="000A214C" w:rsidRPr="00B138F3" w:rsidDel="003C4F35" w:rsidRDefault="000A214C" w:rsidP="000A214C">
      <w:pPr>
        <w:widowControl w:val="0"/>
        <w:tabs>
          <w:tab w:val="left" w:pos="1134"/>
        </w:tabs>
        <w:spacing w:after="160"/>
        <w:ind w:firstLine="567"/>
        <w:jc w:val="both"/>
        <w:rPr>
          <w:moveFrom w:id="1529" w:author="User" w:date="2024-06-13T09:15:00Z"/>
          <w:rFonts w:ascii="GHEA Grapalat" w:hAnsi="GHEA Grapalat" w:cs="GHEA Grapalat"/>
        </w:rPr>
      </w:pPr>
      <w:moveFrom w:id="1530" w:author="User" w:date="2024-06-13T09:15:00Z">
        <w:r w:rsidRPr="00B138F3" w:rsidDel="003C4F35">
          <w:rPr>
            <w:rFonts w:ascii="GHEA Grapalat" w:hAnsi="GHEA Grapalat"/>
          </w:rPr>
          <w:t>2.2.2.</w:t>
        </w:r>
        <w:r w:rsidRPr="00B138F3" w:rsidDel="003C4F3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moveFrom>
    </w:p>
    <w:p w:rsidR="000A214C" w:rsidRPr="00B138F3" w:rsidDel="003C4F35" w:rsidRDefault="000A214C" w:rsidP="000A214C">
      <w:pPr>
        <w:widowControl w:val="0"/>
        <w:tabs>
          <w:tab w:val="left" w:pos="1134"/>
        </w:tabs>
        <w:spacing w:after="160"/>
        <w:ind w:firstLine="567"/>
        <w:jc w:val="both"/>
        <w:rPr>
          <w:moveFrom w:id="1531" w:author="User" w:date="2024-06-13T09:15:00Z"/>
          <w:rFonts w:ascii="GHEA Grapalat" w:hAnsi="GHEA Grapalat"/>
        </w:rPr>
      </w:pPr>
      <w:moveFrom w:id="1532" w:author="User" w:date="2024-06-13T09:15:00Z">
        <w:r w:rsidRPr="00B138F3" w:rsidDel="003C4F35">
          <w:rPr>
            <w:rFonts w:ascii="GHEA Grapalat" w:hAnsi="GHEA Grapalat"/>
          </w:rPr>
          <w:t>2.3.</w:t>
        </w:r>
        <w:r w:rsidRPr="00B138F3" w:rsidDel="003C4F3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moveFrom>
    </w:p>
    <w:p w:rsidR="000A214C" w:rsidRPr="00B138F3" w:rsidDel="003C4F35" w:rsidRDefault="000A214C" w:rsidP="000A214C">
      <w:pPr>
        <w:widowControl w:val="0"/>
        <w:spacing w:after="160"/>
        <w:ind w:firstLine="567"/>
        <w:jc w:val="center"/>
        <w:rPr>
          <w:moveFrom w:id="1533" w:author="User" w:date="2024-06-13T09:15:00Z"/>
          <w:rFonts w:ascii="GHEA Grapalat" w:hAnsi="GHEA Grapalat"/>
          <w:b/>
        </w:rPr>
      </w:pPr>
      <w:moveFrom w:id="1534" w:author="User" w:date="2024-06-13T09:15:00Z">
        <w:r w:rsidRPr="00B138F3" w:rsidDel="003C4F35">
          <w:rPr>
            <w:rFonts w:ascii="GHEA Grapalat" w:hAnsi="GHEA Grapalat"/>
            <w:b/>
          </w:rPr>
          <w:t>3. Адрес, банковские реквизиты Компании</w:t>
        </w:r>
      </w:moveFrom>
    </w:p>
    <w:p w:rsidR="000A214C" w:rsidRPr="00B138F3" w:rsidDel="003C4F35" w:rsidRDefault="000A214C" w:rsidP="000A214C">
      <w:pPr>
        <w:widowControl w:val="0"/>
        <w:jc w:val="both"/>
        <w:rPr>
          <w:moveFrom w:id="1535" w:author="User" w:date="2024-06-13T09:15:00Z"/>
          <w:rFonts w:ascii="GHEA Grapalat" w:hAnsi="GHEA Grapalat"/>
        </w:rPr>
      </w:pPr>
      <w:moveFrom w:id="1536" w:author="User" w:date="2024-06-13T09:15:00Z">
        <w:r w:rsidRPr="00B138F3" w:rsidDel="003C4F35">
          <w:rPr>
            <w:rFonts w:ascii="GHEA Grapalat" w:hAnsi="GHEA Grapalat"/>
          </w:rPr>
          <w:t>_______________________________________</w:t>
        </w:r>
      </w:moveFrom>
    </w:p>
    <w:p w:rsidR="000A214C" w:rsidRPr="00B138F3" w:rsidDel="003C4F35" w:rsidRDefault="000A214C" w:rsidP="000A214C">
      <w:pPr>
        <w:widowControl w:val="0"/>
        <w:spacing w:after="160"/>
        <w:ind w:right="4250"/>
        <w:jc w:val="center"/>
        <w:rPr>
          <w:moveFrom w:id="1537" w:author="User" w:date="2024-06-13T09:15:00Z"/>
          <w:rFonts w:ascii="GHEA Grapalat" w:hAnsi="GHEA Grapalat"/>
          <w:vertAlign w:val="superscript"/>
        </w:rPr>
      </w:pPr>
      <w:moveFrom w:id="1538" w:author="User" w:date="2024-06-13T09:15:00Z">
        <w:r w:rsidRPr="00B138F3" w:rsidDel="003C4F35">
          <w:rPr>
            <w:rFonts w:ascii="GHEA Grapalat" w:hAnsi="GHEA Grapalat"/>
            <w:vertAlign w:val="superscript"/>
          </w:rPr>
          <w:t>наименование компании</w:t>
        </w:r>
      </w:moveFrom>
    </w:p>
    <w:p w:rsidR="000A214C" w:rsidRPr="00B138F3" w:rsidDel="003C4F35" w:rsidRDefault="000A214C" w:rsidP="000A214C">
      <w:pPr>
        <w:widowControl w:val="0"/>
        <w:jc w:val="both"/>
        <w:rPr>
          <w:moveFrom w:id="1539" w:author="User" w:date="2024-06-13T09:15:00Z"/>
          <w:rFonts w:ascii="GHEA Grapalat" w:hAnsi="GHEA Grapalat"/>
        </w:rPr>
      </w:pPr>
      <w:moveFrom w:id="1540" w:author="User" w:date="2024-06-13T09:15:00Z">
        <w:r w:rsidRPr="00B138F3" w:rsidDel="003C4F35">
          <w:rPr>
            <w:rFonts w:ascii="GHEA Grapalat" w:hAnsi="GHEA Grapalat"/>
          </w:rPr>
          <w:t>_______________________________________</w:t>
        </w:r>
      </w:moveFrom>
    </w:p>
    <w:p w:rsidR="000A214C" w:rsidRPr="00B138F3" w:rsidDel="003C4F35" w:rsidRDefault="000A214C" w:rsidP="000A214C">
      <w:pPr>
        <w:widowControl w:val="0"/>
        <w:spacing w:after="160"/>
        <w:ind w:right="4250"/>
        <w:jc w:val="center"/>
        <w:rPr>
          <w:moveFrom w:id="1541" w:author="User" w:date="2024-06-13T09:15:00Z"/>
          <w:rFonts w:ascii="GHEA Grapalat" w:hAnsi="GHEA Grapalat"/>
          <w:vertAlign w:val="superscript"/>
        </w:rPr>
      </w:pPr>
      <w:moveFrom w:id="1542" w:author="User" w:date="2024-06-13T09:15:00Z">
        <w:r w:rsidRPr="00B138F3" w:rsidDel="003C4F35">
          <w:rPr>
            <w:rFonts w:ascii="GHEA Grapalat" w:hAnsi="GHEA Grapalat"/>
            <w:vertAlign w:val="superscript"/>
          </w:rPr>
          <w:t>адрес компании</w:t>
        </w:r>
      </w:moveFrom>
    </w:p>
    <w:p w:rsidR="000A214C" w:rsidRPr="00B138F3" w:rsidDel="003C4F35" w:rsidRDefault="000A214C" w:rsidP="000A214C">
      <w:pPr>
        <w:widowControl w:val="0"/>
        <w:jc w:val="both"/>
        <w:rPr>
          <w:moveFrom w:id="1543" w:author="User" w:date="2024-06-13T09:15:00Z"/>
          <w:rFonts w:ascii="GHEA Grapalat" w:hAnsi="GHEA Grapalat"/>
        </w:rPr>
      </w:pPr>
      <w:moveFrom w:id="1544" w:author="User" w:date="2024-06-13T09:15:00Z">
        <w:r w:rsidRPr="00B138F3" w:rsidDel="003C4F35">
          <w:rPr>
            <w:rFonts w:ascii="GHEA Grapalat" w:hAnsi="GHEA Grapalat"/>
          </w:rPr>
          <w:t>_______________________________________</w:t>
        </w:r>
      </w:moveFrom>
    </w:p>
    <w:p w:rsidR="000A214C" w:rsidRPr="00B138F3" w:rsidDel="003C4F35" w:rsidRDefault="000A214C" w:rsidP="000A214C">
      <w:pPr>
        <w:widowControl w:val="0"/>
        <w:spacing w:after="160"/>
        <w:ind w:right="4250"/>
        <w:jc w:val="center"/>
        <w:rPr>
          <w:moveFrom w:id="1545" w:author="User" w:date="2024-06-13T09:15:00Z"/>
          <w:rFonts w:ascii="GHEA Grapalat" w:hAnsi="GHEA Grapalat"/>
          <w:vertAlign w:val="superscript"/>
        </w:rPr>
      </w:pPr>
      <w:moveFrom w:id="1546" w:author="User" w:date="2024-06-13T09:15:00Z">
        <w:r w:rsidRPr="00B138F3" w:rsidDel="003C4F35">
          <w:rPr>
            <w:rFonts w:ascii="GHEA Grapalat" w:hAnsi="GHEA Grapalat"/>
            <w:vertAlign w:val="superscript"/>
          </w:rPr>
          <w:t>наименование обслуживающего компанию банка</w:t>
        </w:r>
      </w:moveFrom>
    </w:p>
    <w:p w:rsidR="000A214C" w:rsidRPr="00B138F3" w:rsidDel="003C4F35" w:rsidRDefault="000A214C" w:rsidP="000A214C">
      <w:pPr>
        <w:widowControl w:val="0"/>
        <w:jc w:val="both"/>
        <w:rPr>
          <w:moveFrom w:id="1547" w:author="User" w:date="2024-06-13T09:15:00Z"/>
          <w:rFonts w:ascii="GHEA Grapalat" w:hAnsi="GHEA Grapalat"/>
        </w:rPr>
      </w:pPr>
      <w:moveFrom w:id="1548" w:author="User" w:date="2024-06-13T09:15:00Z">
        <w:r w:rsidRPr="00B138F3" w:rsidDel="003C4F35">
          <w:rPr>
            <w:rFonts w:ascii="GHEA Grapalat" w:hAnsi="GHEA Grapalat"/>
          </w:rPr>
          <w:t>_______________________________________</w:t>
        </w:r>
      </w:moveFrom>
    </w:p>
    <w:p w:rsidR="000A214C" w:rsidRPr="00B138F3" w:rsidDel="003C4F35" w:rsidRDefault="000A214C" w:rsidP="000A214C">
      <w:pPr>
        <w:widowControl w:val="0"/>
        <w:spacing w:after="160"/>
        <w:ind w:right="4250"/>
        <w:jc w:val="center"/>
        <w:rPr>
          <w:moveFrom w:id="1549" w:author="User" w:date="2024-06-13T09:15:00Z"/>
          <w:rFonts w:ascii="GHEA Grapalat" w:hAnsi="GHEA Grapalat"/>
          <w:vertAlign w:val="superscript"/>
        </w:rPr>
      </w:pPr>
      <w:moveFrom w:id="1550" w:author="User" w:date="2024-06-13T09:15:00Z">
        <w:r w:rsidRPr="00B138F3" w:rsidDel="003C4F35">
          <w:rPr>
            <w:rFonts w:ascii="GHEA Grapalat" w:hAnsi="GHEA Grapalat"/>
            <w:vertAlign w:val="superscript"/>
          </w:rPr>
          <w:t>номер банковского счета компании</w:t>
        </w:r>
      </w:moveFrom>
    </w:p>
    <w:p w:rsidR="000A214C" w:rsidRPr="00B138F3" w:rsidDel="003C4F35" w:rsidRDefault="000A214C" w:rsidP="000A214C">
      <w:pPr>
        <w:widowControl w:val="0"/>
        <w:jc w:val="both"/>
        <w:rPr>
          <w:moveFrom w:id="1551" w:author="User" w:date="2024-06-13T09:15:00Z"/>
          <w:rFonts w:ascii="GHEA Grapalat" w:hAnsi="GHEA Grapalat"/>
        </w:rPr>
      </w:pPr>
      <w:moveFrom w:id="1552" w:author="User" w:date="2024-06-13T09:15:00Z">
        <w:r w:rsidRPr="00B138F3" w:rsidDel="003C4F35">
          <w:rPr>
            <w:rFonts w:ascii="GHEA Grapalat" w:hAnsi="GHEA Grapalat"/>
          </w:rPr>
          <w:t>_______________________________________</w:t>
        </w:r>
      </w:moveFrom>
    </w:p>
    <w:p w:rsidR="000A214C" w:rsidRPr="00B138F3" w:rsidDel="003C4F35" w:rsidRDefault="000A214C" w:rsidP="000A214C">
      <w:pPr>
        <w:widowControl w:val="0"/>
        <w:spacing w:after="160"/>
        <w:ind w:right="4250"/>
        <w:jc w:val="center"/>
        <w:rPr>
          <w:moveFrom w:id="1553" w:author="User" w:date="2024-06-13T09:15:00Z"/>
          <w:rFonts w:ascii="GHEA Grapalat" w:hAnsi="GHEA Grapalat"/>
          <w:vertAlign w:val="superscript"/>
        </w:rPr>
      </w:pPr>
      <w:moveFrom w:id="1554" w:author="User" w:date="2024-06-13T09:15:00Z">
        <w:r w:rsidRPr="00B138F3" w:rsidDel="003C4F35">
          <w:rPr>
            <w:rFonts w:ascii="GHEA Grapalat" w:hAnsi="GHEA Grapalat"/>
            <w:vertAlign w:val="superscript"/>
          </w:rPr>
          <w:t>учетный номер налогоплательщика компании</w:t>
        </w:r>
      </w:moveFrom>
    </w:p>
    <w:p w:rsidR="000A214C" w:rsidRPr="00B138F3" w:rsidDel="003C4F35" w:rsidRDefault="000A214C" w:rsidP="000A214C">
      <w:pPr>
        <w:widowControl w:val="0"/>
        <w:jc w:val="both"/>
        <w:rPr>
          <w:moveFrom w:id="1555" w:author="User" w:date="2024-06-13T09:15:00Z"/>
          <w:rFonts w:ascii="GHEA Grapalat" w:hAnsi="GHEA Grapalat"/>
        </w:rPr>
      </w:pPr>
      <w:moveFrom w:id="1556" w:author="User" w:date="2024-06-13T09:15:00Z">
        <w:r w:rsidRPr="00B138F3" w:rsidDel="003C4F35">
          <w:rPr>
            <w:rFonts w:ascii="GHEA Grapalat" w:hAnsi="GHEA Grapalat"/>
          </w:rPr>
          <w:t>_______________________________________</w:t>
        </w:r>
      </w:moveFrom>
    </w:p>
    <w:p w:rsidR="000A214C" w:rsidRPr="00B138F3" w:rsidDel="003C4F35" w:rsidRDefault="000A214C" w:rsidP="00632AC2">
      <w:pPr>
        <w:widowControl w:val="0"/>
        <w:spacing w:after="160"/>
        <w:ind w:right="4250"/>
        <w:jc w:val="center"/>
        <w:rPr>
          <w:moveFrom w:id="1557" w:author="User" w:date="2024-06-13T09:15:00Z"/>
          <w:rFonts w:ascii="GHEA Grapalat" w:hAnsi="GHEA Grapalat"/>
        </w:rPr>
      </w:pPr>
      <w:moveFrom w:id="1558" w:author="User" w:date="2024-06-13T09:15:00Z">
        <w:r w:rsidRPr="00B138F3" w:rsidDel="003C4F35">
          <w:rPr>
            <w:rFonts w:ascii="GHEA Grapalat" w:hAnsi="GHEA Grapalat"/>
            <w:vertAlign w:val="superscript"/>
          </w:rPr>
          <w:t>имя, фамилия и подпись директора компании</w:t>
        </w:r>
      </w:moveFrom>
    </w:p>
    <w:p w:rsidR="000A214C" w:rsidRPr="00B138F3" w:rsidDel="003C4F35" w:rsidRDefault="00632AC2" w:rsidP="00632AC2">
      <w:pPr>
        <w:widowControl w:val="0"/>
        <w:spacing w:after="160"/>
        <w:rPr>
          <w:moveFrom w:id="1559" w:author="User" w:date="2024-06-13T09:15:00Z"/>
          <w:rFonts w:ascii="GHEA Grapalat" w:hAnsi="GHEA Grapalat"/>
        </w:rPr>
      </w:pPr>
      <w:moveFrom w:id="1560" w:author="User" w:date="2024-06-13T09:15:00Z">
        <w:r w:rsidRPr="007F466C" w:rsidDel="003C4F35">
          <w:rPr>
            <w:rFonts w:ascii="GHEA Grapalat" w:hAnsi="GHEA Grapalat"/>
            <w:highlight w:val="yellow"/>
            <w:rPrChange w:id="1561" w:author="User" w:date="2024-06-13T09:14:00Z">
              <w:rPr>
                <w:rFonts w:ascii="GHEA Grapalat" w:hAnsi="GHEA Grapalat"/>
              </w:rPr>
            </w:rPrChange>
          </w:rPr>
          <w:t>День/месяц/год</w:t>
        </w:r>
        <w:r w:rsidRPr="00B138F3" w:rsidDel="003C4F35">
          <w:rPr>
            <w:rFonts w:ascii="GHEA Grapalat" w:hAnsi="GHEA Grapalat"/>
          </w:rPr>
          <w:t xml:space="preserve">                                                                                    </w:t>
        </w:r>
        <w:r w:rsidR="000A214C" w:rsidRPr="00B138F3" w:rsidDel="003C4F35">
          <w:rPr>
            <w:rFonts w:ascii="GHEA Grapalat" w:hAnsi="GHEA Grapalat"/>
          </w:rPr>
          <w:t>М. П.</w:t>
        </w:r>
      </w:moveFrom>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Del="003C4F35" w:rsidTr="00DE2AE3">
        <w:trPr>
          <w:trHeight w:val="352"/>
          <w:del w:id="1562"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moveFromRangeEnd w:id="1523"/>
          <w:p w:rsidR="00BE2572" w:rsidRPr="009F2725" w:rsidDel="003C4F35" w:rsidRDefault="00BE2572" w:rsidP="00DE2AE3">
            <w:pPr>
              <w:widowControl w:val="0"/>
              <w:tabs>
                <w:tab w:val="left" w:pos="3402"/>
              </w:tabs>
              <w:spacing w:after="160"/>
              <w:ind w:left="360"/>
              <w:rPr>
                <w:del w:id="1563" w:author="User" w:date="2024-06-13T09:14:00Z"/>
                <w:rFonts w:ascii="GHEA Grapalat" w:hAnsi="GHEA Grapalat" w:cs="Sylfaen"/>
                <w:b/>
                <w:bCs/>
                <w:rPrChange w:id="1564" w:author="User" w:date="2024-06-14T08:35:00Z">
                  <w:rPr>
                    <w:del w:id="1565" w:author="User" w:date="2024-06-13T09:14:00Z"/>
                    <w:rFonts w:ascii="GHEA Grapalat" w:hAnsi="GHEA Grapalat" w:cs="Sylfaen"/>
                    <w:b/>
                    <w:bCs/>
                    <w:lang w:val="en-US"/>
                  </w:rPr>
                </w:rPrChange>
              </w:rPr>
            </w:pPr>
            <w:del w:id="1566" w:author="User" w:date="2024-06-13T09:14:00Z">
              <w:r w:rsidRPr="009F2725" w:rsidDel="003C4F35">
                <w:rPr>
                  <w:rFonts w:ascii="GHEA Grapalat" w:hAnsi="GHEA Grapalat"/>
                  <w:b/>
                  <w:rPrChange w:id="1567" w:author="User" w:date="2024-06-14T08:35:00Z">
                    <w:rPr>
                      <w:rFonts w:ascii="GHEA Grapalat" w:hAnsi="GHEA Grapalat"/>
                      <w:b/>
                      <w:lang w:val="en-US"/>
                    </w:rPr>
                  </w:rPrChange>
                </w:rPr>
                <w:delText>1.</w:delText>
              </w:r>
              <w:r w:rsidRPr="009F2725" w:rsidDel="003C4F35">
                <w:rPr>
                  <w:rFonts w:ascii="GHEA Grapalat" w:hAnsi="GHEA Grapalat"/>
                  <w:b/>
                  <w:rPrChange w:id="1568" w:author="User" w:date="2024-06-14T08:35:00Z">
                    <w:rPr>
                      <w:rFonts w:ascii="GHEA Grapalat" w:hAnsi="GHEA Grapalat"/>
                      <w:b/>
                      <w:lang w:val="en-US"/>
                    </w:rPr>
                  </w:rPrChange>
                </w:rPr>
                <w:tab/>
              </w:r>
              <w:r w:rsidRPr="00B138F3" w:rsidDel="003C4F35">
                <w:rPr>
                  <w:rFonts w:ascii="GHEA Grapalat" w:hAnsi="GHEA Grapalat"/>
                  <w:b/>
                </w:rPr>
                <w:delText xml:space="preserve">ПЛАТЕЖНОЕ ТРЕБОВАНИЕ </w:delText>
              </w:r>
              <w:r w:rsidRPr="009F2725" w:rsidDel="003C4F35">
                <w:rPr>
                  <w:rFonts w:ascii="GHEA Grapalat" w:hAnsi="GHEA Grapalat"/>
                  <w:b/>
                  <w:rPrChange w:id="1569" w:author="User" w:date="2024-06-14T08:35:00Z">
                    <w:rPr>
                      <w:rFonts w:ascii="GHEA Grapalat" w:hAnsi="GHEA Grapalat"/>
                      <w:b/>
                      <w:lang w:val="en-US"/>
                    </w:rPr>
                  </w:rPrChange>
                </w:rPr>
                <w:delText>*</w:delText>
              </w:r>
            </w:del>
          </w:p>
        </w:tc>
      </w:tr>
      <w:tr w:rsidR="00B138F3" w:rsidRPr="00B138F3" w:rsidDel="003C4F35" w:rsidTr="00DE2AE3">
        <w:trPr>
          <w:trHeight w:val="352"/>
          <w:del w:id="1570"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Del="003C4F35" w:rsidRDefault="00BE2572" w:rsidP="00DE2AE3">
            <w:pPr>
              <w:widowControl w:val="0"/>
              <w:tabs>
                <w:tab w:val="left" w:pos="855"/>
              </w:tabs>
              <w:spacing w:after="160"/>
              <w:ind w:left="360"/>
              <w:rPr>
                <w:del w:id="1571" w:author="User" w:date="2024-06-13T09:14:00Z"/>
                <w:rFonts w:ascii="GHEA Grapalat" w:hAnsi="GHEA Grapalat" w:cs="Sylfaen"/>
              </w:rPr>
            </w:pPr>
            <w:del w:id="1572" w:author="User" w:date="2024-06-13T09:14:00Z">
              <w:r w:rsidRPr="00B138F3" w:rsidDel="003C4F35">
                <w:rPr>
                  <w:rFonts w:ascii="GHEA Grapalat" w:hAnsi="GHEA Grapalat"/>
                </w:rPr>
                <w:delText>2.</w:delText>
              </w:r>
              <w:r w:rsidRPr="00B138F3" w:rsidDel="003C4F35">
                <w:rPr>
                  <w:rFonts w:ascii="GHEA Grapalat" w:hAnsi="GHEA Grapalat"/>
                </w:rPr>
                <w:tab/>
                <w:delText xml:space="preserve">Номер </w:delText>
              </w:r>
            </w:del>
          </w:p>
        </w:tc>
      </w:tr>
      <w:tr w:rsidR="00B138F3" w:rsidRPr="00B138F3" w:rsidDel="003C4F35" w:rsidTr="00DE2AE3">
        <w:trPr>
          <w:trHeight w:val="349"/>
          <w:del w:id="1573"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Del="003C4F35" w:rsidRDefault="00BE2572" w:rsidP="00DE2AE3">
            <w:pPr>
              <w:widowControl w:val="0"/>
              <w:tabs>
                <w:tab w:val="left" w:pos="3390"/>
              </w:tabs>
              <w:spacing w:after="160"/>
              <w:ind w:left="322"/>
              <w:rPr>
                <w:del w:id="1574" w:author="User" w:date="2024-06-13T09:14:00Z"/>
                <w:rFonts w:ascii="GHEA Grapalat" w:hAnsi="GHEA Grapalat" w:cs="Sylfaen"/>
              </w:rPr>
            </w:pPr>
            <w:del w:id="1575" w:author="User" w:date="2024-06-13T09:14:00Z">
              <w:r w:rsidRPr="00B138F3" w:rsidDel="003C4F35">
                <w:rPr>
                  <w:rFonts w:ascii="GHEA Grapalat" w:hAnsi="GHEA Grapalat"/>
                </w:rPr>
                <w:delText>3</w:delText>
              </w:r>
              <w:r w:rsidRPr="00B138F3" w:rsidDel="003C4F35">
                <w:rPr>
                  <w:rFonts w:ascii="GHEA Grapalat" w:hAnsi="GHEA Grapalat"/>
                </w:rPr>
                <w:tab/>
                <w:delText>Дата представления: "___" ___ 20___г.</w:delText>
              </w:r>
            </w:del>
          </w:p>
        </w:tc>
      </w:tr>
      <w:tr w:rsidR="00B138F3" w:rsidRPr="00B138F3" w:rsidDel="003C4F35" w:rsidTr="00DE2AE3">
        <w:trPr>
          <w:trHeight w:val="345"/>
          <w:del w:id="1576"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Del="003C4F35" w:rsidRDefault="00BE2572" w:rsidP="00DE2AE3">
            <w:pPr>
              <w:widowControl w:val="0"/>
              <w:tabs>
                <w:tab w:val="left" w:pos="855"/>
              </w:tabs>
              <w:spacing w:after="160"/>
              <w:ind w:left="360"/>
              <w:rPr>
                <w:del w:id="1577" w:author="User" w:date="2024-06-13T09:14:00Z"/>
                <w:rFonts w:ascii="GHEA Grapalat" w:hAnsi="GHEA Grapalat"/>
              </w:rPr>
            </w:pPr>
            <w:del w:id="1578" w:author="User" w:date="2024-06-13T09:14:00Z">
              <w:r w:rsidRPr="00B138F3" w:rsidDel="003C4F35">
                <w:rPr>
                  <w:rFonts w:ascii="GHEA Grapalat" w:hAnsi="GHEA Grapalat"/>
                </w:rPr>
                <w:delText>4.</w:delText>
              </w:r>
              <w:r w:rsidRPr="00B138F3" w:rsidDel="003C4F35">
                <w:rPr>
                  <w:rFonts w:ascii="GHEA Grapalat" w:hAnsi="GHEA Grapalat"/>
                </w:rPr>
                <w:tab/>
                <w:delText>Наименование, или имя, фамилия плательщика (Компания:</w:delText>
              </w:r>
            </w:del>
          </w:p>
        </w:tc>
      </w:tr>
      <w:tr w:rsidR="00B138F3" w:rsidRPr="00B138F3" w:rsidDel="003C4F35" w:rsidTr="00DE2AE3">
        <w:trPr>
          <w:trHeight w:val="361"/>
          <w:del w:id="1579"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Del="003C4F35" w:rsidRDefault="00BE2572" w:rsidP="00DE2AE3">
            <w:pPr>
              <w:widowControl w:val="0"/>
              <w:tabs>
                <w:tab w:val="left" w:pos="855"/>
              </w:tabs>
              <w:spacing w:after="160"/>
              <w:ind w:left="360"/>
              <w:rPr>
                <w:del w:id="1580" w:author="User" w:date="2024-06-13T09:14:00Z"/>
                <w:rFonts w:ascii="GHEA Grapalat" w:hAnsi="GHEA Grapalat"/>
              </w:rPr>
            </w:pPr>
            <w:del w:id="1581" w:author="User" w:date="2024-06-13T09:14:00Z">
              <w:r w:rsidRPr="00B138F3" w:rsidDel="003C4F35">
                <w:rPr>
                  <w:rFonts w:ascii="GHEA Grapalat" w:hAnsi="GHEA Grapalat"/>
                </w:rPr>
                <w:delText>5.</w:delText>
              </w:r>
              <w:r w:rsidRPr="00B138F3" w:rsidDel="003C4F35">
                <w:rPr>
                  <w:rFonts w:ascii="GHEA Grapalat" w:hAnsi="GHEA Grapalat"/>
                </w:rPr>
                <w:tab/>
                <w:delText>Обслуживающая плательщика Финансовая организация (банк):</w:delText>
              </w:r>
            </w:del>
          </w:p>
        </w:tc>
      </w:tr>
      <w:tr w:rsidR="00B138F3" w:rsidRPr="00B138F3" w:rsidDel="003C4F35" w:rsidTr="00DE2AE3">
        <w:trPr>
          <w:trHeight w:val="433"/>
          <w:del w:id="1582"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Del="003C4F35" w:rsidRDefault="00BE2572" w:rsidP="00DE2AE3">
            <w:pPr>
              <w:widowControl w:val="0"/>
              <w:tabs>
                <w:tab w:val="left" w:pos="855"/>
              </w:tabs>
              <w:spacing w:after="160"/>
              <w:ind w:left="360"/>
              <w:rPr>
                <w:del w:id="1583" w:author="User" w:date="2024-06-13T09:14:00Z"/>
                <w:rFonts w:ascii="GHEA Grapalat" w:hAnsi="GHEA Grapalat"/>
              </w:rPr>
            </w:pPr>
            <w:del w:id="1584" w:author="User" w:date="2024-06-13T09:14:00Z">
              <w:r w:rsidRPr="00B138F3" w:rsidDel="003C4F35">
                <w:rPr>
                  <w:rFonts w:ascii="GHEA Grapalat" w:hAnsi="GHEA Grapalat"/>
                </w:rPr>
                <w:delText>6.</w:delText>
              </w:r>
              <w:r w:rsidRPr="00B138F3" w:rsidDel="003C4F35">
                <w:rPr>
                  <w:rFonts w:ascii="GHEA Grapalat" w:hAnsi="GHEA Grapalat"/>
                </w:rPr>
                <w:tab/>
                <w:delText>Номер счета плательщика:</w:delText>
              </w:r>
            </w:del>
          </w:p>
        </w:tc>
      </w:tr>
      <w:tr w:rsidR="00B138F3" w:rsidRPr="00B138F3" w:rsidDel="003C4F35" w:rsidTr="00DE2AE3">
        <w:trPr>
          <w:trHeight w:val="352"/>
          <w:del w:id="1585"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Del="003C4F35" w:rsidRDefault="00BE2572" w:rsidP="00DE2AE3">
            <w:pPr>
              <w:widowControl w:val="0"/>
              <w:tabs>
                <w:tab w:val="left" w:pos="855"/>
              </w:tabs>
              <w:spacing w:after="160"/>
              <w:ind w:left="360"/>
              <w:rPr>
                <w:del w:id="1586" w:author="User" w:date="2024-06-13T09:14:00Z"/>
                <w:rFonts w:ascii="GHEA Grapalat" w:hAnsi="GHEA Grapalat"/>
              </w:rPr>
            </w:pPr>
            <w:del w:id="1587" w:author="User" w:date="2024-06-13T09:14:00Z">
              <w:r w:rsidRPr="00B138F3" w:rsidDel="003C4F35">
                <w:rPr>
                  <w:rFonts w:ascii="GHEA Grapalat" w:hAnsi="GHEA Grapalat"/>
                </w:rPr>
                <w:delText>7.</w:delText>
              </w:r>
              <w:r w:rsidRPr="00B138F3" w:rsidDel="003C4F35">
                <w:rPr>
                  <w:rFonts w:ascii="GHEA Grapalat" w:hAnsi="GHEA Grapalat"/>
                </w:rPr>
                <w:tab/>
                <w:delText>УНН плательщика:</w:delText>
              </w:r>
            </w:del>
          </w:p>
        </w:tc>
      </w:tr>
      <w:tr w:rsidR="00B138F3" w:rsidRPr="00B138F3" w:rsidDel="003C4F35" w:rsidTr="00DE2AE3">
        <w:trPr>
          <w:trHeight w:val="442"/>
          <w:del w:id="1588"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Del="003C4F35" w:rsidRDefault="00BE2572" w:rsidP="00DE2AE3">
            <w:pPr>
              <w:widowControl w:val="0"/>
              <w:tabs>
                <w:tab w:val="left" w:pos="855"/>
              </w:tabs>
              <w:spacing w:after="160"/>
              <w:ind w:left="360"/>
              <w:rPr>
                <w:del w:id="1589" w:author="User" w:date="2024-06-13T09:14:00Z"/>
                <w:rFonts w:ascii="GHEA Grapalat" w:hAnsi="GHEA Grapalat"/>
              </w:rPr>
            </w:pPr>
            <w:del w:id="1590" w:author="User" w:date="2024-06-13T09:14:00Z">
              <w:r w:rsidRPr="00B138F3" w:rsidDel="003C4F35">
                <w:rPr>
                  <w:rFonts w:ascii="GHEA Grapalat" w:hAnsi="GHEA Grapalat"/>
                </w:rPr>
                <w:delText>8.</w:delText>
              </w:r>
              <w:r w:rsidRPr="00B138F3" w:rsidDel="003C4F35">
                <w:rPr>
                  <w:rFonts w:ascii="GHEA Grapalat" w:hAnsi="GHEA Grapalat"/>
                </w:rPr>
                <w:tab/>
                <w:delText>НЗОУ плательщика:</w:delText>
              </w:r>
            </w:del>
          </w:p>
        </w:tc>
      </w:tr>
      <w:tr w:rsidR="003C4F35" w:rsidRPr="00B138F3" w:rsidDel="003C4F35" w:rsidTr="00DE2AE3">
        <w:trPr>
          <w:trHeight w:val="352"/>
          <w:del w:id="1591"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592" w:author="User" w:date="2024-06-13T09:14:00Z"/>
                <w:rFonts w:ascii="GHEA Grapalat" w:hAnsi="GHEA Grapalat"/>
              </w:rPr>
            </w:pPr>
            <w:del w:id="1593" w:author="User" w:date="2024-06-13T09:14:00Z">
              <w:r w:rsidRPr="00B138F3" w:rsidDel="003E75E2">
                <w:rPr>
                  <w:rFonts w:ascii="GHEA Grapalat" w:hAnsi="GHEA Grapalat"/>
                </w:rPr>
                <w:delText>9.</w:delText>
              </w:r>
              <w:r w:rsidRPr="00B138F3" w:rsidDel="003E75E2">
                <w:rPr>
                  <w:rFonts w:ascii="GHEA Grapalat" w:hAnsi="GHEA Grapalat"/>
                </w:rPr>
                <w:tab/>
                <w:delText>Наименование, или имя, фамилия бенефициара:</w:delText>
              </w:r>
            </w:del>
          </w:p>
        </w:tc>
      </w:tr>
      <w:tr w:rsidR="003C4F35" w:rsidRPr="00B138F3" w:rsidDel="003C4F35" w:rsidTr="00DE2AE3">
        <w:trPr>
          <w:trHeight w:val="352"/>
          <w:del w:id="1594"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595" w:author="User" w:date="2024-06-13T09:14:00Z"/>
                <w:rFonts w:ascii="GHEA Grapalat" w:hAnsi="GHEA Grapalat"/>
              </w:rPr>
            </w:pPr>
            <w:del w:id="1596" w:author="User" w:date="2024-06-13T09:14:00Z">
              <w:r w:rsidRPr="00B138F3" w:rsidDel="003E75E2">
                <w:rPr>
                  <w:rFonts w:ascii="GHEA Grapalat" w:hAnsi="GHEA Grapalat"/>
                </w:rPr>
                <w:delText>10.</w:delText>
              </w:r>
              <w:r w:rsidRPr="00B138F3" w:rsidDel="003E75E2">
                <w:rPr>
                  <w:rFonts w:ascii="GHEA Grapalat" w:hAnsi="GHEA Grapalat"/>
                </w:rPr>
                <w:tab/>
                <w:delText>НЗОУ бенефициара (не заполняется)</w:delText>
              </w:r>
            </w:del>
          </w:p>
        </w:tc>
      </w:tr>
      <w:tr w:rsidR="003C4F35" w:rsidRPr="00B138F3" w:rsidDel="003C4F35" w:rsidTr="00DE2AE3">
        <w:trPr>
          <w:trHeight w:val="343"/>
          <w:del w:id="1597"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598" w:author="User" w:date="2024-06-13T09:14:00Z"/>
                <w:rFonts w:ascii="GHEA Grapalat" w:hAnsi="GHEA Grapalat"/>
              </w:rPr>
            </w:pPr>
            <w:del w:id="1599" w:author="User" w:date="2024-06-13T09:14:00Z">
              <w:r w:rsidRPr="00B138F3" w:rsidDel="003E75E2">
                <w:rPr>
                  <w:rFonts w:ascii="GHEA Grapalat" w:hAnsi="GHEA Grapalat"/>
                </w:rPr>
                <w:delText>11.</w:delText>
              </w:r>
              <w:r w:rsidRPr="00B138F3" w:rsidDel="003E75E2">
                <w:rPr>
                  <w:rFonts w:ascii="GHEA Grapalat" w:hAnsi="GHEA Grapalat"/>
                </w:rPr>
                <w:tab/>
                <w:delText>УНН бенефициара:</w:delText>
              </w:r>
            </w:del>
          </w:p>
        </w:tc>
      </w:tr>
      <w:tr w:rsidR="003C4F35" w:rsidRPr="00B138F3" w:rsidDel="003C4F35" w:rsidTr="00DE2AE3">
        <w:trPr>
          <w:trHeight w:val="361"/>
          <w:del w:id="1600"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601" w:author="User" w:date="2024-06-13T09:14:00Z"/>
                <w:rFonts w:ascii="GHEA Grapalat" w:hAnsi="GHEA Grapalat"/>
              </w:rPr>
            </w:pPr>
            <w:del w:id="1602" w:author="User" w:date="2024-06-13T09:14:00Z">
              <w:r w:rsidRPr="00B138F3" w:rsidDel="003E75E2">
                <w:rPr>
                  <w:rFonts w:ascii="GHEA Grapalat" w:hAnsi="GHEA Grapalat"/>
                </w:rPr>
                <w:delText>12.</w:delText>
              </w:r>
              <w:r w:rsidRPr="00B138F3" w:rsidDel="003E75E2">
                <w:rPr>
                  <w:rFonts w:ascii="GHEA Grapalat" w:hAnsi="GHEA Grapalat"/>
                </w:rPr>
                <w:tab/>
                <w:delText>Обслуживающая бенефициара Финансовая организация (банк):</w:delText>
              </w:r>
            </w:del>
          </w:p>
        </w:tc>
      </w:tr>
      <w:tr w:rsidR="003C4F35" w:rsidRPr="00B138F3" w:rsidDel="003C4F35" w:rsidTr="00DE2AE3">
        <w:trPr>
          <w:trHeight w:val="433"/>
          <w:del w:id="1603"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604" w:author="User" w:date="2024-06-13T09:14:00Z"/>
                <w:rFonts w:ascii="GHEA Grapalat" w:hAnsi="GHEA Grapalat"/>
              </w:rPr>
            </w:pPr>
            <w:del w:id="1605" w:author="User" w:date="2024-06-13T09:14:00Z">
              <w:r w:rsidRPr="00B138F3" w:rsidDel="003E75E2">
                <w:rPr>
                  <w:rFonts w:ascii="GHEA Grapalat" w:hAnsi="GHEA Grapalat"/>
                </w:rPr>
                <w:delText>13.</w:delText>
              </w:r>
              <w:r w:rsidRPr="00B138F3" w:rsidDel="003E75E2">
                <w:rPr>
                  <w:rFonts w:ascii="GHEA Grapalat" w:hAnsi="GHEA Grapalat"/>
                </w:rPr>
                <w:tab/>
                <w:delText>Номер счета бенефициара (сч.№)</w:delText>
              </w:r>
            </w:del>
          </w:p>
        </w:tc>
      </w:tr>
      <w:tr w:rsidR="003C4F35" w:rsidRPr="00B138F3" w:rsidDel="003C4F35" w:rsidTr="00DE2AE3">
        <w:trPr>
          <w:trHeight w:val="442"/>
          <w:del w:id="1606"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607" w:author="User" w:date="2024-06-13T09:14:00Z"/>
                <w:rFonts w:ascii="GHEA Grapalat" w:hAnsi="GHEA Grapalat"/>
              </w:rPr>
            </w:pPr>
            <w:del w:id="1608" w:author="User" w:date="2024-06-13T09:14:00Z">
              <w:r w:rsidRPr="00B138F3" w:rsidDel="003C4F35">
                <w:rPr>
                  <w:rFonts w:ascii="GHEA Grapalat" w:hAnsi="GHEA Grapalat"/>
                </w:rPr>
                <w:delText>14.</w:delText>
              </w:r>
              <w:r w:rsidRPr="00B138F3" w:rsidDel="003C4F35">
                <w:rPr>
                  <w:rFonts w:ascii="GHEA Grapalat" w:hAnsi="GHEA Grapalat"/>
                </w:rPr>
                <w:tab/>
                <w:delText>Сумма (цифрами и прописью):</w:delText>
              </w:r>
            </w:del>
          </w:p>
        </w:tc>
      </w:tr>
      <w:tr w:rsidR="003C4F35" w:rsidRPr="00B138F3" w:rsidDel="003C4F35" w:rsidTr="00DE2AE3">
        <w:trPr>
          <w:trHeight w:val="442"/>
          <w:del w:id="1609"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610" w:author="User" w:date="2024-06-13T09:14:00Z"/>
                <w:rFonts w:ascii="GHEA Grapalat" w:hAnsi="GHEA Grapalat"/>
              </w:rPr>
            </w:pPr>
            <w:del w:id="1611" w:author="User" w:date="2024-06-13T09:14:00Z">
              <w:r w:rsidRPr="00B138F3" w:rsidDel="003C4F35">
                <w:rPr>
                  <w:rFonts w:ascii="GHEA Grapalat" w:hAnsi="GHEA Grapalat"/>
                </w:rPr>
                <w:delText>15.</w:delText>
              </w:r>
              <w:r w:rsidRPr="00B138F3" w:rsidDel="003C4F35">
                <w:rPr>
                  <w:rFonts w:ascii="GHEA Grapalat" w:hAnsi="GHEA Grapalat"/>
                </w:rPr>
                <w:tab/>
                <w:delText>Акцептованная сумма (цифрами и прописью) (предусмотрена для частичного акцепта указанной суммы, который не применяется)</w:delText>
              </w:r>
            </w:del>
          </w:p>
        </w:tc>
      </w:tr>
      <w:tr w:rsidR="003C4F35" w:rsidRPr="00B138F3" w:rsidDel="003C4F35" w:rsidTr="00DE2AE3">
        <w:trPr>
          <w:trHeight w:val="442"/>
          <w:del w:id="1612"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613" w:author="User" w:date="2024-06-13T09:14:00Z"/>
                <w:rFonts w:ascii="GHEA Grapalat" w:hAnsi="GHEA Grapalat"/>
              </w:rPr>
            </w:pPr>
            <w:del w:id="1614" w:author="User" w:date="2024-06-13T09:14:00Z">
              <w:r w:rsidRPr="00B138F3" w:rsidDel="003C4F35">
                <w:rPr>
                  <w:rFonts w:ascii="GHEA Grapalat" w:hAnsi="GHEA Grapalat"/>
                </w:rPr>
                <w:delText>16.</w:delText>
              </w:r>
              <w:r w:rsidRPr="00B138F3" w:rsidDel="003C4F35">
                <w:rPr>
                  <w:rFonts w:ascii="GHEA Grapalat" w:hAnsi="GHEA Grapalat"/>
                </w:rPr>
                <w:tab/>
                <w:delText>Валюта (прописью и по коду):</w:delText>
              </w:r>
            </w:del>
          </w:p>
        </w:tc>
      </w:tr>
      <w:tr w:rsidR="003C4F35" w:rsidRPr="00B138F3" w:rsidDel="003C4F35" w:rsidTr="00DE2AE3">
        <w:trPr>
          <w:trHeight w:val="442"/>
          <w:del w:id="1615"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616" w:author="User" w:date="2024-06-13T09:14:00Z"/>
                <w:rFonts w:ascii="GHEA Grapalat" w:hAnsi="GHEA Grapalat"/>
              </w:rPr>
            </w:pPr>
            <w:del w:id="1617" w:author="User" w:date="2024-06-13T09:14:00Z">
              <w:r w:rsidRPr="00B138F3" w:rsidDel="003C4F35">
                <w:rPr>
                  <w:rFonts w:ascii="GHEA Grapalat" w:hAnsi="GHEA Grapalat"/>
                </w:rPr>
                <w:delText>17.</w:delText>
              </w:r>
              <w:r w:rsidRPr="00B138F3" w:rsidDel="003C4F35">
                <w:rPr>
                  <w:rFonts w:ascii="GHEA Grapalat" w:hAnsi="GHEA Grapalat"/>
                </w:rPr>
                <w:tab/>
                <w:delText>Цель сделки (уплаты): (для обеспечения исполнения договора)</w:delText>
              </w:r>
            </w:del>
          </w:p>
        </w:tc>
      </w:tr>
      <w:tr w:rsidR="003C4F35" w:rsidRPr="00B138F3" w:rsidDel="003C4F35" w:rsidTr="00DE2AE3">
        <w:trPr>
          <w:trHeight w:val="424"/>
          <w:del w:id="1618" w:author="User" w:date="2024-06-13T09:14:00Z"/>
        </w:trPr>
        <w:tc>
          <w:tcPr>
            <w:tcW w:w="10980" w:type="dxa"/>
            <w:gridSpan w:val="2"/>
            <w:tcBorders>
              <w:top w:val="single" w:sz="4" w:space="0" w:color="auto"/>
              <w:left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619" w:author="User" w:date="2024-06-13T09:14:00Z"/>
                <w:rFonts w:ascii="GHEA Grapalat" w:hAnsi="GHEA Grapalat"/>
              </w:rPr>
            </w:pPr>
            <w:del w:id="1620" w:author="User" w:date="2024-06-13T09:14:00Z">
              <w:r w:rsidRPr="00B138F3" w:rsidDel="003C4F35">
                <w:rPr>
                  <w:rFonts w:ascii="GHEA Grapalat" w:hAnsi="GHEA Grapalat"/>
                </w:rPr>
                <w:delText>18.</w:delText>
              </w:r>
              <w:r w:rsidRPr="00B138F3" w:rsidDel="003C4F35">
                <w:rPr>
                  <w:rFonts w:ascii="GHEA Grapalat" w:hAnsi="GHEA Grapalat"/>
                </w:rPr>
                <w:tab/>
                <w:delTex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delText>
              </w:r>
            </w:del>
          </w:p>
        </w:tc>
      </w:tr>
      <w:tr w:rsidR="003C4F35" w:rsidRPr="00B138F3" w:rsidDel="003C4F35" w:rsidTr="00DE2AE3">
        <w:trPr>
          <w:trHeight w:val="704"/>
          <w:del w:id="1621"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B138F3" w:rsidDel="003C4F35" w:rsidRDefault="003C4F35" w:rsidP="003C4F35">
            <w:pPr>
              <w:widowControl w:val="0"/>
              <w:tabs>
                <w:tab w:val="left" w:pos="855"/>
              </w:tabs>
              <w:spacing w:after="160"/>
              <w:ind w:left="360"/>
              <w:rPr>
                <w:del w:id="1622" w:author="User" w:date="2024-06-13T09:14:00Z"/>
                <w:rFonts w:ascii="GHEA Grapalat" w:hAnsi="GHEA Grapalat"/>
              </w:rPr>
            </w:pPr>
            <w:del w:id="1623" w:author="User" w:date="2024-06-13T09:14:00Z">
              <w:r w:rsidRPr="00B138F3" w:rsidDel="003C4F35">
                <w:rPr>
                  <w:rFonts w:ascii="GHEA Grapalat" w:hAnsi="GHEA Grapalat"/>
                </w:rPr>
                <w:delText>19.</w:delText>
              </w:r>
              <w:r w:rsidRPr="009F2725" w:rsidDel="003C4F35">
                <w:rPr>
                  <w:rFonts w:ascii="GHEA Grapalat" w:hAnsi="GHEA Grapalat"/>
                  <w:rPrChange w:id="1624" w:author="User" w:date="2024-06-14T08:35:00Z">
                    <w:rPr>
                      <w:rFonts w:ascii="GHEA Grapalat" w:hAnsi="GHEA Grapalat"/>
                      <w:lang w:val="en-US"/>
                    </w:rPr>
                  </w:rPrChange>
                </w:rPr>
                <w:tab/>
              </w:r>
              <w:r w:rsidRPr="00B138F3" w:rsidDel="003C4F35">
                <w:rPr>
                  <w:rFonts w:ascii="GHEA Grapalat" w:hAnsi="GHEA Grapalat"/>
                </w:rPr>
                <w:delText>Условия оплаты: &lt;акцептованный платеж&gt;</w:delText>
              </w:r>
            </w:del>
          </w:p>
        </w:tc>
      </w:tr>
      <w:tr w:rsidR="003C4F35" w:rsidRPr="00B138F3" w:rsidDel="003C4F35" w:rsidTr="00DE2AE3">
        <w:trPr>
          <w:trHeight w:val="704"/>
          <w:del w:id="1625" w:author="User" w:date="2024-06-13T09:14:00Z"/>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C4F35" w:rsidRPr="009F2725" w:rsidDel="003C4F35" w:rsidRDefault="003C4F35" w:rsidP="003C4F35">
            <w:pPr>
              <w:widowControl w:val="0"/>
              <w:tabs>
                <w:tab w:val="left" w:pos="855"/>
              </w:tabs>
              <w:spacing w:after="160"/>
              <w:ind w:left="360"/>
              <w:rPr>
                <w:del w:id="1626" w:author="User" w:date="2024-06-13T09:14:00Z"/>
                <w:rFonts w:ascii="GHEA Grapalat" w:hAnsi="GHEA Grapalat"/>
                <w:rPrChange w:id="1627" w:author="User" w:date="2024-06-14T08:35:00Z">
                  <w:rPr>
                    <w:del w:id="1628" w:author="User" w:date="2024-06-13T09:14:00Z"/>
                    <w:rFonts w:ascii="GHEA Grapalat" w:hAnsi="GHEA Grapalat"/>
                    <w:lang w:val="en-US"/>
                  </w:rPr>
                </w:rPrChange>
              </w:rPr>
            </w:pPr>
            <w:del w:id="1629" w:author="User" w:date="2024-06-13T09:14:00Z">
              <w:r w:rsidRPr="00B138F3" w:rsidDel="003C4F35">
                <w:rPr>
                  <w:rFonts w:ascii="GHEA Grapalat" w:hAnsi="GHEA Grapalat"/>
                </w:rPr>
                <w:delText>20.</w:delText>
              </w:r>
              <w:r w:rsidRPr="009F2725" w:rsidDel="003C4F35">
                <w:rPr>
                  <w:rFonts w:ascii="GHEA Grapalat" w:hAnsi="GHEA Grapalat"/>
                  <w:rPrChange w:id="1630" w:author="User" w:date="2024-06-14T08:35:00Z">
                    <w:rPr>
                      <w:rFonts w:ascii="GHEA Grapalat" w:hAnsi="GHEA Grapalat"/>
                      <w:lang w:val="en-US"/>
                    </w:rPr>
                  </w:rPrChange>
                </w:rPr>
                <w:tab/>
              </w:r>
              <w:r w:rsidRPr="00B138F3" w:rsidDel="003C4F35">
                <w:rPr>
                  <w:rFonts w:ascii="GHEA Grapalat" w:hAnsi="GHEA Grapalat"/>
                </w:rPr>
                <w:delText>Количество прилагаемых страниц: --- страниц</w:delText>
              </w:r>
            </w:del>
          </w:p>
        </w:tc>
      </w:tr>
      <w:tr w:rsidR="003C4F35" w:rsidRPr="00B138F3" w:rsidDel="003C4F35" w:rsidTr="00DE2AE3">
        <w:trPr>
          <w:trHeight w:val="2194"/>
          <w:del w:id="1631" w:author="User" w:date="2024-06-13T09:14:00Z"/>
        </w:trPr>
        <w:tc>
          <w:tcPr>
            <w:tcW w:w="5616" w:type="dxa"/>
            <w:tcBorders>
              <w:top w:val="nil"/>
              <w:left w:val="single" w:sz="4" w:space="0" w:color="auto"/>
              <w:bottom w:val="single" w:sz="4" w:space="0" w:color="auto"/>
              <w:right w:val="single" w:sz="4" w:space="0" w:color="auto"/>
            </w:tcBorders>
            <w:noWrap/>
            <w:vAlign w:val="bottom"/>
          </w:tcPr>
          <w:p w:rsidR="003C4F35" w:rsidRPr="00B138F3" w:rsidDel="003C4F35" w:rsidRDefault="003C4F35" w:rsidP="003C4F35">
            <w:pPr>
              <w:widowControl w:val="0"/>
              <w:tabs>
                <w:tab w:val="left" w:pos="851"/>
              </w:tabs>
              <w:spacing w:after="160"/>
              <w:rPr>
                <w:del w:id="1632" w:author="User" w:date="2024-06-13T09:14:00Z"/>
                <w:rFonts w:ascii="GHEA Grapalat" w:hAnsi="GHEA Grapalat" w:cs="Sylfaen"/>
              </w:rPr>
            </w:pPr>
            <w:del w:id="1633" w:author="User" w:date="2024-06-13T09:14:00Z">
              <w:r w:rsidRPr="00B138F3" w:rsidDel="003C4F35">
                <w:rPr>
                  <w:rFonts w:ascii="GHEA Grapalat" w:hAnsi="GHEA Grapalat"/>
                </w:rPr>
                <w:delText>22.а.</w:delText>
              </w:r>
              <w:r w:rsidRPr="00B138F3" w:rsidDel="003C4F35">
                <w:rPr>
                  <w:rFonts w:ascii="GHEA Grapalat" w:hAnsi="GHEA Grapalat"/>
                </w:rPr>
                <w:tab/>
                <w:delText>Подписи бенефициара</w:delText>
              </w:r>
            </w:del>
          </w:p>
          <w:p w:rsidR="003C4F35" w:rsidRPr="00B138F3" w:rsidDel="003C4F35" w:rsidRDefault="003C4F35" w:rsidP="003C4F35">
            <w:pPr>
              <w:widowControl w:val="0"/>
              <w:spacing w:after="160"/>
              <w:rPr>
                <w:del w:id="1634" w:author="User" w:date="2024-06-13T09:14:00Z"/>
                <w:rFonts w:ascii="GHEA Grapalat" w:hAnsi="GHEA Grapalat" w:cs="Sylfaen"/>
              </w:rPr>
            </w:pPr>
          </w:p>
          <w:p w:rsidR="003C4F35" w:rsidRPr="00B138F3" w:rsidDel="003C4F35" w:rsidRDefault="003C4F35" w:rsidP="003C4F35">
            <w:pPr>
              <w:widowControl w:val="0"/>
              <w:spacing w:after="160"/>
              <w:jc w:val="right"/>
              <w:rPr>
                <w:del w:id="1635" w:author="User" w:date="2024-06-13T09:14:00Z"/>
                <w:rFonts w:ascii="GHEA Grapalat" w:hAnsi="GHEA Grapalat" w:cs="Tahoma"/>
              </w:rPr>
            </w:pPr>
            <w:del w:id="1636" w:author="User" w:date="2024-06-13T09:14:00Z">
              <w:r w:rsidRPr="00B138F3" w:rsidDel="003C4F35">
                <w:rPr>
                  <w:rFonts w:ascii="GHEA Grapalat" w:hAnsi="GHEA Grapalat"/>
                </w:rPr>
                <w:delText>/____________________/</w:delText>
              </w:r>
            </w:del>
          </w:p>
          <w:p w:rsidR="003C4F35" w:rsidRPr="00B138F3" w:rsidDel="003C4F35" w:rsidRDefault="003C4F35" w:rsidP="003C4F35">
            <w:pPr>
              <w:widowControl w:val="0"/>
              <w:spacing w:after="160"/>
              <w:rPr>
                <w:del w:id="1637" w:author="User" w:date="2024-06-13T09:14:00Z"/>
                <w:rFonts w:ascii="GHEA Grapalat" w:hAnsi="GHEA Grapalat" w:cs="Sylfaen"/>
              </w:rPr>
            </w:pPr>
          </w:p>
          <w:p w:rsidR="003C4F35" w:rsidRPr="00B138F3" w:rsidDel="003C4F35" w:rsidRDefault="003C4F35" w:rsidP="003C4F35">
            <w:pPr>
              <w:widowControl w:val="0"/>
              <w:spacing w:after="160"/>
              <w:jc w:val="right"/>
              <w:rPr>
                <w:del w:id="1638" w:author="User" w:date="2024-06-13T09:14:00Z"/>
                <w:rFonts w:ascii="GHEA Grapalat" w:hAnsi="GHEA Grapalat" w:cs="Sylfaen"/>
              </w:rPr>
            </w:pPr>
            <w:del w:id="1639" w:author="User" w:date="2024-06-13T09:14:00Z">
              <w:r w:rsidRPr="00B138F3" w:rsidDel="003C4F35">
                <w:rPr>
                  <w:rFonts w:ascii="GHEA Grapalat" w:hAnsi="GHEA Grapalat"/>
                </w:rPr>
                <w:delText>/____________________/</w:delText>
              </w:r>
            </w:del>
          </w:p>
          <w:p w:rsidR="003C4F35" w:rsidRPr="00B138F3" w:rsidDel="003C4F35" w:rsidRDefault="003C4F35" w:rsidP="003C4F35">
            <w:pPr>
              <w:widowControl w:val="0"/>
              <w:spacing w:after="160"/>
              <w:rPr>
                <w:del w:id="1640" w:author="User" w:date="2024-06-13T09:14:00Z"/>
                <w:rFonts w:ascii="GHEA Grapalat" w:hAnsi="GHEA Grapalat" w:cs="Sylfaen"/>
              </w:rPr>
            </w:pPr>
          </w:p>
          <w:p w:rsidR="003C4F35" w:rsidRPr="00B138F3" w:rsidDel="003C4F35" w:rsidRDefault="003C4F35" w:rsidP="003C4F35">
            <w:pPr>
              <w:widowControl w:val="0"/>
              <w:tabs>
                <w:tab w:val="left" w:pos="4545"/>
              </w:tabs>
              <w:spacing w:after="160"/>
              <w:rPr>
                <w:del w:id="1641" w:author="User" w:date="2024-06-13T09:14:00Z"/>
                <w:rFonts w:ascii="GHEA Grapalat" w:hAnsi="GHEA Grapalat" w:cs="Sylfaen"/>
              </w:rPr>
            </w:pPr>
            <w:del w:id="1642" w:author="User" w:date="2024-06-13T09:14:00Z">
              <w:r w:rsidRPr="00B138F3" w:rsidDel="003C4F35">
                <w:rPr>
                  <w:rFonts w:ascii="GHEA Grapalat" w:hAnsi="GHEA Grapalat"/>
                </w:rPr>
                <w:delText>22.б.</w:delText>
              </w:r>
              <w:r w:rsidRPr="00B138F3" w:rsidDel="003C4F35">
                <w:rPr>
                  <w:rFonts w:ascii="GHEA Grapalat" w:hAnsi="GHEA Grapalat"/>
                </w:rPr>
                <w:tab/>
                <w:delText>М. П.</w:delText>
              </w:r>
            </w:del>
          </w:p>
          <w:p w:rsidR="003C4F35" w:rsidRPr="00B138F3" w:rsidDel="003C4F35" w:rsidRDefault="003C4F35" w:rsidP="003C4F35">
            <w:pPr>
              <w:widowControl w:val="0"/>
              <w:spacing w:after="160"/>
              <w:rPr>
                <w:del w:id="1643" w:author="User" w:date="2024-06-13T09:14:00Z"/>
                <w:rFonts w:ascii="GHEA Grapalat" w:hAnsi="GHEA Grapalat" w:cs="Sylfaen"/>
              </w:rPr>
            </w:pPr>
          </w:p>
        </w:tc>
        <w:tc>
          <w:tcPr>
            <w:tcW w:w="5364" w:type="dxa"/>
            <w:tcBorders>
              <w:top w:val="nil"/>
              <w:left w:val="nil"/>
              <w:bottom w:val="single" w:sz="4" w:space="0" w:color="auto"/>
              <w:right w:val="single" w:sz="4" w:space="0" w:color="auto"/>
            </w:tcBorders>
            <w:noWrap/>
          </w:tcPr>
          <w:p w:rsidR="003C4F35" w:rsidRPr="00B138F3" w:rsidDel="003C4F35" w:rsidRDefault="003C4F35" w:rsidP="003C4F35">
            <w:pPr>
              <w:widowControl w:val="0"/>
              <w:tabs>
                <w:tab w:val="left" w:pos="905"/>
              </w:tabs>
              <w:spacing w:after="160"/>
              <w:rPr>
                <w:del w:id="1644" w:author="User" w:date="2024-06-13T09:14:00Z"/>
                <w:rFonts w:ascii="GHEA Grapalat" w:hAnsi="GHEA Grapalat" w:cs="Sylfaen"/>
              </w:rPr>
            </w:pPr>
            <w:del w:id="1645" w:author="User" w:date="2024-06-13T09:14:00Z">
              <w:r w:rsidRPr="00B138F3" w:rsidDel="003C4F35">
                <w:rPr>
                  <w:rFonts w:ascii="GHEA Grapalat" w:hAnsi="GHEA Grapalat"/>
                </w:rPr>
                <w:delText>21.а.</w:delText>
              </w:r>
              <w:r w:rsidRPr="00B138F3" w:rsidDel="003C4F35">
                <w:rPr>
                  <w:rFonts w:ascii="GHEA Grapalat" w:hAnsi="GHEA Grapalat"/>
                </w:rPr>
                <w:tab/>
              </w:r>
              <w:r w:rsidRPr="00B138F3" w:rsidDel="003C4F35">
                <w:rPr>
                  <w:rFonts w:ascii="Courier New" w:hAnsi="Courier New"/>
                </w:rPr>
                <w:delText> </w:delText>
              </w:r>
              <w:r w:rsidRPr="00B138F3" w:rsidDel="003C4F35">
                <w:rPr>
                  <w:rFonts w:ascii="GHEA Grapalat" w:hAnsi="GHEA Grapalat"/>
                </w:rPr>
                <w:delText>Подписи плательщика:</w:delText>
              </w:r>
            </w:del>
          </w:p>
          <w:p w:rsidR="003C4F35" w:rsidRPr="00B138F3" w:rsidDel="003C4F35" w:rsidRDefault="003C4F35" w:rsidP="003C4F35">
            <w:pPr>
              <w:widowControl w:val="0"/>
              <w:spacing w:after="160"/>
              <w:rPr>
                <w:del w:id="1646" w:author="User" w:date="2024-06-13T09:14:00Z"/>
                <w:rFonts w:ascii="GHEA Grapalat" w:hAnsi="GHEA Grapalat" w:cs="Sylfaen"/>
              </w:rPr>
            </w:pPr>
          </w:p>
          <w:p w:rsidR="003C4F35" w:rsidRPr="00B138F3" w:rsidDel="003C4F35" w:rsidRDefault="003C4F35" w:rsidP="003C4F35">
            <w:pPr>
              <w:widowControl w:val="0"/>
              <w:spacing w:after="160"/>
              <w:jc w:val="right"/>
              <w:rPr>
                <w:del w:id="1647" w:author="User" w:date="2024-06-13T09:14:00Z"/>
                <w:rFonts w:ascii="GHEA Grapalat" w:hAnsi="GHEA Grapalat" w:cs="Sylfaen"/>
              </w:rPr>
            </w:pPr>
            <w:del w:id="1648" w:author="User" w:date="2024-06-13T09:14:00Z">
              <w:r w:rsidRPr="00B138F3" w:rsidDel="003C4F35">
                <w:rPr>
                  <w:rFonts w:ascii="GHEA Grapalat" w:hAnsi="GHEA Grapalat"/>
                </w:rPr>
                <w:delText>/____________________/</w:delText>
              </w:r>
            </w:del>
          </w:p>
          <w:p w:rsidR="003C4F35" w:rsidRPr="00B138F3" w:rsidDel="003C4F35" w:rsidRDefault="003C4F35" w:rsidP="003C4F35">
            <w:pPr>
              <w:widowControl w:val="0"/>
              <w:spacing w:after="160"/>
              <w:jc w:val="right"/>
              <w:rPr>
                <w:del w:id="1649" w:author="User" w:date="2024-06-13T09:14:00Z"/>
                <w:rFonts w:ascii="GHEA Grapalat" w:hAnsi="GHEA Grapalat" w:cs="Tahoma"/>
              </w:rPr>
            </w:pPr>
          </w:p>
          <w:p w:rsidR="003C4F35" w:rsidRPr="00B138F3" w:rsidDel="003C4F35" w:rsidRDefault="003C4F35" w:rsidP="003C4F35">
            <w:pPr>
              <w:widowControl w:val="0"/>
              <w:spacing w:after="160"/>
              <w:jc w:val="right"/>
              <w:rPr>
                <w:del w:id="1650" w:author="User" w:date="2024-06-13T09:14:00Z"/>
                <w:rFonts w:ascii="GHEA Grapalat" w:hAnsi="GHEA Grapalat" w:cs="Sylfaen"/>
              </w:rPr>
            </w:pPr>
            <w:del w:id="1651" w:author="User" w:date="2024-06-13T09:14:00Z">
              <w:r w:rsidRPr="00B138F3" w:rsidDel="003C4F35">
                <w:rPr>
                  <w:rFonts w:ascii="GHEA Grapalat" w:hAnsi="GHEA Grapalat"/>
                </w:rPr>
                <w:delText>/____________________/</w:delText>
              </w:r>
            </w:del>
          </w:p>
          <w:p w:rsidR="003C4F35" w:rsidRPr="00B138F3" w:rsidDel="003C4F35" w:rsidRDefault="003C4F35" w:rsidP="003C4F35">
            <w:pPr>
              <w:widowControl w:val="0"/>
              <w:spacing w:after="160"/>
              <w:rPr>
                <w:del w:id="1652" w:author="User" w:date="2024-06-13T09:14:00Z"/>
                <w:rFonts w:ascii="GHEA Grapalat" w:hAnsi="GHEA Grapalat" w:cs="Sylfaen"/>
              </w:rPr>
            </w:pPr>
          </w:p>
          <w:p w:rsidR="003C4F35" w:rsidRPr="00B138F3" w:rsidDel="003C4F35" w:rsidRDefault="003C4F35" w:rsidP="003C4F35">
            <w:pPr>
              <w:widowControl w:val="0"/>
              <w:tabs>
                <w:tab w:val="left" w:pos="4539"/>
              </w:tabs>
              <w:spacing w:after="160"/>
              <w:rPr>
                <w:del w:id="1653" w:author="User" w:date="2024-06-13T09:14:00Z"/>
                <w:rFonts w:ascii="GHEA Grapalat" w:hAnsi="GHEA Grapalat" w:cs="Sylfaen"/>
              </w:rPr>
            </w:pPr>
            <w:del w:id="1654" w:author="User" w:date="2024-06-13T09:14:00Z">
              <w:r w:rsidRPr="00B138F3" w:rsidDel="003C4F35">
                <w:rPr>
                  <w:rFonts w:ascii="GHEA Grapalat" w:hAnsi="GHEA Grapalat"/>
                </w:rPr>
                <w:delText>21.б.</w:delText>
              </w:r>
              <w:r w:rsidRPr="00B138F3" w:rsidDel="003C4F35">
                <w:rPr>
                  <w:rFonts w:ascii="GHEA Grapalat" w:hAnsi="GHEA Grapalat"/>
                </w:rPr>
                <w:tab/>
                <w:delText>М. П.</w:delText>
              </w:r>
            </w:del>
          </w:p>
        </w:tc>
      </w:tr>
      <w:tr w:rsidR="003C4F35" w:rsidRPr="00B138F3" w:rsidDel="003C4F35" w:rsidTr="00DE2AE3">
        <w:trPr>
          <w:trHeight w:val="2194"/>
          <w:del w:id="1655" w:author="User" w:date="2024-06-13T09:14:00Z"/>
        </w:trPr>
        <w:tc>
          <w:tcPr>
            <w:tcW w:w="5616" w:type="dxa"/>
            <w:tcBorders>
              <w:top w:val="single" w:sz="4" w:space="0" w:color="auto"/>
              <w:left w:val="single" w:sz="4" w:space="0" w:color="auto"/>
              <w:right w:val="single" w:sz="4" w:space="0" w:color="auto"/>
            </w:tcBorders>
            <w:noWrap/>
            <w:vAlign w:val="bottom"/>
          </w:tcPr>
          <w:p w:rsidR="003C4F35" w:rsidRPr="00B138F3" w:rsidDel="003C4F35" w:rsidRDefault="003C4F35" w:rsidP="003C4F35">
            <w:pPr>
              <w:widowControl w:val="0"/>
              <w:spacing w:after="160"/>
              <w:rPr>
                <w:del w:id="1656" w:author="User" w:date="2024-06-13T09:14:00Z"/>
                <w:rFonts w:ascii="GHEA Grapalat" w:hAnsi="GHEA Grapalat" w:cs="Tahoma"/>
              </w:rPr>
            </w:pPr>
            <w:del w:id="1657" w:author="User" w:date="2024-06-13T09:14:00Z">
              <w:r w:rsidRPr="00B138F3" w:rsidDel="003C4F35">
                <w:rPr>
                  <w:rFonts w:ascii="GHEA Grapalat" w:hAnsi="GHEA Grapalat"/>
                </w:rPr>
                <w:delText>24.а.</w:delText>
              </w:r>
              <w:r w:rsidRPr="00B138F3" w:rsidDel="003C4F35">
                <w:rPr>
                  <w:rFonts w:ascii="GHEA Grapalat" w:hAnsi="GHEA Grapalat"/>
                </w:rPr>
                <w:tab/>
                <w:delText xml:space="preserve"> Обслуживающая бенефициара финансовая организация </w:delText>
              </w:r>
            </w:del>
          </w:p>
          <w:p w:rsidR="003C4F35" w:rsidRPr="00B138F3" w:rsidDel="003C4F35" w:rsidRDefault="003C4F35" w:rsidP="003C4F35">
            <w:pPr>
              <w:widowControl w:val="0"/>
              <w:spacing w:after="160"/>
              <w:rPr>
                <w:del w:id="1658" w:author="User" w:date="2024-06-13T09:14:00Z"/>
                <w:rFonts w:ascii="GHEA Grapalat" w:hAnsi="GHEA Grapalat"/>
              </w:rPr>
            </w:pPr>
          </w:p>
          <w:p w:rsidR="003C4F35" w:rsidRPr="00B138F3" w:rsidDel="003C4F35" w:rsidRDefault="003C4F35" w:rsidP="003C4F35">
            <w:pPr>
              <w:widowControl w:val="0"/>
              <w:jc w:val="right"/>
              <w:rPr>
                <w:del w:id="1659" w:author="User" w:date="2024-06-13T09:14:00Z"/>
                <w:rFonts w:ascii="GHEA Grapalat" w:hAnsi="GHEA Grapalat" w:cs="Tahoma"/>
              </w:rPr>
            </w:pPr>
            <w:del w:id="1660" w:author="User" w:date="2024-06-13T09:14:00Z">
              <w:r w:rsidRPr="00B138F3" w:rsidDel="003C4F35">
                <w:rPr>
                  <w:rFonts w:ascii="GHEA Grapalat" w:hAnsi="GHEA Grapalat"/>
                </w:rPr>
                <w:delText>/____________________/</w:delText>
              </w:r>
            </w:del>
          </w:p>
          <w:p w:rsidR="003C4F35" w:rsidRPr="00B138F3" w:rsidDel="003C4F35" w:rsidRDefault="003C4F35" w:rsidP="003C4F35">
            <w:pPr>
              <w:widowControl w:val="0"/>
              <w:spacing w:after="160"/>
              <w:ind w:left="3828" w:right="13"/>
              <w:jc w:val="both"/>
              <w:rPr>
                <w:del w:id="1661" w:author="User" w:date="2024-06-13T09:14:00Z"/>
                <w:rFonts w:ascii="GHEA Grapalat" w:hAnsi="GHEA Grapalat" w:cs="Sylfaen"/>
                <w:vertAlign w:val="superscript"/>
              </w:rPr>
            </w:pPr>
            <w:del w:id="1662" w:author="User" w:date="2024-06-13T09:14:00Z">
              <w:r w:rsidRPr="00B138F3" w:rsidDel="003C4F35">
                <w:rPr>
                  <w:rFonts w:ascii="GHEA Grapalat" w:hAnsi="GHEA Grapalat"/>
                  <w:vertAlign w:val="superscript"/>
                </w:rPr>
                <w:delText>подпись/</w:delText>
              </w:r>
            </w:del>
          </w:p>
          <w:p w:rsidR="003C4F35" w:rsidRPr="00B138F3" w:rsidDel="003C4F35" w:rsidRDefault="003C4F35" w:rsidP="003C4F35">
            <w:pPr>
              <w:widowControl w:val="0"/>
              <w:spacing w:after="160"/>
              <w:rPr>
                <w:del w:id="1663" w:author="User" w:date="2024-06-13T09:14:00Z"/>
                <w:rFonts w:ascii="GHEA Grapalat" w:hAnsi="GHEA Grapalat" w:cs="Tahoma"/>
              </w:rPr>
            </w:pPr>
          </w:p>
          <w:p w:rsidR="003C4F35" w:rsidRPr="00B138F3" w:rsidDel="003C4F35" w:rsidRDefault="003C4F35" w:rsidP="003C4F35">
            <w:pPr>
              <w:widowControl w:val="0"/>
              <w:spacing w:after="160"/>
              <w:rPr>
                <w:del w:id="1664" w:author="User" w:date="2024-06-13T09:14:00Z"/>
                <w:rFonts w:ascii="GHEA Grapalat" w:hAnsi="GHEA Grapalat" w:cs="Arial"/>
              </w:rPr>
            </w:pPr>
          </w:p>
        </w:tc>
        <w:tc>
          <w:tcPr>
            <w:tcW w:w="5364" w:type="dxa"/>
            <w:tcBorders>
              <w:top w:val="single" w:sz="4" w:space="0" w:color="auto"/>
              <w:left w:val="nil"/>
              <w:right w:val="single" w:sz="4" w:space="0" w:color="auto"/>
            </w:tcBorders>
            <w:noWrap/>
          </w:tcPr>
          <w:p w:rsidR="003C4F35" w:rsidRPr="00B138F3" w:rsidDel="003C4F35" w:rsidRDefault="003C4F35" w:rsidP="003C4F35">
            <w:pPr>
              <w:widowControl w:val="0"/>
              <w:spacing w:after="160"/>
              <w:rPr>
                <w:del w:id="1665" w:author="User" w:date="2024-06-13T09:14:00Z"/>
                <w:rFonts w:ascii="GHEA Grapalat" w:hAnsi="GHEA Grapalat" w:cs="Tahoma"/>
              </w:rPr>
            </w:pPr>
            <w:del w:id="1666" w:author="User" w:date="2024-06-13T09:14:00Z">
              <w:r w:rsidRPr="00B138F3" w:rsidDel="003C4F35">
                <w:rPr>
                  <w:rFonts w:ascii="GHEA Grapalat" w:hAnsi="GHEA Grapalat"/>
                </w:rPr>
                <w:delText>23.а.</w:delText>
              </w:r>
              <w:r w:rsidRPr="00B138F3" w:rsidDel="003C4F35">
                <w:rPr>
                  <w:rFonts w:ascii="GHEA Grapalat" w:hAnsi="GHEA Grapalat"/>
                </w:rPr>
                <w:tab/>
                <w:delText xml:space="preserve"> Обслуживающая плательщика финансовая организация </w:delText>
              </w:r>
            </w:del>
          </w:p>
          <w:p w:rsidR="003C4F35" w:rsidRPr="00B138F3" w:rsidDel="003C4F35" w:rsidRDefault="003C4F35" w:rsidP="003C4F35">
            <w:pPr>
              <w:widowControl w:val="0"/>
              <w:spacing w:after="160"/>
              <w:rPr>
                <w:del w:id="1667" w:author="User" w:date="2024-06-13T09:14:00Z"/>
                <w:rFonts w:ascii="GHEA Grapalat" w:hAnsi="GHEA Grapalat" w:cs="Tahoma"/>
              </w:rPr>
            </w:pPr>
          </w:p>
          <w:p w:rsidR="003C4F35" w:rsidRPr="00B138F3" w:rsidDel="003C4F35" w:rsidRDefault="003C4F35" w:rsidP="003C4F35">
            <w:pPr>
              <w:widowControl w:val="0"/>
              <w:jc w:val="right"/>
              <w:rPr>
                <w:del w:id="1668" w:author="User" w:date="2024-06-13T09:14:00Z"/>
                <w:rFonts w:ascii="GHEA Grapalat" w:hAnsi="GHEA Grapalat" w:cs="Tahoma"/>
              </w:rPr>
            </w:pPr>
            <w:del w:id="1669" w:author="User" w:date="2024-06-13T09:14:00Z">
              <w:r w:rsidRPr="00B138F3" w:rsidDel="003C4F35">
                <w:rPr>
                  <w:rFonts w:ascii="GHEA Grapalat" w:hAnsi="GHEA Grapalat"/>
                </w:rPr>
                <w:delText>/____________________/</w:delText>
              </w:r>
            </w:del>
          </w:p>
          <w:p w:rsidR="003C4F35" w:rsidRPr="00B138F3" w:rsidDel="003C4F35" w:rsidRDefault="003C4F35" w:rsidP="003C4F35">
            <w:pPr>
              <w:widowControl w:val="0"/>
              <w:spacing w:after="160"/>
              <w:ind w:right="983"/>
              <w:jc w:val="right"/>
              <w:rPr>
                <w:del w:id="1670" w:author="User" w:date="2024-06-13T09:14:00Z"/>
                <w:rFonts w:ascii="GHEA Grapalat" w:hAnsi="GHEA Grapalat" w:cs="Sylfaen"/>
                <w:vertAlign w:val="superscript"/>
              </w:rPr>
            </w:pPr>
            <w:del w:id="1671" w:author="User" w:date="2024-06-13T09:14:00Z">
              <w:r w:rsidRPr="00B138F3" w:rsidDel="003C4F35">
                <w:rPr>
                  <w:rFonts w:ascii="GHEA Grapalat" w:hAnsi="GHEA Grapalat"/>
                  <w:vertAlign w:val="superscript"/>
                </w:rPr>
                <w:delText>/подпись/</w:delText>
              </w:r>
            </w:del>
          </w:p>
          <w:p w:rsidR="003C4F35" w:rsidRPr="00B138F3" w:rsidDel="003C4F35" w:rsidRDefault="003C4F35" w:rsidP="003C4F35">
            <w:pPr>
              <w:widowControl w:val="0"/>
              <w:spacing w:after="160"/>
              <w:rPr>
                <w:del w:id="1672" w:author="User" w:date="2024-06-13T09:14:00Z"/>
                <w:rFonts w:ascii="GHEA Grapalat" w:hAnsi="GHEA Grapalat" w:cs="Arial"/>
              </w:rPr>
            </w:pPr>
          </w:p>
        </w:tc>
      </w:tr>
      <w:tr w:rsidR="003C4F35" w:rsidRPr="00B138F3" w:rsidDel="003C4F35" w:rsidTr="00DE2AE3">
        <w:trPr>
          <w:trHeight w:val="2194"/>
          <w:del w:id="1673" w:author="User" w:date="2024-06-13T09:14:00Z"/>
        </w:trPr>
        <w:tc>
          <w:tcPr>
            <w:tcW w:w="5616" w:type="dxa"/>
            <w:tcBorders>
              <w:top w:val="nil"/>
              <w:left w:val="single" w:sz="4" w:space="0" w:color="auto"/>
              <w:bottom w:val="single" w:sz="4" w:space="0" w:color="auto"/>
              <w:right w:val="single" w:sz="4" w:space="0" w:color="auto"/>
            </w:tcBorders>
            <w:noWrap/>
            <w:vAlign w:val="bottom"/>
          </w:tcPr>
          <w:p w:rsidR="003C4F35" w:rsidRPr="00B138F3" w:rsidDel="003C4F35" w:rsidRDefault="003C4F35" w:rsidP="003C4F35">
            <w:pPr>
              <w:widowControl w:val="0"/>
              <w:tabs>
                <w:tab w:val="left" w:pos="4678"/>
              </w:tabs>
              <w:spacing w:after="160"/>
              <w:rPr>
                <w:del w:id="1674" w:author="User" w:date="2024-06-13T09:14:00Z"/>
                <w:rFonts w:ascii="GHEA Grapalat" w:hAnsi="GHEA Grapalat" w:cs="Sylfaen"/>
              </w:rPr>
            </w:pPr>
            <w:del w:id="1675" w:author="User" w:date="2024-06-13T09:14:00Z">
              <w:r w:rsidRPr="00B138F3" w:rsidDel="003C4F35">
                <w:rPr>
                  <w:rFonts w:ascii="GHEA Grapalat" w:hAnsi="GHEA Grapalat"/>
                </w:rPr>
                <w:delText>24.б.</w:delText>
              </w:r>
              <w:r w:rsidRPr="00B138F3" w:rsidDel="003C4F35">
                <w:rPr>
                  <w:rFonts w:ascii="GHEA Grapalat" w:hAnsi="GHEA Grapalat"/>
                </w:rPr>
                <w:tab/>
                <w:delText>М. П.</w:delText>
              </w:r>
            </w:del>
          </w:p>
          <w:p w:rsidR="003C4F35" w:rsidRPr="00B138F3" w:rsidDel="003C4F35" w:rsidRDefault="003C4F35" w:rsidP="003C4F35">
            <w:pPr>
              <w:widowControl w:val="0"/>
              <w:spacing w:after="160"/>
              <w:rPr>
                <w:del w:id="1676" w:author="User" w:date="2024-06-13T09:14:00Z"/>
                <w:rFonts w:ascii="GHEA Grapalat" w:hAnsi="GHEA Grapalat" w:cs="Sylfaen"/>
              </w:rPr>
            </w:pPr>
          </w:p>
          <w:p w:rsidR="003C4F35" w:rsidRPr="009F2725" w:rsidDel="003C4F35" w:rsidRDefault="003C4F35" w:rsidP="003C4F35">
            <w:pPr>
              <w:widowControl w:val="0"/>
              <w:spacing w:after="160"/>
              <w:ind w:right="155"/>
              <w:jc w:val="right"/>
              <w:rPr>
                <w:del w:id="1677" w:author="User" w:date="2024-06-13T09:14:00Z"/>
                <w:rFonts w:ascii="GHEA Grapalat" w:hAnsi="GHEA Grapalat" w:cs="Sylfaen"/>
                <w:rPrChange w:id="1678" w:author="User" w:date="2024-06-14T08:35:00Z">
                  <w:rPr>
                    <w:del w:id="1679" w:author="User" w:date="2024-06-13T09:14:00Z"/>
                    <w:rFonts w:ascii="GHEA Grapalat" w:hAnsi="GHEA Grapalat" w:cs="Sylfaen"/>
                    <w:lang w:val="en-US"/>
                  </w:rPr>
                </w:rPrChange>
              </w:rPr>
            </w:pPr>
            <w:del w:id="1680" w:author="User" w:date="2024-06-13T09:14:00Z">
              <w:r w:rsidRPr="00B138F3" w:rsidDel="003C4F35">
                <w:rPr>
                  <w:rFonts w:ascii="GHEA Grapalat" w:hAnsi="GHEA Grapalat"/>
                </w:rPr>
                <w:delText xml:space="preserve">24.в"___" ___ 20___ г. </w:delText>
              </w:r>
            </w:del>
          </w:p>
        </w:tc>
        <w:tc>
          <w:tcPr>
            <w:tcW w:w="5364" w:type="dxa"/>
            <w:tcBorders>
              <w:top w:val="nil"/>
              <w:left w:val="nil"/>
              <w:bottom w:val="single" w:sz="4" w:space="0" w:color="auto"/>
              <w:right w:val="single" w:sz="4" w:space="0" w:color="auto"/>
            </w:tcBorders>
            <w:noWrap/>
            <w:vAlign w:val="bottom"/>
          </w:tcPr>
          <w:p w:rsidR="003C4F35" w:rsidRPr="00B138F3" w:rsidDel="003C4F35" w:rsidRDefault="003C4F35" w:rsidP="003C4F35">
            <w:pPr>
              <w:widowControl w:val="0"/>
              <w:tabs>
                <w:tab w:val="left" w:pos="4554"/>
              </w:tabs>
              <w:spacing w:after="160"/>
              <w:rPr>
                <w:del w:id="1681" w:author="User" w:date="2024-06-13T09:14:00Z"/>
                <w:rFonts w:ascii="GHEA Grapalat" w:hAnsi="GHEA Grapalat" w:cs="Sylfaen"/>
              </w:rPr>
            </w:pPr>
            <w:del w:id="1682" w:author="User" w:date="2024-06-13T09:14:00Z">
              <w:r w:rsidRPr="00B138F3" w:rsidDel="003C4F35">
                <w:rPr>
                  <w:rFonts w:ascii="GHEA Grapalat" w:hAnsi="GHEA Grapalat"/>
                </w:rPr>
                <w:delText>23.б.</w:delText>
              </w:r>
              <w:r w:rsidRPr="00B138F3" w:rsidDel="003C4F35">
                <w:rPr>
                  <w:rFonts w:ascii="GHEA Grapalat" w:hAnsi="GHEA Grapalat"/>
                </w:rPr>
                <w:tab/>
                <w:delText>М. П.</w:delText>
              </w:r>
            </w:del>
          </w:p>
          <w:p w:rsidR="003C4F35" w:rsidRPr="00B138F3" w:rsidDel="003C4F35" w:rsidRDefault="003C4F35" w:rsidP="003C4F35">
            <w:pPr>
              <w:widowControl w:val="0"/>
              <w:spacing w:after="160"/>
              <w:rPr>
                <w:del w:id="1683" w:author="User" w:date="2024-06-13T09:14:00Z"/>
                <w:rFonts w:ascii="GHEA Grapalat" w:hAnsi="GHEA Grapalat"/>
              </w:rPr>
            </w:pPr>
          </w:p>
          <w:p w:rsidR="003C4F35" w:rsidRPr="00B138F3" w:rsidDel="003C4F35" w:rsidRDefault="003C4F35" w:rsidP="003C4F35">
            <w:pPr>
              <w:widowControl w:val="0"/>
              <w:spacing w:after="160"/>
              <w:jc w:val="right"/>
              <w:rPr>
                <w:del w:id="1684" w:author="User" w:date="2024-06-13T09:14:00Z"/>
                <w:rFonts w:ascii="GHEA Grapalat" w:hAnsi="GHEA Grapalat" w:cs="Sylfaen"/>
              </w:rPr>
            </w:pPr>
            <w:del w:id="1685" w:author="User" w:date="2024-06-13T09:14:00Z">
              <w:r w:rsidRPr="00B138F3" w:rsidDel="003C4F35">
                <w:rPr>
                  <w:rFonts w:ascii="GHEA Grapalat" w:hAnsi="GHEA Grapalat"/>
                </w:rPr>
                <w:delText>23.в Дата исполнения: "___" ___ 20___г.</w:delText>
              </w:r>
            </w:del>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A943A0" w:rsidRPr="00B138F3" w:rsidDel="003C4F35" w:rsidRDefault="00A943A0" w:rsidP="00A943A0">
      <w:pPr>
        <w:widowControl w:val="0"/>
        <w:spacing w:after="160"/>
        <w:ind w:firstLine="567"/>
        <w:jc w:val="right"/>
        <w:rPr>
          <w:del w:id="1686" w:author="User" w:date="2024-06-13T09:15:00Z"/>
          <w:rFonts w:ascii="GHEA Grapalat" w:hAnsi="GHEA Grapalat" w:cs="Arial"/>
          <w:b/>
        </w:rPr>
      </w:pPr>
      <w:del w:id="1687" w:author="User" w:date="2024-06-13T09:15:00Z">
        <w:r w:rsidRPr="00B138F3" w:rsidDel="003C4F35">
          <w:rPr>
            <w:rFonts w:ascii="GHEA Grapalat" w:hAnsi="GHEA Grapalat"/>
            <w:b/>
          </w:rPr>
          <w:lastRenderedPageBreak/>
          <w:delText>Приложение № 5</w:delText>
        </w:r>
        <w:r w:rsidDel="003C4F35">
          <w:rPr>
            <w:rFonts w:ascii="GHEA Grapalat" w:hAnsi="GHEA Grapalat"/>
            <w:b/>
          </w:rPr>
          <w:delText>.2</w:delText>
        </w:r>
      </w:del>
    </w:p>
    <w:p w:rsidR="00A943A0" w:rsidRPr="00B138F3" w:rsidDel="003C4F35" w:rsidRDefault="00A943A0" w:rsidP="00A943A0">
      <w:pPr>
        <w:pStyle w:val="BodyTextIndent3"/>
        <w:widowControl w:val="0"/>
        <w:spacing w:after="160" w:line="240" w:lineRule="auto"/>
        <w:jc w:val="right"/>
        <w:rPr>
          <w:del w:id="1688" w:author="User" w:date="2024-06-13T09:15:00Z"/>
          <w:rFonts w:ascii="GHEA Grapalat" w:hAnsi="GHEA Grapalat" w:cs="Arial"/>
          <w:b/>
          <w:sz w:val="24"/>
          <w:szCs w:val="24"/>
        </w:rPr>
      </w:pPr>
      <w:del w:id="1689" w:author="User" w:date="2024-06-13T09:15:00Z">
        <w:r w:rsidRPr="00B138F3" w:rsidDel="003C4F35">
          <w:rPr>
            <w:rFonts w:ascii="GHEA Grapalat" w:hAnsi="GHEA Grapalat"/>
            <w:b/>
            <w:sz w:val="24"/>
            <w:szCs w:val="24"/>
          </w:rPr>
          <w:delText>к Приглашению под кодом "---BMAPDzB---/---"</w:delText>
        </w:r>
        <w:r w:rsidRPr="00B138F3" w:rsidDel="003C4F35">
          <w:rPr>
            <w:rStyle w:val="FootnoteReference"/>
            <w:rFonts w:ascii="GHEA Grapalat" w:hAnsi="GHEA Grapalat"/>
            <w:b/>
            <w:sz w:val="24"/>
            <w:szCs w:val="24"/>
          </w:rPr>
          <w:footnoteReference w:customMarkFollows="1" w:id="27"/>
          <w:delText>*</w:delText>
        </w:r>
      </w:del>
    </w:p>
    <w:p w:rsidR="00A943A0" w:rsidRPr="00B138F3" w:rsidDel="003C4F35" w:rsidRDefault="00A943A0" w:rsidP="00A943A0">
      <w:pPr>
        <w:widowControl w:val="0"/>
        <w:spacing w:after="160"/>
        <w:ind w:left="567" w:right="565"/>
        <w:jc w:val="center"/>
        <w:rPr>
          <w:del w:id="1692" w:author="User" w:date="2024-06-13T09:15:00Z"/>
          <w:rFonts w:ascii="GHEA Grapalat" w:hAnsi="GHEA Grapalat"/>
          <w:b/>
        </w:rPr>
      </w:pPr>
    </w:p>
    <w:p w:rsidR="00A943A0" w:rsidRPr="00B138F3" w:rsidDel="003C4F35" w:rsidRDefault="00A943A0" w:rsidP="00A943A0">
      <w:pPr>
        <w:pStyle w:val="BodyTextIndent3"/>
        <w:widowControl w:val="0"/>
        <w:spacing w:after="160" w:line="240" w:lineRule="auto"/>
        <w:jc w:val="center"/>
        <w:rPr>
          <w:del w:id="1693" w:author="User" w:date="2024-06-13T09:15:00Z"/>
          <w:rFonts w:ascii="GHEA Grapalat" w:hAnsi="GHEA Grapalat"/>
          <w:sz w:val="24"/>
          <w:szCs w:val="24"/>
          <w:lang w:val="hy-AM"/>
        </w:rPr>
      </w:pPr>
      <w:del w:id="1694" w:author="User" w:date="2024-06-13T09:15:00Z">
        <w:r w:rsidRPr="00B138F3" w:rsidDel="003C4F35">
          <w:rPr>
            <w:rFonts w:ascii="GHEA Grapalat" w:hAnsi="GHEA Grapalat"/>
            <w:sz w:val="24"/>
            <w:szCs w:val="24"/>
          </w:rPr>
          <w:delText xml:space="preserve">ГАРАНТИЯ </w:delText>
        </w:r>
        <w:r w:rsidRPr="00B138F3" w:rsidDel="003C4F35">
          <w:rPr>
            <w:rFonts w:ascii="GHEA Grapalat" w:hAnsi="GHEA Grapalat"/>
            <w:sz w:val="24"/>
            <w:szCs w:val="24"/>
            <w:lang w:val="en-US"/>
          </w:rPr>
          <w:delText>N</w:delText>
        </w:r>
        <w:r w:rsidRPr="00B138F3" w:rsidDel="003C4F35">
          <w:rPr>
            <w:rFonts w:ascii="GHEA Grapalat" w:hAnsi="GHEA Grapalat"/>
            <w:sz w:val="24"/>
            <w:szCs w:val="24"/>
            <w:lang w:val="hy-AM"/>
          </w:rPr>
          <w:delText>________</w:delText>
        </w:r>
      </w:del>
    </w:p>
    <w:p w:rsidR="00A943A0" w:rsidRPr="00B138F3" w:rsidDel="003C4F35" w:rsidRDefault="00A943A0" w:rsidP="00A943A0">
      <w:pPr>
        <w:widowControl w:val="0"/>
        <w:spacing w:after="160"/>
        <w:ind w:left="567" w:right="565"/>
        <w:jc w:val="center"/>
        <w:rPr>
          <w:del w:id="1695" w:author="User" w:date="2024-06-13T09:15:00Z"/>
          <w:rFonts w:ascii="GHEA Grapalat" w:hAnsi="GHEA Grapalat"/>
          <w:b/>
        </w:rPr>
      </w:pPr>
      <w:del w:id="1696" w:author="User" w:date="2024-06-13T09:15:00Z">
        <w:r w:rsidRPr="00B138F3" w:rsidDel="003C4F35">
          <w:rPr>
            <w:rFonts w:ascii="GHEA Grapalat" w:hAnsi="GHEA Grapalat"/>
            <w:b/>
          </w:rPr>
          <w:delText xml:space="preserve">(обеспечение </w:delText>
        </w:r>
        <w:r w:rsidDel="003C4F35">
          <w:rPr>
            <w:rFonts w:ascii="GHEA Grapalat" w:hAnsi="GHEA Grapalat"/>
            <w:b/>
          </w:rPr>
          <w:delText>предоплаты</w:delText>
        </w:r>
        <w:r w:rsidRPr="00B138F3" w:rsidDel="003C4F35">
          <w:rPr>
            <w:rFonts w:ascii="GHEA Grapalat" w:hAnsi="GHEA Grapalat"/>
            <w:b/>
          </w:rPr>
          <w:delText>)</w:delText>
        </w:r>
      </w:del>
    </w:p>
    <w:p w:rsidR="00A943A0" w:rsidRPr="00B138F3" w:rsidDel="003C4F35" w:rsidRDefault="00A943A0" w:rsidP="00A943A0">
      <w:pPr>
        <w:widowControl w:val="0"/>
        <w:spacing w:after="160"/>
        <w:ind w:left="567" w:right="565"/>
        <w:jc w:val="center"/>
        <w:rPr>
          <w:del w:id="1697" w:author="User" w:date="2024-06-13T09:15:00Z"/>
          <w:rFonts w:ascii="GHEA Grapalat" w:hAnsi="GHEA Grapalat"/>
          <w:b/>
        </w:rPr>
      </w:pPr>
    </w:p>
    <w:p w:rsidR="00A943A0" w:rsidRPr="00731BFC" w:rsidDel="003C4F35" w:rsidRDefault="00A943A0" w:rsidP="00A943A0">
      <w:pPr>
        <w:pStyle w:val="NormalWeb"/>
        <w:shd w:val="clear" w:color="auto" w:fill="FFFFFF"/>
        <w:spacing w:before="0" w:beforeAutospacing="0" w:after="0" w:afterAutospacing="0"/>
        <w:jc w:val="both"/>
        <w:rPr>
          <w:del w:id="1698" w:author="User" w:date="2024-06-13T09:15:00Z"/>
          <w:rStyle w:val="Strong"/>
          <w:rFonts w:ascii="GHEA Grapalat" w:eastAsiaTheme="minorHAnsi" w:hAnsi="GHEA Grapalat" w:cstheme="minorBidi"/>
          <w:b w:val="0"/>
          <w:bCs w:val="0"/>
        </w:rPr>
      </w:pPr>
      <w:del w:id="1699" w:author="User" w:date="2024-06-13T09:15:00Z">
        <w:r w:rsidRPr="00731BFC" w:rsidDel="003C4F35">
          <w:rPr>
            <w:rFonts w:ascii="GHEA Grapalat" w:eastAsiaTheme="minorHAnsi" w:hAnsi="GHEA Grapalat" w:cstheme="minorBidi"/>
          </w:rPr>
          <w:delTex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delText>
        </w:r>
        <w:r w:rsidRPr="00731BFC" w:rsidDel="003C4F35">
          <w:rPr>
            <w:rFonts w:eastAsiaTheme="minorHAnsi" w:cstheme="minorBidi"/>
          </w:rPr>
          <w:delText>N</w:delText>
        </w:r>
        <w:r w:rsidRPr="00731BFC" w:rsidDel="003C4F35">
          <w:rPr>
            <w:rFonts w:eastAsiaTheme="minorHAnsi" w:cstheme="minorBidi"/>
            <w:lang w:val="hy-AM"/>
          </w:rPr>
          <w:delText xml:space="preserve">  </w:delText>
        </w:r>
        <w:r w:rsidRPr="00731BFC" w:rsidDel="003C4F35">
          <w:rPr>
            <w:rStyle w:val="Strong"/>
            <w:rFonts w:ascii="GHEA Grapalat" w:hAnsi="GHEA Grapalat"/>
            <w:sz w:val="20"/>
            <w:szCs w:val="20"/>
            <w:u w:val="single"/>
            <w:lang w:val="hy-AM"/>
          </w:rPr>
          <w:tab/>
        </w:r>
        <w:r w:rsidRPr="00731BFC" w:rsidDel="003C4F35">
          <w:rPr>
            <w:rStyle w:val="Strong"/>
            <w:rFonts w:ascii="GHEA Grapalat" w:hAnsi="GHEA Grapalat"/>
            <w:sz w:val="20"/>
            <w:szCs w:val="20"/>
            <w:u w:val="single"/>
          </w:rPr>
          <w:delText>___________</w:delText>
        </w:r>
        <w:r w:rsidRPr="00731BFC" w:rsidDel="003C4F35">
          <w:rPr>
            <w:rFonts w:ascii="GHEA Grapalat" w:eastAsiaTheme="minorHAnsi" w:hAnsi="GHEA Grapalat" w:cstheme="minorBidi"/>
          </w:rPr>
          <w:delText>заключаемым между</w:delText>
        </w:r>
      </w:del>
    </w:p>
    <w:p w:rsidR="00A943A0" w:rsidRPr="00731BFC" w:rsidDel="003C4F35" w:rsidRDefault="00A943A0" w:rsidP="00A943A0">
      <w:pPr>
        <w:pStyle w:val="NormalWeb"/>
        <w:shd w:val="clear" w:color="auto" w:fill="FFFFFF"/>
        <w:spacing w:before="0" w:beforeAutospacing="0" w:after="0" w:afterAutospacing="0"/>
        <w:jc w:val="both"/>
        <w:rPr>
          <w:del w:id="1700" w:author="User" w:date="2024-06-13T09:15:00Z"/>
          <w:rFonts w:ascii="GHEA Grapalat" w:eastAsiaTheme="minorHAnsi" w:hAnsi="GHEA Grapalat" w:cstheme="minorBidi"/>
        </w:rPr>
      </w:pPr>
      <w:del w:id="1701" w:author="User" w:date="2024-06-13T09:15:00Z">
        <w:r w:rsidRPr="00731BFC" w:rsidDel="003C4F35">
          <w:rPr>
            <w:rStyle w:val="Strong"/>
            <w:rFonts w:ascii="GHEA Grapalat" w:hAnsi="GHEA Grapalat"/>
            <w:sz w:val="20"/>
            <w:szCs w:val="20"/>
          </w:rPr>
          <w:delText xml:space="preserve">                                                    </w:delText>
        </w:r>
        <w:r w:rsidRPr="00731BFC" w:rsidDel="003C4F35">
          <w:rPr>
            <w:rStyle w:val="Strong"/>
            <w:rFonts w:ascii="GHEA Grapalat" w:hAnsi="GHEA Grapalat"/>
            <w:b w:val="0"/>
            <w:sz w:val="20"/>
            <w:szCs w:val="20"/>
          </w:rPr>
          <w:delText xml:space="preserve">   </w:delText>
        </w:r>
        <w:r w:rsidRPr="00731BFC" w:rsidDel="003C4F35">
          <w:rPr>
            <w:rStyle w:val="Strong"/>
            <w:rFonts w:ascii="GHEA Grapalat" w:hAnsi="GHEA Grapalat"/>
            <w:b w:val="0"/>
            <w:sz w:val="20"/>
            <w:szCs w:val="20"/>
            <w:lang w:val="hy-AM"/>
          </w:rPr>
          <w:tab/>
        </w:r>
        <w:r w:rsidRPr="00731BFC" w:rsidDel="003C4F35">
          <w:rPr>
            <w:rStyle w:val="Strong"/>
            <w:rFonts w:ascii="GHEA Grapalat" w:hAnsi="GHEA Grapalat"/>
            <w:b w:val="0"/>
            <w:sz w:val="20"/>
            <w:szCs w:val="20"/>
            <w:lang w:val="hy-AM"/>
          </w:rPr>
          <w:tab/>
        </w:r>
        <w:r w:rsidRPr="00731BFC" w:rsidDel="003C4F35">
          <w:rPr>
            <w:rStyle w:val="Strong"/>
            <w:rFonts w:ascii="GHEA Grapalat" w:hAnsi="GHEA Grapalat"/>
            <w:b w:val="0"/>
            <w:sz w:val="20"/>
            <w:szCs w:val="20"/>
          </w:rPr>
          <w:delText xml:space="preserve">           </w:delText>
        </w:r>
        <w:r w:rsidRPr="00731BFC" w:rsidDel="003C4F35">
          <w:rPr>
            <w:rStyle w:val="Strong"/>
            <w:rFonts w:ascii="GHEA Grapalat" w:hAnsi="GHEA Grapalat"/>
            <w:b w:val="0"/>
            <w:sz w:val="16"/>
            <w:szCs w:val="16"/>
          </w:rPr>
          <w:delText>номер заключаемого договора</w:delText>
        </w:r>
        <w:r w:rsidRPr="00731BFC" w:rsidDel="003C4F35">
          <w:rPr>
            <w:rFonts w:ascii="GHEA Grapalat" w:eastAsiaTheme="minorHAnsi" w:hAnsi="GHEA Grapalat" w:cstheme="minorBidi"/>
          </w:rPr>
          <w:delText xml:space="preserve"> </w:delText>
        </w:r>
      </w:del>
    </w:p>
    <w:p w:rsidR="00A943A0" w:rsidRPr="00731BFC" w:rsidDel="003C4F35" w:rsidRDefault="00A943A0" w:rsidP="00A943A0">
      <w:pPr>
        <w:pStyle w:val="NormalWeb"/>
        <w:shd w:val="clear" w:color="auto" w:fill="FFFFFF"/>
        <w:spacing w:before="0" w:beforeAutospacing="0" w:after="0" w:afterAutospacing="0"/>
        <w:ind w:left="-142"/>
        <w:rPr>
          <w:del w:id="1702" w:author="User" w:date="2024-06-13T09:15:00Z"/>
          <w:rStyle w:val="Strong"/>
          <w:rFonts w:ascii="GHEA Grapalat" w:hAnsi="GHEA Grapalat"/>
          <w:b w:val="0"/>
          <w:bCs w:val="0"/>
          <w:sz w:val="20"/>
          <w:szCs w:val="20"/>
          <w:lang w:val="hy-AM"/>
        </w:rPr>
      </w:pPr>
      <w:del w:id="1703" w:author="User" w:date="2024-06-13T09:15:00Z">
        <w:r w:rsidRPr="00731BFC" w:rsidDel="003C4F35">
          <w:rPr>
            <w:rFonts w:ascii="GHEA Grapalat" w:hAnsi="GHEA Grapalat"/>
            <w:sz w:val="20"/>
            <w:szCs w:val="20"/>
            <w:u w:val="single"/>
          </w:rPr>
          <w:delText>______________________</w:delText>
        </w:r>
        <w:r w:rsidRPr="00731BFC" w:rsidDel="003C4F35">
          <w:rPr>
            <w:rFonts w:ascii="GHEA Grapalat" w:hAnsi="GHEA Grapalat"/>
            <w:sz w:val="20"/>
            <w:szCs w:val="20"/>
            <w:lang w:val="hy-AM"/>
          </w:rPr>
          <w:delText xml:space="preserve"> </w:delText>
        </w:r>
        <w:r w:rsidRPr="00731BFC" w:rsidDel="003C4F35">
          <w:rPr>
            <w:rFonts w:ascii="GHEA Grapalat" w:eastAsiaTheme="minorHAnsi" w:hAnsi="GHEA Grapalat" w:cstheme="minorBidi"/>
          </w:rPr>
          <w:delText xml:space="preserve">   (далее-бенефициар)   и</w:delText>
        </w:r>
        <w:r w:rsidRPr="00731BFC" w:rsidDel="003C4F35">
          <w:rPr>
            <w:rStyle w:val="Strong"/>
            <w:rFonts w:ascii="GHEA Grapalat" w:hAnsi="GHEA Grapalat"/>
            <w:b w:val="0"/>
            <w:sz w:val="20"/>
            <w:szCs w:val="20"/>
          </w:rPr>
          <w:delText xml:space="preserve">     </w:delText>
        </w:r>
        <w:r w:rsidRPr="00731BFC" w:rsidDel="003C4F35">
          <w:rPr>
            <w:rStyle w:val="Strong"/>
            <w:rFonts w:ascii="GHEA Grapalat" w:hAnsi="GHEA Grapalat"/>
            <w:b w:val="0"/>
            <w:sz w:val="20"/>
            <w:szCs w:val="20"/>
            <w:u w:val="single"/>
            <w:lang w:val="hy-AM"/>
          </w:rPr>
          <w:tab/>
        </w:r>
        <w:r w:rsidRPr="00731BFC" w:rsidDel="003C4F35">
          <w:rPr>
            <w:rStyle w:val="Strong"/>
            <w:rFonts w:ascii="GHEA Grapalat" w:hAnsi="GHEA Grapalat"/>
            <w:b w:val="0"/>
            <w:sz w:val="20"/>
            <w:szCs w:val="20"/>
            <w:u w:val="single"/>
            <w:lang w:val="hy-AM"/>
          </w:rPr>
          <w:tab/>
        </w:r>
        <w:r w:rsidRPr="00731BFC" w:rsidDel="003C4F35">
          <w:rPr>
            <w:rStyle w:val="Strong"/>
            <w:rFonts w:ascii="GHEA Grapalat" w:hAnsi="GHEA Grapalat"/>
            <w:b w:val="0"/>
            <w:sz w:val="20"/>
            <w:szCs w:val="20"/>
            <w:u w:val="single"/>
            <w:lang w:val="hy-AM"/>
          </w:rPr>
          <w:tab/>
        </w:r>
        <w:r w:rsidRPr="00731BFC" w:rsidDel="003C4F35">
          <w:rPr>
            <w:rStyle w:val="Strong"/>
            <w:rFonts w:ascii="GHEA Grapalat" w:hAnsi="GHEA Grapalat"/>
            <w:b w:val="0"/>
            <w:sz w:val="20"/>
            <w:szCs w:val="20"/>
            <w:u w:val="single"/>
            <w:lang w:val="hy-AM"/>
          </w:rPr>
          <w:tab/>
        </w:r>
        <w:r w:rsidRPr="00731BFC" w:rsidDel="003C4F35">
          <w:rPr>
            <w:rFonts w:eastAsiaTheme="minorHAnsi" w:cstheme="minorBidi"/>
          </w:rPr>
          <w:delText xml:space="preserve">    </w:delText>
        </w:r>
      </w:del>
    </w:p>
    <w:p w:rsidR="00A943A0" w:rsidRPr="00731BFC" w:rsidDel="003C4F35" w:rsidRDefault="00A943A0" w:rsidP="00A943A0">
      <w:pPr>
        <w:pStyle w:val="NormalWeb"/>
        <w:shd w:val="clear" w:color="auto" w:fill="FFFFFF"/>
        <w:spacing w:before="0" w:beforeAutospacing="0" w:after="0" w:afterAutospacing="0"/>
        <w:ind w:left="-142"/>
        <w:rPr>
          <w:del w:id="1704" w:author="User" w:date="2024-06-13T09:15:00Z"/>
          <w:rStyle w:val="Strong"/>
          <w:rFonts w:ascii="GHEA Grapalat" w:hAnsi="GHEA Grapalat"/>
          <w:b w:val="0"/>
          <w:sz w:val="16"/>
          <w:szCs w:val="16"/>
        </w:rPr>
      </w:pPr>
      <w:del w:id="1705" w:author="User" w:date="2024-06-13T09:15:00Z">
        <w:r w:rsidRPr="00731BFC" w:rsidDel="003C4F35">
          <w:rPr>
            <w:rStyle w:val="Strong"/>
            <w:rFonts w:ascii="GHEA Grapalat" w:hAnsi="GHEA Grapalat"/>
            <w:b w:val="0"/>
            <w:sz w:val="18"/>
            <w:szCs w:val="18"/>
          </w:rPr>
          <w:delText xml:space="preserve"> </w:delText>
        </w:r>
        <w:r w:rsidRPr="00731BFC" w:rsidDel="003C4F35">
          <w:rPr>
            <w:rStyle w:val="Strong"/>
            <w:rFonts w:ascii="GHEA Grapalat" w:hAnsi="GHEA Grapalat"/>
            <w:b w:val="0"/>
            <w:sz w:val="16"/>
            <w:szCs w:val="16"/>
          </w:rPr>
          <w:delText>наименование заказчика                                                                  наименование отобранного участника</w:delText>
        </w:r>
      </w:del>
    </w:p>
    <w:p w:rsidR="00A943A0" w:rsidRPr="00731BFC" w:rsidDel="003C4F35" w:rsidRDefault="00A943A0" w:rsidP="00A943A0">
      <w:pPr>
        <w:pStyle w:val="NormalWeb"/>
        <w:shd w:val="clear" w:color="auto" w:fill="FFFFFF"/>
        <w:spacing w:before="0" w:beforeAutospacing="0" w:after="0" w:afterAutospacing="0"/>
        <w:ind w:left="-142"/>
        <w:rPr>
          <w:del w:id="1706" w:author="User" w:date="2024-06-13T09:15:00Z"/>
          <w:rFonts w:cs="Sylfaen"/>
          <w:sz w:val="16"/>
          <w:szCs w:val="16"/>
          <w:vertAlign w:val="superscript"/>
          <w:lang w:val="hy-AM"/>
        </w:rPr>
      </w:pPr>
      <w:del w:id="1707" w:author="User" w:date="2024-06-13T09:15:00Z">
        <w:r w:rsidRPr="00731BFC" w:rsidDel="003C4F35">
          <w:rPr>
            <w:rStyle w:val="Strong"/>
            <w:rFonts w:ascii="GHEA Grapalat" w:hAnsi="GHEA Grapalat"/>
            <w:b w:val="0"/>
            <w:sz w:val="16"/>
            <w:szCs w:val="16"/>
          </w:rPr>
          <w:delText xml:space="preserve">                                                                </w:delText>
        </w:r>
        <w:r w:rsidRPr="00731BFC" w:rsidDel="003C4F35">
          <w:rPr>
            <w:rStyle w:val="Strong"/>
            <w:rFonts w:ascii="GHEA Grapalat" w:hAnsi="GHEA Grapalat"/>
            <w:b w:val="0"/>
            <w:sz w:val="16"/>
            <w:szCs w:val="16"/>
            <w:lang w:val="hy-AM"/>
          </w:rPr>
          <w:tab/>
        </w:r>
      </w:del>
    </w:p>
    <w:p w:rsidR="00A943A0" w:rsidRPr="00731BFC" w:rsidDel="003C4F35" w:rsidRDefault="00A943A0" w:rsidP="00A943A0">
      <w:pPr>
        <w:pStyle w:val="NormalWeb"/>
        <w:shd w:val="clear" w:color="auto" w:fill="FFFFFF"/>
        <w:spacing w:before="0" w:beforeAutospacing="0" w:after="0" w:afterAutospacing="0"/>
        <w:jc w:val="both"/>
        <w:rPr>
          <w:del w:id="1708" w:author="User" w:date="2024-06-13T09:15:00Z"/>
          <w:rFonts w:ascii="GHEA Grapalat" w:hAnsi="GHEA Grapalat"/>
          <w:sz w:val="20"/>
          <w:szCs w:val="20"/>
        </w:rPr>
      </w:pPr>
      <w:del w:id="1709" w:author="User" w:date="2024-06-13T09:15:00Z">
        <w:r w:rsidRPr="00731BFC" w:rsidDel="003C4F35">
          <w:rPr>
            <w:rFonts w:eastAsiaTheme="minorHAnsi" w:cstheme="minorBidi"/>
          </w:rPr>
          <w:delText>(</w:delText>
        </w:r>
        <w:r w:rsidRPr="00731BFC" w:rsidDel="003C4F35">
          <w:rPr>
            <w:rFonts w:ascii="GHEA Grapalat" w:eastAsiaTheme="minorHAnsi" w:hAnsi="GHEA Grapalat" w:cstheme="minorBidi"/>
          </w:rPr>
          <w:delText xml:space="preserve">далее-принципал). </w:delText>
        </w:r>
      </w:del>
    </w:p>
    <w:p w:rsidR="00A943A0" w:rsidRPr="00731BFC" w:rsidDel="003C4F35" w:rsidRDefault="00A943A0" w:rsidP="00A943A0">
      <w:pPr>
        <w:pStyle w:val="NormalWeb"/>
        <w:shd w:val="clear" w:color="auto" w:fill="FFFFFF"/>
        <w:spacing w:before="0" w:beforeAutospacing="0" w:after="0" w:afterAutospacing="0"/>
        <w:ind w:firstLine="375"/>
        <w:jc w:val="both"/>
        <w:rPr>
          <w:del w:id="1710" w:author="User" w:date="2024-06-13T09:15:00Z"/>
          <w:rStyle w:val="Strong"/>
          <w:rFonts w:ascii="GHEA Grapalat" w:hAnsi="GHEA Grapalat"/>
          <w:sz w:val="20"/>
          <w:szCs w:val="20"/>
          <w:lang w:val="hy-AM"/>
        </w:rPr>
      </w:pPr>
      <w:del w:id="1711" w:author="User" w:date="2024-06-13T09:15:00Z">
        <w:r w:rsidRPr="00731BFC" w:rsidDel="003C4F35">
          <w:rPr>
            <w:rStyle w:val="Strong"/>
            <w:rFonts w:ascii="GHEA Grapalat" w:hAnsi="GHEA Grapalat"/>
            <w:sz w:val="20"/>
            <w:szCs w:val="20"/>
            <w:lang w:val="hy-AM"/>
          </w:rPr>
          <w:tab/>
        </w:r>
      </w:del>
    </w:p>
    <w:p w:rsidR="00A943A0" w:rsidRPr="00B138F3" w:rsidDel="003C4F35" w:rsidRDefault="00A943A0" w:rsidP="00A943A0">
      <w:pPr>
        <w:pStyle w:val="NormalWeb"/>
        <w:shd w:val="clear" w:color="auto" w:fill="FFFFFF"/>
        <w:spacing w:before="0" w:beforeAutospacing="0" w:after="0" w:afterAutospacing="0"/>
        <w:jc w:val="both"/>
        <w:rPr>
          <w:del w:id="1712" w:author="User" w:date="2024-06-13T09:15:00Z"/>
          <w:rFonts w:ascii="GHEA Grapalat" w:eastAsiaTheme="minorHAnsi" w:hAnsi="GHEA Grapalat" w:cstheme="minorBidi"/>
          <w:lang w:val="hy-AM"/>
        </w:rPr>
      </w:pPr>
      <w:del w:id="1713" w:author="User" w:date="2024-06-13T09:15:00Z">
        <w:r w:rsidRPr="00B138F3" w:rsidDel="003C4F35">
          <w:rPr>
            <w:rFonts w:ascii="GHEA Grapalat" w:eastAsiaTheme="minorHAnsi" w:hAnsi="GHEA Grapalat" w:cstheme="minorBidi"/>
          </w:rPr>
          <w:delText xml:space="preserve">  </w:delText>
        </w:r>
        <w:r w:rsidRPr="00903D4D" w:rsidDel="003C4F35">
          <w:rPr>
            <w:rFonts w:ascii="GHEA Grapalat" w:eastAsiaTheme="minorHAnsi" w:hAnsi="GHEA Grapalat" w:cstheme="minorBidi"/>
          </w:rPr>
          <w:delText xml:space="preserve">2.  По гарантии </w:delText>
        </w:r>
        <w:r w:rsidRPr="00903D4D" w:rsidDel="003C4F35">
          <w:rPr>
            <w:rFonts w:ascii="GHEA Grapalat" w:eastAsiaTheme="minorHAnsi" w:hAnsi="GHEA Grapalat" w:cstheme="minorBidi"/>
            <w:lang w:val="hy-AM"/>
          </w:rPr>
          <w:delText>----------------------------------------------------------------------------</w:delText>
        </w:r>
        <w:r w:rsidRPr="00B138F3" w:rsidDel="003C4F35">
          <w:rPr>
            <w:rFonts w:ascii="GHEA Grapalat" w:eastAsiaTheme="minorHAnsi" w:hAnsi="GHEA Grapalat" w:cstheme="minorBidi"/>
            <w:lang w:val="hy-AM"/>
          </w:rPr>
          <w:delText xml:space="preserve"> </w:delText>
        </w:r>
      </w:del>
    </w:p>
    <w:p w:rsidR="00A943A0" w:rsidRPr="00B138F3" w:rsidDel="003C4F35" w:rsidRDefault="00A943A0" w:rsidP="00A943A0">
      <w:pPr>
        <w:pStyle w:val="NormalWeb"/>
        <w:shd w:val="clear" w:color="auto" w:fill="FFFFFF"/>
        <w:spacing w:before="0" w:beforeAutospacing="0" w:after="0" w:afterAutospacing="0"/>
        <w:jc w:val="both"/>
        <w:rPr>
          <w:del w:id="1714" w:author="User" w:date="2024-06-13T09:15:00Z"/>
          <w:rFonts w:ascii="GHEA Grapalat" w:eastAsiaTheme="minorHAnsi" w:hAnsi="GHEA Grapalat" w:cstheme="minorBidi"/>
          <w:sz w:val="18"/>
          <w:szCs w:val="18"/>
          <w:lang w:val="hy-AM"/>
        </w:rPr>
      </w:pPr>
      <w:del w:id="1715" w:author="User" w:date="2024-06-13T09:15:00Z">
        <w:r w:rsidRPr="00B138F3" w:rsidDel="003C4F35">
          <w:rPr>
            <w:rFonts w:ascii="GHEA Grapalat" w:eastAsiaTheme="minorHAnsi" w:hAnsi="GHEA Grapalat" w:cstheme="minorBidi"/>
            <w:sz w:val="18"/>
            <w:szCs w:val="18"/>
          </w:rPr>
          <w:delText xml:space="preserve">                                                           наименование банка выдающего гарантию</w:delText>
        </w:r>
      </w:del>
    </w:p>
    <w:p w:rsidR="00A943A0" w:rsidRPr="00B138F3" w:rsidDel="003C4F35" w:rsidRDefault="00A943A0" w:rsidP="00A943A0">
      <w:pPr>
        <w:pStyle w:val="NormalWeb"/>
        <w:shd w:val="clear" w:color="auto" w:fill="FFFFFF"/>
        <w:spacing w:before="0" w:beforeAutospacing="0" w:after="0" w:afterAutospacing="0"/>
        <w:jc w:val="both"/>
        <w:rPr>
          <w:del w:id="1716" w:author="User" w:date="2024-06-13T09:15:00Z"/>
          <w:rFonts w:ascii="GHEA Grapalat" w:eastAsiaTheme="minorHAnsi" w:hAnsi="GHEA Grapalat" w:cstheme="minorBidi"/>
        </w:rPr>
      </w:pPr>
    </w:p>
    <w:p w:rsidR="00A943A0" w:rsidRPr="00B138F3" w:rsidDel="003C4F35" w:rsidRDefault="00A943A0" w:rsidP="00A943A0">
      <w:pPr>
        <w:pStyle w:val="NormalWeb"/>
        <w:shd w:val="clear" w:color="auto" w:fill="FFFFFF"/>
        <w:spacing w:before="0" w:beforeAutospacing="0" w:after="0" w:afterAutospacing="0"/>
        <w:jc w:val="both"/>
        <w:rPr>
          <w:del w:id="1717" w:author="User" w:date="2024-06-13T09:15:00Z"/>
          <w:rFonts w:ascii="GHEA Grapalat" w:eastAsiaTheme="minorHAnsi" w:hAnsi="GHEA Grapalat" w:cstheme="minorBidi"/>
        </w:rPr>
      </w:pPr>
      <w:del w:id="1718" w:author="User" w:date="2024-06-13T09:15:00Z">
        <w:r w:rsidRPr="00B138F3" w:rsidDel="003C4F35">
          <w:rPr>
            <w:rFonts w:ascii="GHEA Grapalat" w:eastAsiaTheme="minorHAnsi" w:hAnsi="GHEA Grapalat" w:cstheme="minorBidi"/>
          </w:rPr>
          <w:delTex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delText>
        </w:r>
      </w:del>
    </w:p>
    <w:p w:rsidR="00A943A0" w:rsidRPr="00B138F3" w:rsidDel="003C4F35" w:rsidRDefault="00A943A0" w:rsidP="00A943A0">
      <w:pPr>
        <w:pStyle w:val="NormalWeb"/>
        <w:shd w:val="clear" w:color="auto" w:fill="FFFFFF"/>
        <w:spacing w:before="0" w:beforeAutospacing="0" w:after="0" w:afterAutospacing="0"/>
        <w:jc w:val="center"/>
        <w:rPr>
          <w:del w:id="1719" w:author="User" w:date="2024-06-13T09:15:00Z"/>
          <w:rFonts w:ascii="GHEA Grapalat" w:eastAsiaTheme="minorHAnsi" w:hAnsi="GHEA Grapalat" w:cstheme="minorBidi"/>
        </w:rPr>
      </w:pPr>
      <w:del w:id="1720" w:author="User" w:date="2024-06-13T09:15:00Z">
        <w:r w:rsidRPr="00B138F3" w:rsidDel="003C4F35">
          <w:rPr>
            <w:rFonts w:ascii="GHEA Grapalat" w:eastAsiaTheme="minorHAnsi" w:hAnsi="GHEA Grapalat" w:cstheme="minorBidi"/>
            <w:sz w:val="18"/>
            <w:szCs w:val="18"/>
          </w:rPr>
          <w:delText xml:space="preserve">                                                       сумма в цифрах и прописью</w:delText>
        </w:r>
      </w:del>
    </w:p>
    <w:p w:rsidR="00A943A0" w:rsidRPr="00B138F3" w:rsidDel="003C4F35" w:rsidRDefault="00A943A0" w:rsidP="00A943A0">
      <w:pPr>
        <w:pStyle w:val="NormalWeb"/>
        <w:shd w:val="clear" w:color="auto" w:fill="FFFFFF"/>
        <w:spacing w:before="0" w:beforeAutospacing="0" w:after="0" w:afterAutospacing="0"/>
        <w:jc w:val="both"/>
        <w:rPr>
          <w:del w:id="1721" w:author="User" w:date="2024-06-13T09:15:00Z"/>
          <w:rFonts w:ascii="GHEA Grapalat" w:eastAsiaTheme="minorHAnsi" w:hAnsi="GHEA Grapalat" w:cstheme="minorBidi"/>
          <w:sz w:val="18"/>
          <w:szCs w:val="18"/>
        </w:rPr>
      </w:pPr>
      <w:del w:id="1722" w:author="User" w:date="2024-06-13T09:15:00Z">
        <w:r w:rsidRPr="00B138F3" w:rsidDel="003C4F35">
          <w:rPr>
            <w:rFonts w:ascii="GHEA Grapalat" w:eastAsiaTheme="minorHAnsi" w:hAnsi="GHEA Grapalat" w:cstheme="minorBidi"/>
          </w:rPr>
          <w:delText xml:space="preserve">                         </w:delText>
        </w:r>
      </w:del>
    </w:p>
    <w:p w:rsidR="00A943A0" w:rsidRPr="00B138F3" w:rsidDel="003C4F35" w:rsidRDefault="00A943A0" w:rsidP="00A943A0">
      <w:pPr>
        <w:pStyle w:val="NormalWeb"/>
        <w:shd w:val="clear" w:color="auto" w:fill="FFFFFF"/>
        <w:spacing w:before="0" w:beforeAutospacing="0" w:after="0" w:afterAutospacing="0"/>
        <w:jc w:val="both"/>
        <w:rPr>
          <w:del w:id="1723" w:author="User" w:date="2024-06-13T09:15:00Z"/>
          <w:rFonts w:ascii="GHEA Grapalat" w:eastAsiaTheme="minorHAnsi" w:hAnsi="GHEA Grapalat" w:cstheme="minorBidi"/>
        </w:rPr>
      </w:pPr>
      <w:del w:id="1724" w:author="User" w:date="2024-06-13T09:15:00Z">
        <w:r w:rsidRPr="00B138F3" w:rsidDel="003C4F35">
          <w:rPr>
            <w:rFonts w:ascii="GHEA Grapalat" w:eastAsiaTheme="minorHAnsi" w:hAnsi="GHEA Grapalat" w:cstheme="minorBidi"/>
          </w:rPr>
          <w:delText xml:space="preserve">(далее-сумма гарантии) в течение </w:delText>
        </w:r>
        <w:r w:rsidR="00B20BCE" w:rsidDel="003C4F35">
          <w:rPr>
            <w:rFonts w:ascii="GHEA Grapalat" w:eastAsiaTheme="minorHAnsi" w:hAnsi="GHEA Grapalat" w:cstheme="minorBidi"/>
          </w:rPr>
          <w:delText>пяти</w:delText>
        </w:r>
        <w:r w:rsidRPr="00B138F3" w:rsidDel="003C4F35">
          <w:rPr>
            <w:rFonts w:ascii="GHEA Grapalat" w:eastAsiaTheme="minorHAnsi" w:hAnsi="GHEA Grapalat" w:cstheme="minorBidi"/>
          </w:rPr>
          <w:delText xml:space="preserve"> рабочих дней после получения требования. Выплата производится посредством перечисления на расчетный счет____________________ бенефициара.</w:delText>
        </w:r>
      </w:del>
    </w:p>
    <w:p w:rsidR="00A943A0" w:rsidRPr="00B138F3" w:rsidDel="003C4F35" w:rsidRDefault="00A943A0" w:rsidP="00A943A0">
      <w:pPr>
        <w:pStyle w:val="NormalWeb"/>
        <w:shd w:val="clear" w:color="auto" w:fill="FFFFFF"/>
        <w:spacing w:before="0" w:beforeAutospacing="0" w:after="0" w:afterAutospacing="0"/>
        <w:jc w:val="both"/>
        <w:rPr>
          <w:del w:id="1725" w:author="User" w:date="2024-06-13T09:15:00Z"/>
          <w:rFonts w:ascii="GHEA Grapalat" w:eastAsiaTheme="minorHAnsi" w:hAnsi="GHEA Grapalat" w:cstheme="minorBidi"/>
          <w:sz w:val="18"/>
          <w:szCs w:val="18"/>
        </w:rPr>
      </w:pPr>
      <w:del w:id="1726" w:author="User" w:date="2024-06-13T09:15:00Z">
        <w:r w:rsidRPr="00B138F3" w:rsidDel="003C4F35">
          <w:rPr>
            <w:rFonts w:ascii="GHEA Grapalat" w:eastAsiaTheme="minorHAnsi" w:hAnsi="GHEA Grapalat" w:cstheme="minorBidi"/>
          </w:rPr>
          <w:delText xml:space="preserve">             </w:delText>
        </w:r>
        <w:r w:rsidRPr="00B138F3" w:rsidDel="003C4F35">
          <w:rPr>
            <w:rFonts w:ascii="GHEA Grapalat" w:eastAsiaTheme="minorHAnsi" w:hAnsi="GHEA Grapalat" w:cstheme="minorBidi"/>
            <w:sz w:val="18"/>
            <w:szCs w:val="18"/>
          </w:rPr>
          <w:delText>расчетный счет</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27" w:author="User" w:date="2024-06-13T09:15:00Z"/>
          <w:rStyle w:val="Strong"/>
          <w:rFonts w:ascii="GHEA Grapalat" w:hAnsi="GHEA Grapalat"/>
          <w:b w:val="0"/>
          <w:bCs w:val="0"/>
          <w:sz w:val="20"/>
          <w:szCs w:val="20"/>
        </w:rPr>
      </w:pPr>
      <w:del w:id="1728" w:author="User" w:date="2024-06-13T09:15:00Z">
        <w:r w:rsidRPr="00B138F3" w:rsidDel="003C4F35">
          <w:rPr>
            <w:rStyle w:val="Strong"/>
            <w:rFonts w:ascii="GHEA Grapalat" w:hAnsi="GHEA Grapalat"/>
            <w:sz w:val="20"/>
            <w:szCs w:val="20"/>
          </w:rPr>
          <w:delText xml:space="preserve">3. </w:delText>
        </w:r>
        <w:r w:rsidRPr="00B138F3" w:rsidDel="003C4F35">
          <w:rPr>
            <w:rFonts w:ascii="GHEA Grapalat" w:eastAsiaTheme="minorHAnsi" w:hAnsi="GHEA Grapalat" w:cstheme="minorBidi"/>
          </w:rPr>
          <w:delText>Настоящая гарантия является безотзывной.</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29" w:author="User" w:date="2024-06-13T09:15:00Z"/>
          <w:rStyle w:val="Strong"/>
          <w:rFonts w:ascii="GHEA Grapalat" w:hAnsi="GHEA Grapalat"/>
          <w:b w:val="0"/>
          <w:bCs w:val="0"/>
          <w:sz w:val="20"/>
          <w:szCs w:val="20"/>
        </w:rPr>
      </w:pPr>
    </w:p>
    <w:p w:rsidR="00A943A0" w:rsidRPr="00B138F3" w:rsidDel="003C4F35" w:rsidRDefault="00A943A0" w:rsidP="00A943A0">
      <w:pPr>
        <w:pStyle w:val="NormalWeb"/>
        <w:shd w:val="clear" w:color="auto" w:fill="FFFFFF"/>
        <w:spacing w:before="0" w:beforeAutospacing="0" w:after="0" w:afterAutospacing="0"/>
        <w:ind w:firstLine="375"/>
        <w:jc w:val="both"/>
        <w:rPr>
          <w:del w:id="1730" w:author="User" w:date="2024-06-13T09:15:00Z"/>
          <w:rFonts w:ascii="GHEA Grapalat" w:eastAsiaTheme="minorHAnsi" w:hAnsi="GHEA Grapalat" w:cstheme="minorBidi"/>
        </w:rPr>
      </w:pPr>
      <w:del w:id="1731" w:author="User" w:date="2024-06-13T09:15:00Z">
        <w:r w:rsidRPr="00B138F3" w:rsidDel="003C4F35">
          <w:rPr>
            <w:rFonts w:ascii="GHEA Grapalat" w:eastAsiaTheme="minorHAnsi" w:hAnsi="GHEA Grapalat" w:cstheme="minorBidi"/>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delText>
        </w:r>
        <w:r w:rsidDel="003C4F35">
          <w:rPr>
            <w:rFonts w:ascii="GHEA Grapalat" w:eastAsiaTheme="minorHAnsi" w:hAnsi="GHEA Grapalat" w:cstheme="minorBidi"/>
          </w:rPr>
          <w:delText xml:space="preserve"> </w:delText>
        </w:r>
        <w:r w:rsidRPr="00B138F3" w:rsidDel="003C4F35">
          <w:rPr>
            <w:rFonts w:ascii="GHEA Grapalat" w:eastAsiaTheme="minorHAnsi" w:hAnsi="GHEA Grapalat" w:cstheme="minorBidi"/>
          </w:rPr>
          <w:delText xml:space="preserve"> выдающего гарантию.</w:delText>
        </w:r>
      </w:del>
    </w:p>
    <w:p w:rsidR="00A943A0" w:rsidRPr="00910F01" w:rsidDel="003C4F35" w:rsidRDefault="00A943A0" w:rsidP="00A943A0">
      <w:pPr>
        <w:pStyle w:val="NormalWeb"/>
        <w:shd w:val="clear" w:color="auto" w:fill="FFFFFF"/>
        <w:ind w:firstLine="374"/>
        <w:contextualSpacing/>
        <w:jc w:val="both"/>
        <w:rPr>
          <w:del w:id="1732" w:author="User" w:date="2024-06-13T09:15:00Z"/>
          <w:rFonts w:ascii="GHEA Grapalat" w:eastAsiaTheme="minorHAnsi" w:hAnsi="GHEA Grapalat" w:cstheme="minorBidi"/>
        </w:rPr>
      </w:pPr>
      <w:del w:id="1733" w:author="User" w:date="2024-06-13T09:15:00Z">
        <w:r w:rsidRPr="00910F01" w:rsidDel="003C4F35">
          <w:rPr>
            <w:rFonts w:ascii="GHEA Grapalat" w:eastAsiaTheme="minorHAnsi" w:hAnsi="GHEA Grapalat" w:cstheme="minorBidi"/>
          </w:rPr>
          <w:delText xml:space="preserve">5. Гарантия действует </w:delText>
        </w:r>
        <w:r w:rsidR="00AD57B3" w:rsidDel="003C4F35">
          <w:rPr>
            <w:rFonts w:ascii="GHEA Grapalat" w:eastAsiaTheme="minorHAnsi" w:hAnsi="GHEA Grapalat" w:cstheme="minorBidi"/>
          </w:rPr>
          <w:delText xml:space="preserve">с момента выпуска и в силе </w:delText>
        </w:r>
        <w:r w:rsidRPr="00910F01" w:rsidDel="003C4F35">
          <w:rPr>
            <w:rFonts w:ascii="GHEA Grapalat" w:eastAsiaTheme="minorHAnsi" w:hAnsi="GHEA Grapalat" w:cstheme="minorBidi"/>
          </w:rPr>
          <w:delText xml:space="preserve">со дня вступления в силу договора N________________________ заключаемого  между  бенефициаром и   </w:delText>
        </w:r>
      </w:del>
    </w:p>
    <w:p w:rsidR="00A943A0" w:rsidRPr="00910F01" w:rsidDel="003C4F35" w:rsidRDefault="00AD57B3" w:rsidP="00A943A0">
      <w:pPr>
        <w:pStyle w:val="NormalWeb"/>
        <w:shd w:val="clear" w:color="auto" w:fill="FFFFFF"/>
        <w:ind w:firstLine="374"/>
        <w:contextualSpacing/>
        <w:jc w:val="both"/>
        <w:rPr>
          <w:del w:id="1734" w:author="User" w:date="2024-06-13T09:15:00Z"/>
          <w:rFonts w:ascii="GHEA Grapalat" w:eastAsiaTheme="minorHAnsi" w:hAnsi="GHEA Grapalat" w:cstheme="minorBidi"/>
        </w:rPr>
      </w:pPr>
      <w:del w:id="1735" w:author="User" w:date="2024-06-13T09:15:00Z">
        <w:r w:rsidDel="003C4F35">
          <w:rPr>
            <w:rFonts w:ascii="GHEA Grapalat" w:eastAsiaTheme="minorHAnsi" w:hAnsi="GHEA Grapalat" w:cstheme="minorBidi"/>
            <w:sz w:val="18"/>
            <w:szCs w:val="18"/>
          </w:rPr>
          <w:delText xml:space="preserve">                </w:delText>
        </w:r>
        <w:r w:rsidR="00A943A0" w:rsidRPr="00910F01" w:rsidDel="003C4F35">
          <w:rPr>
            <w:rFonts w:ascii="GHEA Grapalat" w:eastAsiaTheme="minorHAnsi" w:hAnsi="GHEA Grapalat" w:cstheme="minorBidi"/>
            <w:sz w:val="18"/>
            <w:szCs w:val="18"/>
          </w:rPr>
          <w:delText>номер заключаемого договара</w:delText>
        </w:r>
      </w:del>
    </w:p>
    <w:p w:rsidR="00A943A0" w:rsidRPr="00910F01" w:rsidDel="003C4F35" w:rsidRDefault="00A943A0" w:rsidP="00A943A0">
      <w:pPr>
        <w:pStyle w:val="NormalWeb"/>
        <w:shd w:val="clear" w:color="auto" w:fill="FFFFFF"/>
        <w:ind w:firstLine="374"/>
        <w:contextualSpacing/>
        <w:jc w:val="both"/>
        <w:rPr>
          <w:del w:id="1736" w:author="User" w:date="2024-06-13T09:15:00Z"/>
          <w:rFonts w:ascii="GHEA Grapalat" w:eastAsiaTheme="minorHAnsi" w:hAnsi="GHEA Grapalat" w:cstheme="minorBidi"/>
        </w:rPr>
      </w:pPr>
    </w:p>
    <w:p w:rsidR="00A943A0" w:rsidRPr="00910F01" w:rsidDel="003C4F35" w:rsidRDefault="00AD57B3" w:rsidP="00A943A0">
      <w:pPr>
        <w:pStyle w:val="NormalWeb"/>
        <w:shd w:val="clear" w:color="auto" w:fill="FFFFFF"/>
        <w:contextualSpacing/>
        <w:jc w:val="both"/>
        <w:rPr>
          <w:del w:id="1737" w:author="User" w:date="2024-06-13T09:15:00Z"/>
          <w:rFonts w:ascii="GHEA Grapalat" w:eastAsiaTheme="minorHAnsi" w:hAnsi="GHEA Grapalat" w:cstheme="minorBidi"/>
          <w:lang w:val="hy-AM"/>
        </w:rPr>
      </w:pPr>
      <w:del w:id="1738" w:author="User" w:date="2024-06-13T09:15:00Z">
        <w:r w:rsidRPr="00910F01" w:rsidDel="003C4F35">
          <w:rPr>
            <w:rFonts w:ascii="GHEA Grapalat" w:eastAsiaTheme="minorHAnsi" w:hAnsi="GHEA Grapalat" w:cstheme="minorBidi"/>
          </w:rPr>
          <w:delText xml:space="preserve">принципалом  </w:delText>
        </w:r>
        <w:r w:rsidR="00A943A0" w:rsidRPr="00910F01" w:rsidDel="003C4F35">
          <w:rPr>
            <w:rFonts w:ascii="GHEA Grapalat" w:eastAsiaTheme="minorHAnsi" w:hAnsi="GHEA Grapalat" w:cstheme="minorBidi"/>
          </w:rPr>
          <w:delText xml:space="preserve">и  действует </w:delText>
        </w:r>
        <w:r w:rsidR="00A943A0" w:rsidRPr="00910F01" w:rsidDel="003C4F35">
          <w:rPr>
            <w:rFonts w:ascii="GHEA Grapalat" w:eastAsiaTheme="minorHAnsi" w:hAnsi="GHEA Grapalat" w:cstheme="minorBidi"/>
            <w:lang w:val="hy-AM"/>
          </w:rPr>
          <w:delText xml:space="preserve"> </w:delText>
        </w:r>
        <w:r w:rsidR="00A943A0" w:rsidRPr="00910F01" w:rsidDel="003C4F35">
          <w:rPr>
            <w:rFonts w:ascii="GHEA Grapalat" w:eastAsiaTheme="minorHAnsi" w:hAnsi="GHEA Grapalat" w:cstheme="minorBidi"/>
          </w:rPr>
          <w:delText>в</w:delText>
        </w:r>
        <w:r w:rsidR="00A943A0" w:rsidRPr="00910F01" w:rsidDel="003C4F35">
          <w:rPr>
            <w:rFonts w:ascii="GHEA Grapalat" w:hAnsi="GHEA Grapalat"/>
          </w:rPr>
          <w:delText>ключительно</w:delText>
        </w:r>
        <w:r w:rsidR="00A943A0" w:rsidRPr="00910F01" w:rsidDel="003C4F35">
          <w:rPr>
            <w:rFonts w:ascii="GHEA Grapalat" w:eastAsiaTheme="minorHAnsi" w:hAnsi="GHEA Grapalat" w:cstheme="minorBidi"/>
          </w:rPr>
          <w:delText xml:space="preserve"> </w:delText>
        </w:r>
        <w:r w:rsidR="00A943A0" w:rsidRPr="00910F01" w:rsidDel="003C4F35">
          <w:rPr>
            <w:rFonts w:ascii="GHEA Grapalat" w:eastAsiaTheme="minorHAnsi" w:hAnsi="GHEA Grapalat" w:cstheme="minorBidi"/>
            <w:lang w:val="hy-AM"/>
          </w:rPr>
          <w:delText xml:space="preserve"> </w:delText>
        </w:r>
        <w:r w:rsidR="00A943A0" w:rsidRPr="00910F01" w:rsidDel="003C4F35">
          <w:rPr>
            <w:rFonts w:ascii="GHEA Grapalat" w:eastAsiaTheme="minorHAnsi" w:hAnsi="GHEA Grapalat" w:cstheme="minorBidi"/>
          </w:rPr>
          <w:delText xml:space="preserve">до </w:delText>
        </w:r>
        <w:r w:rsidR="00A943A0" w:rsidRPr="00910F01" w:rsidDel="003C4F35">
          <w:rPr>
            <w:rFonts w:ascii="GHEA Grapalat" w:eastAsiaTheme="minorHAnsi" w:hAnsi="GHEA Grapalat" w:cstheme="minorBidi"/>
            <w:lang w:val="hy-AM"/>
          </w:rPr>
          <w:delText xml:space="preserve"> </w:delText>
        </w:r>
        <w:r w:rsidR="00A943A0" w:rsidRPr="00910F01" w:rsidDel="003C4F35">
          <w:rPr>
            <w:rFonts w:ascii="GHEA Grapalat" w:eastAsiaTheme="minorHAnsi" w:hAnsi="GHEA Grapalat" w:cstheme="minorBidi"/>
          </w:rPr>
          <w:delText xml:space="preserve">девяностого </w:delText>
        </w:r>
        <w:r w:rsidR="00A943A0" w:rsidRPr="00910F01" w:rsidDel="003C4F35">
          <w:rPr>
            <w:rFonts w:ascii="GHEA Grapalat" w:eastAsiaTheme="minorHAnsi" w:hAnsi="GHEA Grapalat" w:cstheme="minorBidi"/>
            <w:lang w:val="hy-AM"/>
          </w:rPr>
          <w:delText xml:space="preserve"> </w:delText>
        </w:r>
        <w:r w:rsidR="00A943A0" w:rsidRPr="00910F01" w:rsidDel="003C4F35">
          <w:rPr>
            <w:rFonts w:ascii="GHEA Grapalat" w:eastAsiaTheme="minorHAnsi" w:hAnsi="GHEA Grapalat" w:cstheme="minorBidi"/>
          </w:rPr>
          <w:delText xml:space="preserve">рабочего </w:delText>
        </w:r>
        <w:r w:rsidR="00A943A0" w:rsidRPr="00910F01" w:rsidDel="003C4F35">
          <w:rPr>
            <w:rFonts w:ascii="GHEA Grapalat" w:eastAsiaTheme="minorHAnsi" w:hAnsi="GHEA Grapalat" w:cstheme="minorBidi"/>
            <w:lang w:val="hy-AM"/>
          </w:rPr>
          <w:delText xml:space="preserve"> </w:delText>
        </w:r>
        <w:r w:rsidR="00A943A0" w:rsidRPr="00910F01" w:rsidDel="003C4F35">
          <w:rPr>
            <w:rFonts w:ascii="GHEA Grapalat" w:eastAsiaTheme="minorHAnsi" w:hAnsi="GHEA Grapalat" w:cstheme="minorBidi"/>
          </w:rPr>
          <w:delText>дня</w:delText>
        </w:r>
        <w:r w:rsidR="00A943A0" w:rsidRPr="00910F01" w:rsidDel="003C4F35">
          <w:rPr>
            <w:rFonts w:ascii="GHEA Grapalat" w:eastAsiaTheme="minorHAnsi" w:hAnsi="GHEA Grapalat" w:cstheme="minorBidi"/>
            <w:lang w:val="hy-AM"/>
          </w:rPr>
          <w:delText xml:space="preserve">   </w:delText>
        </w:r>
        <w:r w:rsidR="00A943A0" w:rsidRPr="00910F01" w:rsidDel="003C4F35">
          <w:rPr>
            <w:rFonts w:ascii="GHEA Grapalat" w:eastAsiaTheme="minorHAnsi" w:hAnsi="GHEA Grapalat" w:cstheme="minorBidi"/>
          </w:rPr>
          <w:delText xml:space="preserve">следующего за днем </w:delText>
        </w:r>
      </w:del>
    </w:p>
    <w:p w:rsidR="00A943A0" w:rsidRPr="00910F01" w:rsidDel="003C4F35" w:rsidRDefault="00A943A0" w:rsidP="00A943A0">
      <w:pPr>
        <w:pStyle w:val="NormalWeb"/>
        <w:shd w:val="clear" w:color="auto" w:fill="FFFFFF"/>
        <w:contextualSpacing/>
        <w:jc w:val="both"/>
        <w:rPr>
          <w:del w:id="1739" w:author="User" w:date="2024-06-13T09:15:00Z"/>
          <w:rFonts w:ascii="GHEA Grapalat" w:eastAsiaTheme="minorHAnsi" w:hAnsi="GHEA Grapalat" w:cstheme="minorBidi"/>
          <w:sz w:val="18"/>
          <w:szCs w:val="18"/>
          <w:lang w:val="hy-AM"/>
        </w:rPr>
      </w:pPr>
    </w:p>
    <w:p w:rsidR="00A943A0" w:rsidRPr="00910F01" w:rsidDel="003C4F35" w:rsidRDefault="00A943A0" w:rsidP="00A943A0">
      <w:pPr>
        <w:pStyle w:val="NormalWeb"/>
        <w:shd w:val="clear" w:color="auto" w:fill="FFFFFF"/>
        <w:contextualSpacing/>
        <w:jc w:val="center"/>
        <w:rPr>
          <w:del w:id="1740" w:author="User" w:date="2024-06-13T09:15:00Z"/>
          <w:rFonts w:eastAsiaTheme="minorHAnsi" w:cstheme="minorBidi"/>
        </w:rPr>
      </w:pPr>
      <w:del w:id="1741" w:author="User" w:date="2024-06-13T09:15:00Z">
        <w:r w:rsidRPr="00910F01" w:rsidDel="003C4F35">
          <w:rPr>
            <w:rFonts w:ascii="GHEA Grapalat" w:eastAsiaTheme="minorHAnsi" w:hAnsi="GHEA Grapalat" w:cstheme="minorBidi"/>
            <w:lang w:val="hy-AM"/>
          </w:rPr>
          <w:delText>--------------------------------------------------------</w:delText>
        </w:r>
        <w:r w:rsidRPr="00910F01" w:rsidDel="003C4F35">
          <w:rPr>
            <w:rFonts w:ascii="GHEA Grapalat" w:eastAsiaTheme="minorHAnsi" w:hAnsi="GHEA Grapalat" w:cstheme="minorBidi"/>
          </w:rPr>
          <w:delText>------------------</w:delText>
        </w:r>
        <w:r w:rsidRPr="00910F01" w:rsidDel="003C4F35">
          <w:rPr>
            <w:rFonts w:ascii="GHEA Grapalat" w:eastAsiaTheme="minorHAnsi" w:hAnsi="GHEA Grapalat" w:cstheme="minorBidi"/>
            <w:lang w:val="hy-AM"/>
          </w:rPr>
          <w:delText>----------------------</w:delText>
        </w:r>
        <w:r w:rsidRPr="00910F01" w:rsidDel="003C4F35">
          <w:rPr>
            <w:rFonts w:eastAsiaTheme="minorHAnsi" w:cstheme="minorBidi"/>
          </w:rPr>
          <w:delText xml:space="preserve"> </w:delText>
        </w:r>
        <w:r w:rsidRPr="00910F01" w:rsidDel="003C4F35">
          <w:rPr>
            <w:rFonts w:eastAsiaTheme="minorHAnsi" w:cstheme="minorBidi"/>
            <w:lang w:val="hy-AM"/>
          </w:rPr>
          <w:delText>.</w:delText>
        </w:r>
        <w:r w:rsidRPr="00910F01" w:rsidDel="003C4F35">
          <w:rPr>
            <w:rFonts w:eastAsiaTheme="minorHAnsi" w:cstheme="minorBidi"/>
          </w:rPr>
          <w:delText xml:space="preserve">           </w:delText>
        </w:r>
        <w:r w:rsidR="00033F41" w:rsidRPr="00910F01" w:rsidDel="003C4F35">
          <w:rPr>
            <w:rFonts w:ascii="GHEA Grapalat" w:hAnsi="GHEA Grapalat"/>
            <w:sz w:val="16"/>
            <w:szCs w:val="16"/>
          </w:rPr>
          <w:delText>крайний</w:delText>
        </w:r>
        <w:r w:rsidRPr="00910F01" w:rsidDel="003C4F35">
          <w:rPr>
            <w:rFonts w:ascii="GHEA Grapalat" w:hAnsi="GHEA Grapalat"/>
            <w:sz w:val="16"/>
            <w:szCs w:val="16"/>
          </w:rPr>
          <w:delText xml:space="preserve">  срок</w:delText>
        </w:r>
        <w:r w:rsidRPr="00910F01" w:rsidDel="003C4F35">
          <w:rPr>
            <w:rFonts w:ascii="GHEA Grapalat" w:eastAsiaTheme="minorHAnsi" w:hAnsi="GHEA Grapalat" w:cstheme="minorBidi"/>
            <w:sz w:val="16"/>
            <w:szCs w:val="16"/>
          </w:rPr>
          <w:delText xml:space="preserve"> поставки товаров</w:delText>
        </w:r>
        <w:r w:rsidRPr="00910F01" w:rsidDel="003C4F35">
          <w:rPr>
            <w:rFonts w:ascii="GHEA Grapalat" w:hAnsi="GHEA Grapalat"/>
            <w:sz w:val="16"/>
            <w:szCs w:val="16"/>
          </w:rPr>
          <w:delText>, предусмотренный заключаемым д</w:delText>
        </w:r>
        <w:r w:rsidR="00422009" w:rsidDel="003C4F35">
          <w:rPr>
            <w:rFonts w:ascii="GHEA Grapalat" w:hAnsi="GHEA Grapalat"/>
            <w:sz w:val="16"/>
            <w:szCs w:val="16"/>
          </w:rPr>
          <w:delText>оговором</w:delText>
        </w:r>
      </w:del>
    </w:p>
    <w:p w:rsidR="00C52A88" w:rsidDel="003C4F35" w:rsidRDefault="00A943A0" w:rsidP="00A943A0">
      <w:pPr>
        <w:pStyle w:val="NormalWeb"/>
        <w:shd w:val="clear" w:color="auto" w:fill="FFFFFF"/>
        <w:contextualSpacing/>
        <w:jc w:val="both"/>
        <w:rPr>
          <w:del w:id="1742" w:author="User" w:date="2024-06-13T09:15:00Z"/>
          <w:rFonts w:ascii="GHEA Grapalat" w:eastAsiaTheme="minorHAnsi" w:hAnsi="GHEA Grapalat" w:cstheme="minorBidi"/>
        </w:rPr>
      </w:pPr>
      <w:del w:id="1743" w:author="User" w:date="2024-06-13T09:15:00Z">
        <w:r w:rsidRPr="00910F01" w:rsidDel="003C4F35">
          <w:rPr>
            <w:rFonts w:ascii="GHEA Grapalat" w:eastAsiaTheme="minorHAnsi" w:hAnsi="GHEA Grapalat" w:cstheme="minorBidi"/>
          </w:rPr>
          <w:delText>В день предоставления гарантии лицо, выдающее гарантию, с официального адреса</w:delText>
        </w:r>
        <w:r w:rsidRPr="00910F01" w:rsidDel="003C4F35">
          <w:rPr>
            <w:rFonts w:ascii="GHEA Grapalat" w:eastAsiaTheme="minorHAnsi" w:hAnsi="GHEA Grapalat" w:cstheme="minorBidi"/>
            <w:lang w:val="hy-AM"/>
          </w:rPr>
          <w:delText xml:space="preserve"> </w:delText>
        </w:r>
        <w:r w:rsidRPr="00910F01" w:rsidDel="003C4F35">
          <w:rPr>
            <w:rFonts w:ascii="GHEA Grapalat" w:eastAsiaTheme="minorHAnsi" w:hAnsi="GHEA Grapalat" w:cstheme="minorBidi"/>
          </w:rPr>
          <w:delTex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delText>
        </w:r>
        <w:r w:rsidR="00C52A88" w:rsidDel="003C4F35">
          <w:rPr>
            <w:rFonts w:ascii="GHEA Grapalat" w:eastAsiaTheme="minorHAnsi" w:hAnsi="GHEA Grapalat" w:cstheme="minorBidi"/>
          </w:rPr>
          <w:delText>-------------------------------------------------------</w:delText>
        </w:r>
        <w:r w:rsidRPr="00910F01" w:rsidDel="003C4F35">
          <w:rPr>
            <w:rFonts w:ascii="GHEA Grapalat" w:eastAsiaTheme="minorHAnsi" w:hAnsi="GHEA Grapalat" w:cstheme="minorBidi"/>
          </w:rPr>
          <w:delText xml:space="preserve">, </w:delText>
        </w:r>
      </w:del>
    </w:p>
    <w:p w:rsidR="00C52A88" w:rsidDel="003C4F35" w:rsidRDefault="00C52A88" w:rsidP="00C52A88">
      <w:pPr>
        <w:pStyle w:val="NormalWeb"/>
        <w:shd w:val="clear" w:color="auto" w:fill="FFFFFF"/>
        <w:contextualSpacing/>
        <w:jc w:val="center"/>
        <w:rPr>
          <w:del w:id="1744" w:author="User" w:date="2024-06-13T09:15:00Z"/>
          <w:rFonts w:ascii="GHEA Grapalat" w:eastAsiaTheme="minorHAnsi" w:hAnsi="GHEA Grapalat" w:cstheme="minorBidi"/>
        </w:rPr>
      </w:pPr>
      <w:del w:id="1745" w:author="User" w:date="2024-06-13T09:15:00Z">
        <w:r w:rsidDel="003C4F35">
          <w:rPr>
            <w:rStyle w:val="Strong"/>
            <w:b w:val="0"/>
            <w:bCs w:val="0"/>
            <w:sz w:val="20"/>
            <w:szCs w:val="20"/>
          </w:rPr>
          <w:delText xml:space="preserve">                                              адрес эл. почты секретаря</w:delText>
        </w:r>
      </w:del>
    </w:p>
    <w:p w:rsidR="00A943A0" w:rsidRPr="00910F01" w:rsidDel="003C4F35" w:rsidRDefault="00A943A0" w:rsidP="00A943A0">
      <w:pPr>
        <w:pStyle w:val="NormalWeb"/>
        <w:shd w:val="clear" w:color="auto" w:fill="FFFFFF"/>
        <w:contextualSpacing/>
        <w:jc w:val="both"/>
        <w:rPr>
          <w:del w:id="1746" w:author="User" w:date="2024-06-13T09:15:00Z"/>
          <w:rFonts w:ascii="GHEA Grapalat" w:eastAsiaTheme="minorHAnsi" w:hAnsi="GHEA Grapalat" w:cstheme="minorBidi"/>
        </w:rPr>
      </w:pPr>
      <w:del w:id="1747" w:author="User" w:date="2024-06-13T09:15:00Z">
        <w:r w:rsidRPr="00910F01" w:rsidDel="003C4F35">
          <w:rPr>
            <w:rFonts w:ascii="GHEA Grapalat" w:eastAsiaTheme="minorHAnsi" w:hAnsi="GHEA Grapalat" w:cstheme="minorBidi"/>
          </w:rPr>
          <w:delText>указанный в приглашении к процедуре закупок, организованной с целью заключения договора упомянутого в пункте 1 настоящей гарантии.</w:delText>
        </w:r>
      </w:del>
    </w:p>
    <w:p w:rsidR="00A943A0" w:rsidRPr="009B3889" w:rsidDel="003C4F35" w:rsidRDefault="00A943A0" w:rsidP="00A943A0">
      <w:pPr>
        <w:pStyle w:val="NormalWeb"/>
        <w:shd w:val="clear" w:color="auto" w:fill="FFFFFF"/>
        <w:spacing w:before="0" w:beforeAutospacing="0" w:after="0" w:afterAutospacing="0"/>
        <w:ind w:firstLine="375"/>
        <w:jc w:val="both"/>
        <w:rPr>
          <w:del w:id="1748" w:author="User" w:date="2024-06-13T09:15:00Z"/>
          <w:rFonts w:ascii="GHEA Grapalat" w:eastAsiaTheme="minorHAnsi" w:hAnsi="GHEA Grapalat" w:cstheme="minorBidi"/>
        </w:rPr>
      </w:pPr>
    </w:p>
    <w:p w:rsidR="00A943A0" w:rsidRPr="00B138F3" w:rsidDel="003C4F35" w:rsidRDefault="00A943A0" w:rsidP="00A943A0">
      <w:pPr>
        <w:pStyle w:val="NormalWeb"/>
        <w:shd w:val="clear" w:color="auto" w:fill="FFFFFF"/>
        <w:spacing w:before="0" w:beforeAutospacing="0" w:after="0" w:afterAutospacing="0"/>
        <w:ind w:firstLine="375"/>
        <w:jc w:val="both"/>
        <w:rPr>
          <w:del w:id="1749" w:author="User" w:date="2024-06-13T09:15:00Z"/>
          <w:rFonts w:ascii="GHEA Grapalat" w:eastAsiaTheme="minorHAnsi" w:hAnsi="GHEA Grapalat" w:cstheme="minorBidi"/>
        </w:rPr>
      </w:pPr>
      <w:del w:id="1750" w:author="User" w:date="2024-06-13T09:15:00Z">
        <w:r w:rsidRPr="00B138F3" w:rsidDel="003C4F35">
          <w:rPr>
            <w:rFonts w:ascii="GHEA Grapalat" w:eastAsiaTheme="minorHAnsi" w:hAnsi="GHEA Grapalat" w:cstheme="minorBidi"/>
          </w:rPr>
          <w:delText>6. Бенефициар предъявляет требование лицу выдающему гарантию в письменной форме. К требованию прилагаются следующие документы:</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51" w:author="User" w:date="2024-06-13T09:15:00Z"/>
          <w:rFonts w:ascii="GHEA Grapalat" w:eastAsiaTheme="minorHAnsi" w:hAnsi="GHEA Grapalat" w:cstheme="minorBidi"/>
        </w:rPr>
      </w:pPr>
    </w:p>
    <w:p w:rsidR="00A943A0" w:rsidRPr="00B138F3" w:rsidDel="003C4F35" w:rsidRDefault="00A943A0" w:rsidP="00A943A0">
      <w:pPr>
        <w:pStyle w:val="NormalWeb"/>
        <w:shd w:val="clear" w:color="auto" w:fill="FFFFFF"/>
        <w:ind w:firstLine="374"/>
        <w:contextualSpacing/>
        <w:jc w:val="both"/>
        <w:rPr>
          <w:del w:id="1752" w:author="User" w:date="2024-06-13T09:15:00Z"/>
          <w:rFonts w:ascii="GHEA Grapalat" w:eastAsiaTheme="minorHAnsi" w:hAnsi="GHEA Grapalat" w:cstheme="minorBidi"/>
        </w:rPr>
      </w:pPr>
      <w:del w:id="1753" w:author="User" w:date="2024-06-13T09:15:00Z">
        <w:r w:rsidRPr="00B138F3" w:rsidDel="003C4F35">
          <w:rPr>
            <w:rFonts w:ascii="GHEA Grapalat" w:eastAsiaTheme="minorHAnsi" w:hAnsi="GHEA Grapalat" w:cstheme="minorBidi"/>
          </w:rPr>
          <w:delText>1) копии заключенного договора N</w:delText>
        </w:r>
        <w:r w:rsidRPr="00B138F3" w:rsidDel="003C4F35">
          <w:rPr>
            <w:rFonts w:ascii="GHEA Grapalat" w:eastAsiaTheme="minorHAnsi" w:hAnsi="GHEA Grapalat" w:cstheme="minorBidi"/>
            <w:lang w:val="hy-AM"/>
          </w:rPr>
          <w:delText xml:space="preserve"> </w:delText>
        </w:r>
        <w:r w:rsidRPr="00B138F3" w:rsidDel="003C4F35">
          <w:rPr>
            <w:rFonts w:ascii="GHEA Grapalat" w:eastAsiaTheme="minorHAnsi" w:hAnsi="GHEA Grapalat" w:cstheme="minorBidi"/>
          </w:rPr>
          <w:delText xml:space="preserve">_____________________, включая </w:delText>
        </w:r>
      </w:del>
    </w:p>
    <w:p w:rsidR="00A943A0" w:rsidRPr="00B138F3" w:rsidDel="003C4F35" w:rsidRDefault="00A943A0" w:rsidP="00A943A0">
      <w:pPr>
        <w:pStyle w:val="NormalWeb"/>
        <w:shd w:val="clear" w:color="auto" w:fill="FFFFFF"/>
        <w:contextualSpacing/>
        <w:jc w:val="both"/>
        <w:rPr>
          <w:del w:id="1754" w:author="User" w:date="2024-06-13T09:15:00Z"/>
          <w:rFonts w:ascii="GHEA Grapalat" w:eastAsiaTheme="minorHAnsi" w:hAnsi="GHEA Grapalat" w:cstheme="minorBidi"/>
          <w:sz w:val="18"/>
          <w:szCs w:val="18"/>
        </w:rPr>
      </w:pPr>
      <w:del w:id="1755" w:author="User" w:date="2024-06-13T09:15:00Z">
        <w:r w:rsidRPr="00B138F3" w:rsidDel="003C4F35">
          <w:rPr>
            <w:rFonts w:eastAsiaTheme="minorHAnsi" w:cstheme="minorBidi"/>
          </w:rPr>
          <w:delText xml:space="preserve">                                                                  </w:delText>
        </w:r>
        <w:r w:rsidRPr="00B138F3" w:rsidDel="003C4F35">
          <w:rPr>
            <w:rFonts w:ascii="GHEA Grapalat" w:eastAsiaTheme="minorHAnsi" w:hAnsi="GHEA Grapalat" w:cstheme="minorBidi"/>
            <w:sz w:val="18"/>
            <w:szCs w:val="18"/>
          </w:rPr>
          <w:delText>номер заключаемого договара</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56" w:author="User" w:date="2024-06-13T09:15:00Z"/>
          <w:rFonts w:ascii="GHEA Grapalat" w:eastAsiaTheme="minorHAnsi" w:hAnsi="GHEA Grapalat" w:cstheme="minorBidi"/>
        </w:rPr>
      </w:pPr>
      <w:del w:id="1757" w:author="User" w:date="2024-06-13T09:15:00Z">
        <w:r w:rsidRPr="00B138F3" w:rsidDel="003C4F35">
          <w:rPr>
            <w:rFonts w:ascii="GHEA Grapalat" w:eastAsiaTheme="minorHAnsi" w:hAnsi="GHEA Grapalat" w:cstheme="minorBidi"/>
          </w:rPr>
          <w:delText>копии внесенных  в него изменений, дополнительных соглашений,</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58" w:author="User" w:date="2024-06-13T09:15:00Z"/>
          <w:rFonts w:ascii="GHEA Grapalat" w:eastAsiaTheme="minorHAnsi" w:hAnsi="GHEA Grapalat" w:cstheme="minorBidi"/>
        </w:rPr>
      </w:pPr>
    </w:p>
    <w:p w:rsidR="00A943A0" w:rsidRPr="00B138F3" w:rsidDel="003C4F35" w:rsidRDefault="00A943A0" w:rsidP="00A943A0">
      <w:pPr>
        <w:pStyle w:val="NormalWeb"/>
        <w:shd w:val="clear" w:color="auto" w:fill="FFFFFF"/>
        <w:spacing w:before="0" w:beforeAutospacing="0" w:after="0" w:afterAutospacing="0"/>
        <w:ind w:firstLine="375"/>
        <w:jc w:val="both"/>
        <w:rPr>
          <w:del w:id="1759" w:author="User" w:date="2024-06-13T09:15:00Z"/>
          <w:rFonts w:ascii="GHEA Grapalat" w:eastAsiaTheme="minorHAnsi" w:hAnsi="GHEA Grapalat" w:cstheme="minorBidi"/>
        </w:rPr>
      </w:pPr>
      <w:del w:id="1760" w:author="User" w:date="2024-06-13T09:15:00Z">
        <w:r w:rsidRPr="00B138F3" w:rsidDel="003C4F35">
          <w:rPr>
            <w:rFonts w:ascii="GHEA Grapalat" w:eastAsiaTheme="minorHAnsi" w:hAnsi="GHEA Grapalat" w:cstheme="minorBidi"/>
          </w:rPr>
          <w:delText xml:space="preserve">2) уведомление об одностороннем расторжении контракта бенефициаром опубликованное в бюллетене действующем по адресу </w:delText>
        </w:r>
        <w:r w:rsidR="007F20A9" w:rsidDel="003C4F35">
          <w:fldChar w:fldCharType="begin"/>
        </w:r>
        <w:r w:rsidR="007F20A9" w:rsidDel="003C4F35">
          <w:delInstrText xml:space="preserve"> HYPERLINK "http://www.procurement.am" </w:delInstrText>
        </w:r>
        <w:r w:rsidR="007F20A9" w:rsidDel="003C4F35">
          <w:fldChar w:fldCharType="separate"/>
        </w:r>
        <w:r w:rsidRPr="00B138F3" w:rsidDel="003C4F35">
          <w:rPr>
            <w:rStyle w:val="Hyperlink"/>
            <w:rFonts w:ascii="GHEA Grapalat" w:hAnsi="GHEA Grapalat"/>
            <w:color w:val="auto"/>
            <w:sz w:val="20"/>
            <w:szCs w:val="20"/>
            <w:lang w:val="hy-AM"/>
          </w:rPr>
          <w:delText>www.procurement.am</w:delText>
        </w:r>
        <w:r w:rsidR="007F20A9" w:rsidDel="003C4F35">
          <w:rPr>
            <w:rStyle w:val="Hyperlink"/>
            <w:rFonts w:ascii="GHEA Grapalat" w:hAnsi="GHEA Grapalat"/>
            <w:color w:val="auto"/>
            <w:sz w:val="20"/>
            <w:szCs w:val="20"/>
            <w:lang w:val="hy-AM"/>
          </w:rPr>
          <w:fldChar w:fldCharType="end"/>
        </w:r>
        <w:r w:rsidRPr="00B138F3" w:rsidDel="003C4F35">
          <w:rPr>
            <w:rFonts w:ascii="GHEA Grapalat" w:eastAsiaTheme="minorHAnsi" w:hAnsi="GHEA Grapalat" w:cstheme="minorBidi"/>
          </w:rPr>
          <w:delText xml:space="preserve"> .</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61" w:author="User" w:date="2024-06-13T09:15:00Z"/>
          <w:rFonts w:ascii="GHEA Grapalat" w:eastAsiaTheme="minorHAnsi" w:hAnsi="GHEA Grapalat" w:cstheme="minorBidi"/>
        </w:rPr>
      </w:pPr>
    </w:p>
    <w:p w:rsidR="00A943A0" w:rsidRPr="00B138F3" w:rsidDel="003C4F35" w:rsidRDefault="00A943A0" w:rsidP="00A943A0">
      <w:pPr>
        <w:pStyle w:val="NormalWeb"/>
        <w:shd w:val="clear" w:color="auto" w:fill="FFFFFF"/>
        <w:spacing w:before="0" w:beforeAutospacing="0" w:after="0" w:afterAutospacing="0"/>
        <w:ind w:firstLine="375"/>
        <w:jc w:val="both"/>
        <w:rPr>
          <w:del w:id="1762" w:author="User" w:date="2024-06-13T09:15:00Z"/>
          <w:rFonts w:ascii="GHEA Grapalat" w:eastAsiaTheme="minorHAnsi" w:hAnsi="GHEA Grapalat" w:cstheme="minorBidi"/>
        </w:rPr>
      </w:pPr>
      <w:del w:id="1763" w:author="User" w:date="2024-06-13T09:15:00Z">
        <w:r w:rsidRPr="00B138F3" w:rsidDel="003C4F35">
          <w:rPr>
            <w:rFonts w:ascii="GHEA Grapalat" w:eastAsiaTheme="minorHAnsi" w:hAnsi="GHEA Grapalat" w:cstheme="minorBidi"/>
          </w:rPr>
          <w:delText>7.</w:delText>
        </w:r>
        <w:r w:rsidRPr="00B138F3" w:rsidDel="003C4F35">
          <w:delText xml:space="preserve"> </w:delText>
        </w:r>
        <w:r w:rsidRPr="00B138F3" w:rsidDel="003C4F35">
          <w:rPr>
            <w:rFonts w:ascii="GHEA Grapalat" w:eastAsiaTheme="minorHAnsi" w:hAnsi="GHEA Grapalat" w:cstheme="minorBidi"/>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64" w:author="User" w:date="2024-06-13T09:15:00Z"/>
          <w:rFonts w:ascii="GHEA Grapalat" w:eastAsiaTheme="minorHAnsi" w:hAnsi="GHEA Grapalat" w:cstheme="minorBidi"/>
        </w:rPr>
      </w:pPr>
    </w:p>
    <w:p w:rsidR="00A943A0" w:rsidRPr="00B138F3" w:rsidDel="003C4F35" w:rsidRDefault="00A943A0" w:rsidP="00A943A0">
      <w:pPr>
        <w:pStyle w:val="NormalWeb"/>
        <w:shd w:val="clear" w:color="auto" w:fill="FFFFFF"/>
        <w:spacing w:before="0" w:beforeAutospacing="0" w:after="0" w:afterAutospacing="0"/>
        <w:ind w:firstLine="375"/>
        <w:jc w:val="both"/>
        <w:rPr>
          <w:del w:id="1765" w:author="User" w:date="2024-06-13T09:15:00Z"/>
          <w:rFonts w:ascii="GHEA Grapalat" w:eastAsiaTheme="minorHAnsi" w:hAnsi="GHEA Grapalat" w:cstheme="minorBidi"/>
        </w:rPr>
      </w:pPr>
      <w:del w:id="1766" w:author="User" w:date="2024-06-13T09:15:00Z">
        <w:r w:rsidRPr="00B138F3" w:rsidDel="003C4F35">
          <w:rPr>
            <w:rFonts w:ascii="GHEA Grapalat" w:eastAsiaTheme="minorHAnsi" w:hAnsi="GHEA Grapalat" w:cstheme="minorBidi"/>
          </w:rPr>
          <w:delText>8.</w:delText>
        </w:r>
        <w:r w:rsidRPr="00B138F3" w:rsidDel="003C4F35">
          <w:delText xml:space="preserve"> </w:delText>
        </w:r>
        <w:r w:rsidRPr="00B138F3" w:rsidDel="003C4F35">
          <w:rPr>
            <w:rFonts w:ascii="GHEA Grapalat" w:eastAsiaTheme="minorHAnsi" w:hAnsi="GHEA Grapalat" w:cstheme="minorBidi"/>
          </w:rPr>
          <w:delText>Лицо, выдающее гарантию, отклоняет требование бенефициара, если:</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67" w:author="User" w:date="2024-06-13T09:15:00Z"/>
          <w:rFonts w:ascii="GHEA Grapalat" w:eastAsiaTheme="minorHAnsi" w:hAnsi="GHEA Grapalat" w:cstheme="minorBidi"/>
        </w:rPr>
      </w:pPr>
      <w:del w:id="1768" w:author="User" w:date="2024-06-13T09:15:00Z">
        <w:r w:rsidRPr="00B138F3" w:rsidDel="003C4F35">
          <w:rPr>
            <w:rFonts w:ascii="GHEA Grapalat" w:eastAsiaTheme="minorHAnsi" w:hAnsi="GHEA Grapalat" w:cstheme="minorBidi"/>
          </w:rPr>
          <w:delText>1) требование или прилагаемые документы не соответствуют условиям настоящей гарантии,</w:delText>
        </w:r>
      </w:del>
    </w:p>
    <w:p w:rsidR="00A943A0" w:rsidRPr="00B138F3" w:rsidDel="003C4F35" w:rsidRDefault="00A943A0" w:rsidP="00A943A0">
      <w:pPr>
        <w:pStyle w:val="NormalWeb"/>
        <w:shd w:val="clear" w:color="auto" w:fill="FFFFFF"/>
        <w:spacing w:before="0" w:beforeAutospacing="0" w:after="0" w:afterAutospacing="0"/>
        <w:ind w:firstLine="375"/>
        <w:rPr>
          <w:del w:id="1769" w:author="User" w:date="2024-06-13T09:15:00Z"/>
          <w:rFonts w:ascii="GHEA Grapalat" w:eastAsiaTheme="minorHAnsi" w:hAnsi="GHEA Grapalat" w:cstheme="minorBidi"/>
        </w:rPr>
      </w:pPr>
      <w:del w:id="1770" w:author="User" w:date="2024-06-13T09:15:00Z">
        <w:r w:rsidRPr="00B138F3" w:rsidDel="003C4F35">
          <w:rPr>
            <w:rFonts w:ascii="GHEA Grapalat" w:eastAsiaTheme="minorHAnsi" w:hAnsi="GHEA Grapalat" w:cstheme="minorBidi"/>
          </w:rPr>
          <w:delText xml:space="preserve">2) </w:delText>
        </w:r>
        <w:r w:rsidRPr="0013361C" w:rsidDel="003C4F35">
          <w:rPr>
            <w:rFonts w:ascii="GHEA Grapalat" w:eastAsiaTheme="minorHAnsi" w:hAnsi="GHEA Grapalat" w:cstheme="minorBidi"/>
          </w:rPr>
          <w:delText>требование представлено по истечении срока, установленного гарантией</w:delText>
        </w:r>
        <w:r w:rsidRPr="00B138F3" w:rsidDel="003C4F35">
          <w:rPr>
            <w:rFonts w:ascii="GHEA Grapalat" w:eastAsiaTheme="minorHAnsi" w:hAnsi="GHEA Grapalat" w:cstheme="minorBidi"/>
          </w:rPr>
          <w:delText>.</w:delText>
        </w:r>
      </w:del>
    </w:p>
    <w:p w:rsidR="00A943A0" w:rsidRPr="00B138F3" w:rsidDel="003C4F35" w:rsidRDefault="00A943A0" w:rsidP="00A943A0">
      <w:pPr>
        <w:pStyle w:val="NormalWeb"/>
        <w:shd w:val="clear" w:color="auto" w:fill="FFFFFF"/>
        <w:spacing w:before="0" w:beforeAutospacing="0" w:after="0" w:afterAutospacing="0"/>
        <w:ind w:firstLine="375"/>
        <w:rPr>
          <w:del w:id="1771" w:author="User" w:date="2024-06-13T09:15:00Z"/>
          <w:rFonts w:ascii="GHEA Grapalat" w:eastAsiaTheme="minorHAnsi" w:hAnsi="GHEA Grapalat" w:cstheme="minorBidi"/>
        </w:rPr>
      </w:pPr>
    </w:p>
    <w:p w:rsidR="00A943A0" w:rsidRPr="00B138F3" w:rsidDel="003C4F35" w:rsidRDefault="00A943A0" w:rsidP="00A943A0">
      <w:pPr>
        <w:pStyle w:val="NormalWeb"/>
        <w:shd w:val="clear" w:color="auto" w:fill="FFFFFF"/>
        <w:spacing w:before="0" w:beforeAutospacing="0" w:after="0" w:afterAutospacing="0"/>
        <w:ind w:firstLine="375"/>
        <w:rPr>
          <w:del w:id="1772" w:author="User" w:date="2024-06-13T09:15:00Z"/>
          <w:rFonts w:ascii="GHEA Grapalat" w:eastAsiaTheme="minorHAnsi" w:hAnsi="GHEA Grapalat" w:cstheme="minorBidi"/>
        </w:rPr>
      </w:pPr>
      <w:del w:id="1773" w:author="User" w:date="2024-06-13T09:15:00Z">
        <w:r w:rsidRPr="00B138F3" w:rsidDel="003C4F35">
          <w:rPr>
            <w:rFonts w:ascii="GHEA Grapalat" w:eastAsiaTheme="minorHAnsi" w:hAnsi="GHEA Grapalat" w:cstheme="minorBidi"/>
          </w:rPr>
          <w:delText xml:space="preserve"> </w:delText>
        </w:r>
        <w:r w:rsidRPr="0013361C" w:rsidDel="003C4F35">
          <w:rPr>
            <w:rFonts w:ascii="GHEA Grapalat" w:eastAsiaTheme="minorHAnsi" w:hAnsi="GHEA Grapalat" w:cstheme="minorBidi"/>
          </w:rPr>
          <w:delTex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A943A0" w:rsidRPr="00B138F3" w:rsidDel="003C4F35" w:rsidRDefault="00A943A0" w:rsidP="00A943A0">
      <w:pPr>
        <w:pStyle w:val="NormalWeb"/>
        <w:shd w:val="clear" w:color="auto" w:fill="FFFFFF"/>
        <w:spacing w:before="0" w:beforeAutospacing="0" w:after="0" w:afterAutospacing="0"/>
        <w:ind w:firstLine="375"/>
        <w:rPr>
          <w:del w:id="1774" w:author="User" w:date="2024-06-13T09:15:00Z"/>
          <w:rFonts w:ascii="GHEA Grapalat" w:eastAsiaTheme="minorHAnsi" w:hAnsi="GHEA Grapalat" w:cstheme="minorBidi"/>
        </w:rPr>
      </w:pPr>
      <w:del w:id="1775" w:author="User" w:date="2024-06-13T09:15:00Z">
        <w:r w:rsidRPr="00B138F3" w:rsidDel="003C4F35">
          <w:rPr>
            <w:rFonts w:ascii="GHEA Grapalat" w:eastAsiaTheme="minorHAnsi" w:hAnsi="GHEA Grapalat" w:cstheme="minorBidi"/>
          </w:rPr>
          <w:delText xml:space="preserve"> 10. К настоящей гарантии применяются соответствующие положения Гражданского кодекса Республики Армения</w:delText>
        </w:r>
      </w:del>
    </w:p>
    <w:p w:rsidR="00A943A0" w:rsidRPr="00B138F3" w:rsidDel="003C4F35" w:rsidRDefault="00A943A0" w:rsidP="00A943A0">
      <w:pPr>
        <w:pStyle w:val="NormalWeb"/>
        <w:shd w:val="clear" w:color="auto" w:fill="FFFFFF"/>
        <w:spacing w:before="0" w:beforeAutospacing="0" w:after="0" w:afterAutospacing="0"/>
        <w:ind w:firstLine="375"/>
        <w:jc w:val="both"/>
        <w:rPr>
          <w:del w:id="1776" w:author="User" w:date="2024-06-13T09:15:00Z"/>
          <w:rFonts w:ascii="GHEA Grapalat" w:eastAsiaTheme="minorHAnsi" w:hAnsi="GHEA Grapalat" w:cstheme="minorBidi"/>
        </w:rPr>
      </w:pPr>
      <w:del w:id="1777" w:author="User" w:date="2024-06-13T09:15:00Z">
        <w:r w:rsidRPr="00B138F3" w:rsidDel="003C4F35">
          <w:rPr>
            <w:rFonts w:ascii="GHEA Grapalat" w:eastAsiaTheme="minorHAnsi" w:hAnsi="GHEA Grapalat" w:cstheme="minorBidi"/>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A943A0" w:rsidRPr="00C869C9" w:rsidDel="003C4F35" w:rsidRDefault="00A943A0" w:rsidP="00A943A0">
      <w:pPr>
        <w:pStyle w:val="NormalWeb"/>
        <w:shd w:val="clear" w:color="auto" w:fill="FFFFFF"/>
        <w:spacing w:before="0" w:beforeAutospacing="0" w:after="0" w:afterAutospacing="0"/>
        <w:ind w:firstLine="375"/>
        <w:jc w:val="both"/>
        <w:rPr>
          <w:del w:id="1778" w:author="User" w:date="2024-06-13T09:15:00Z"/>
          <w:rFonts w:ascii="GHEA Grapalat" w:eastAsiaTheme="minorHAnsi" w:hAnsi="GHEA Grapalat" w:cstheme="minorBidi"/>
        </w:rPr>
      </w:pPr>
      <w:del w:id="1779" w:author="User" w:date="2024-06-13T09:15:00Z">
        <w:r w:rsidRPr="00C869C9" w:rsidDel="003C4F35">
          <w:rPr>
            <w:rFonts w:ascii="GHEA Grapalat" w:eastAsiaTheme="minorHAnsi" w:hAnsi="GHEA Grapalat" w:cstheme="minorBidi"/>
          </w:rPr>
          <w:delText>12. В день предоставления гарантии лицо, выдающее гарантию, с официального адреса</w:delText>
        </w:r>
        <w:r w:rsidRPr="00C869C9" w:rsidDel="003C4F35">
          <w:rPr>
            <w:rFonts w:ascii="GHEA Grapalat" w:eastAsiaTheme="minorHAnsi" w:hAnsi="GHEA Grapalat" w:cstheme="minorBidi"/>
            <w:lang w:val="hy-AM"/>
          </w:rPr>
          <w:delText xml:space="preserve"> </w:delText>
        </w:r>
        <w:r w:rsidRPr="00C869C9" w:rsidDel="003C4F35">
          <w:rPr>
            <w:rFonts w:ascii="GHEA Grapalat" w:eastAsiaTheme="minorHAnsi" w:hAnsi="GHEA Grapalat" w:cstheme="minorBidi"/>
          </w:rPr>
          <w:delTex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delText>
        </w:r>
      </w:del>
    </w:p>
    <w:p w:rsidR="00A943A0" w:rsidRPr="00C869C9" w:rsidDel="003C4F35" w:rsidRDefault="00A943A0" w:rsidP="00A943A0">
      <w:pPr>
        <w:pStyle w:val="NormalWeb"/>
        <w:shd w:val="clear" w:color="auto" w:fill="FFFFFF"/>
        <w:spacing w:before="0" w:beforeAutospacing="0" w:after="0" w:afterAutospacing="0"/>
        <w:ind w:firstLine="375"/>
        <w:jc w:val="both"/>
        <w:rPr>
          <w:del w:id="1780" w:author="User" w:date="2024-06-13T09:15:00Z"/>
          <w:rFonts w:ascii="GHEA Grapalat" w:eastAsiaTheme="minorHAnsi" w:hAnsi="GHEA Grapalat" w:cstheme="minorBidi"/>
          <w:sz w:val="16"/>
          <w:szCs w:val="16"/>
        </w:rPr>
      </w:pPr>
      <w:del w:id="1781" w:author="User" w:date="2024-06-13T09:15:00Z">
        <w:r w:rsidRPr="00C869C9" w:rsidDel="003C4F35">
          <w:rPr>
            <w:rFonts w:ascii="GHEA Grapalat" w:eastAsiaTheme="minorHAnsi" w:hAnsi="GHEA Grapalat" w:cstheme="minorBidi"/>
          </w:rPr>
          <w:delText xml:space="preserve">                                             </w:delText>
        </w:r>
        <w:r w:rsidRPr="00C869C9" w:rsidDel="003C4F35">
          <w:rPr>
            <w:rFonts w:ascii="GHEA Grapalat" w:eastAsiaTheme="minorHAnsi" w:hAnsi="GHEA Grapalat" w:cstheme="minorBidi"/>
            <w:sz w:val="16"/>
            <w:szCs w:val="16"/>
          </w:rPr>
          <w:delText>код процедуры</w:delText>
        </w:r>
      </w:del>
    </w:p>
    <w:p w:rsidR="00A943A0" w:rsidDel="003C4F35" w:rsidRDefault="00A943A0" w:rsidP="00A943A0">
      <w:pPr>
        <w:pStyle w:val="NormalWeb"/>
        <w:shd w:val="clear" w:color="auto" w:fill="FFFFFF"/>
        <w:spacing w:before="0" w:beforeAutospacing="0" w:after="0" w:afterAutospacing="0"/>
        <w:ind w:firstLine="375"/>
        <w:jc w:val="both"/>
        <w:rPr>
          <w:del w:id="1782" w:author="User" w:date="2024-06-13T09:15:00Z"/>
          <w:rFonts w:ascii="GHEA Grapalat" w:eastAsiaTheme="minorHAnsi" w:hAnsi="GHEA Grapalat" w:cstheme="minorBidi"/>
          <w:color w:val="FF0000"/>
        </w:rPr>
      </w:pPr>
    </w:p>
    <w:p w:rsidR="00A943A0" w:rsidDel="003C4F35" w:rsidRDefault="00A943A0" w:rsidP="00A943A0">
      <w:pPr>
        <w:pStyle w:val="NormalWeb"/>
        <w:shd w:val="clear" w:color="auto" w:fill="FFFFFF"/>
        <w:spacing w:before="0" w:beforeAutospacing="0" w:after="0" w:afterAutospacing="0"/>
        <w:ind w:firstLine="375"/>
        <w:jc w:val="both"/>
        <w:rPr>
          <w:del w:id="1783" w:author="User" w:date="2024-06-13T09:15:00Z"/>
          <w:rFonts w:ascii="GHEA Grapalat" w:eastAsiaTheme="minorHAnsi" w:hAnsi="GHEA Grapalat" w:cstheme="minorBidi"/>
          <w:color w:val="FF0000"/>
        </w:rPr>
      </w:pPr>
    </w:p>
    <w:p w:rsidR="00A943A0" w:rsidRPr="00990783" w:rsidDel="003C4F35" w:rsidRDefault="00A943A0" w:rsidP="00A943A0">
      <w:pPr>
        <w:pStyle w:val="NormalWeb"/>
        <w:shd w:val="clear" w:color="auto" w:fill="FFFFFF"/>
        <w:spacing w:before="0" w:beforeAutospacing="0" w:after="0" w:afterAutospacing="0"/>
        <w:ind w:firstLine="375"/>
        <w:jc w:val="both"/>
        <w:rPr>
          <w:del w:id="1784" w:author="User" w:date="2024-06-13T09:15:00Z"/>
          <w:rFonts w:ascii="GHEA Grapalat" w:hAnsi="GHEA Grapalat"/>
          <w:color w:val="FF0000"/>
          <w:sz w:val="20"/>
          <w:szCs w:val="20"/>
        </w:rPr>
      </w:pPr>
    </w:p>
    <w:p w:rsidR="00A943A0" w:rsidRPr="00B138F3" w:rsidDel="003C4F35" w:rsidRDefault="00A943A0" w:rsidP="00A943A0">
      <w:pPr>
        <w:pStyle w:val="NormalWeb"/>
        <w:shd w:val="clear" w:color="auto" w:fill="FFFFFF"/>
        <w:spacing w:before="0" w:beforeAutospacing="0" w:after="0" w:afterAutospacing="0"/>
        <w:ind w:firstLine="375"/>
        <w:jc w:val="both"/>
        <w:rPr>
          <w:del w:id="1785" w:author="User" w:date="2024-06-13T09:15:00Z"/>
          <w:rFonts w:ascii="GHEA Grapalat" w:hAnsi="GHEA Grapalat"/>
          <w:sz w:val="20"/>
          <w:szCs w:val="20"/>
          <w:u w:val="single"/>
          <w:lang w:val="hy-AM"/>
        </w:rPr>
      </w:pPr>
      <w:del w:id="1786" w:author="User" w:date="2024-06-13T09:15:00Z">
        <w:r w:rsidRPr="00B138F3" w:rsidDel="003C4F35">
          <w:rPr>
            <w:rFonts w:ascii="GHEA Grapalat" w:hAnsi="GHEA Grapalat"/>
            <w:sz w:val="20"/>
            <w:szCs w:val="20"/>
            <w:lang w:val="hy-AM"/>
          </w:rPr>
          <w:delText>Руководитель исполнительного органа</w:delText>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del>
    </w:p>
    <w:p w:rsidR="00A943A0" w:rsidRPr="00B138F3" w:rsidDel="003C4F35" w:rsidRDefault="00A943A0" w:rsidP="00A943A0">
      <w:pPr>
        <w:pStyle w:val="NormalWeb"/>
        <w:shd w:val="clear" w:color="auto" w:fill="FFFFFF"/>
        <w:spacing w:before="0" w:beforeAutospacing="0" w:after="0" w:afterAutospacing="0"/>
        <w:ind w:firstLine="375"/>
        <w:jc w:val="both"/>
        <w:rPr>
          <w:del w:id="1787" w:author="User" w:date="2024-06-13T09:15:00Z"/>
          <w:rFonts w:ascii="GHEA Grapalat" w:hAnsi="GHEA Grapalat"/>
          <w:sz w:val="20"/>
          <w:szCs w:val="20"/>
          <w:lang w:val="hy-AM"/>
        </w:rPr>
      </w:pPr>
    </w:p>
    <w:p w:rsidR="00A943A0" w:rsidRPr="00B138F3" w:rsidDel="003C4F35" w:rsidRDefault="00A943A0" w:rsidP="00A943A0">
      <w:pPr>
        <w:pStyle w:val="NormalWeb"/>
        <w:shd w:val="clear" w:color="auto" w:fill="FFFFFF"/>
        <w:spacing w:before="0" w:beforeAutospacing="0" w:after="0" w:afterAutospacing="0"/>
        <w:ind w:firstLine="375"/>
        <w:jc w:val="both"/>
        <w:rPr>
          <w:del w:id="1788" w:author="User" w:date="2024-06-13T09:15:00Z"/>
          <w:rFonts w:ascii="GHEA Grapalat" w:hAnsi="GHEA Grapalat"/>
          <w:sz w:val="20"/>
          <w:szCs w:val="20"/>
          <w:lang w:val="hy-AM"/>
        </w:rPr>
      </w:pPr>
    </w:p>
    <w:p w:rsidR="00A943A0" w:rsidRPr="00B138F3" w:rsidDel="003C4F35" w:rsidRDefault="00A943A0" w:rsidP="00A943A0">
      <w:pPr>
        <w:pStyle w:val="NormalWeb"/>
        <w:shd w:val="clear" w:color="auto" w:fill="FFFFFF"/>
        <w:spacing w:before="0" w:beforeAutospacing="0" w:after="0" w:afterAutospacing="0"/>
        <w:ind w:firstLine="375"/>
        <w:jc w:val="both"/>
        <w:rPr>
          <w:del w:id="1789" w:author="User" w:date="2024-06-13T09:15:00Z"/>
          <w:rFonts w:ascii="GHEA Grapalat" w:hAnsi="GHEA Grapalat"/>
          <w:sz w:val="20"/>
          <w:szCs w:val="20"/>
          <w:lang w:val="hy-AM"/>
        </w:rPr>
      </w:pPr>
      <w:del w:id="1790" w:author="User" w:date="2024-06-13T09:15:00Z">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r w:rsidRPr="00B138F3" w:rsidDel="003C4F35">
          <w:rPr>
            <w:rFonts w:ascii="GHEA Grapalat" w:hAnsi="GHEA Grapalat"/>
            <w:sz w:val="20"/>
            <w:szCs w:val="20"/>
            <w:u w:val="single"/>
            <w:lang w:val="hy-AM"/>
          </w:rPr>
          <w:tab/>
        </w:r>
      </w:del>
    </w:p>
    <w:p w:rsidR="00A943A0" w:rsidRPr="00B138F3" w:rsidDel="003C4F35" w:rsidRDefault="00A943A0" w:rsidP="00A943A0">
      <w:pPr>
        <w:pStyle w:val="NormalWeb"/>
        <w:shd w:val="clear" w:color="auto" w:fill="FFFFFF"/>
        <w:spacing w:before="0" w:beforeAutospacing="0" w:after="0" w:afterAutospacing="0"/>
        <w:rPr>
          <w:del w:id="1791" w:author="User" w:date="2024-06-13T09:15:00Z"/>
          <w:rFonts w:ascii="GHEA Grapalat" w:hAnsi="GHEA Grapalat" w:cs="Sylfaen"/>
          <w:vertAlign w:val="superscript"/>
        </w:rPr>
      </w:pPr>
      <w:del w:id="1792" w:author="User" w:date="2024-06-13T09:15:00Z">
        <w:r w:rsidRPr="00B138F3" w:rsidDel="003C4F35">
          <w:rPr>
            <w:rFonts w:ascii="GHEA Grapalat" w:hAnsi="GHEA Grapalat" w:cs="Sylfaen"/>
            <w:vertAlign w:val="superscript"/>
            <w:lang w:val="hy-AM"/>
          </w:rPr>
          <w:delText xml:space="preserve">                                                        </w:delText>
        </w:r>
        <w:r w:rsidRPr="00B138F3" w:rsidDel="003C4F35">
          <w:rPr>
            <w:rFonts w:ascii="GHEA Grapalat" w:hAnsi="GHEA Grapalat" w:cs="Sylfaen"/>
            <w:vertAlign w:val="superscript"/>
          </w:rPr>
          <w:delText>число, месяц, год</w:delText>
        </w:r>
      </w:del>
    </w:p>
    <w:p w:rsidR="001005B0" w:rsidRPr="00B138F3" w:rsidDel="003C4F35" w:rsidRDefault="001005B0" w:rsidP="00B46D58">
      <w:pPr>
        <w:widowControl w:val="0"/>
        <w:spacing w:after="160"/>
        <w:ind w:left="567" w:right="565"/>
        <w:jc w:val="center"/>
        <w:rPr>
          <w:del w:id="1793" w:author="User" w:date="2024-06-13T09:15:00Z"/>
          <w:rFonts w:ascii="GHEA Grapalat" w:hAnsi="GHEA Grapalat"/>
          <w:b/>
        </w:rPr>
      </w:pPr>
    </w:p>
    <w:p w:rsidR="001005B0" w:rsidRPr="00B138F3" w:rsidDel="003C4F35" w:rsidRDefault="001005B0" w:rsidP="00B46D58">
      <w:pPr>
        <w:widowControl w:val="0"/>
        <w:spacing w:after="160"/>
        <w:ind w:left="567" w:right="565"/>
        <w:jc w:val="center"/>
        <w:rPr>
          <w:del w:id="1794" w:author="User" w:date="2024-06-13T09:15:00Z"/>
          <w:rFonts w:ascii="GHEA Grapalat" w:hAnsi="GHEA Grapalat"/>
          <w:b/>
        </w:rPr>
      </w:pPr>
    </w:p>
    <w:p w:rsidR="00A943A0" w:rsidDel="003C4F35" w:rsidRDefault="00A943A0">
      <w:pPr>
        <w:rPr>
          <w:del w:id="1795" w:author="User" w:date="2024-06-13T09:15:00Z"/>
          <w:rFonts w:ascii="GHEA Grapalat" w:hAnsi="GHEA Grapalat"/>
          <w:b/>
        </w:rPr>
      </w:pPr>
      <w:del w:id="1796" w:author="User" w:date="2024-06-13T09:15:00Z">
        <w:r w:rsidDel="003C4F35">
          <w:rPr>
            <w:rFonts w:ascii="GHEA Grapalat" w:hAnsi="GHEA Grapalat"/>
            <w:b/>
          </w:rPr>
          <w:br w:type="page"/>
        </w:r>
      </w:del>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3C4F35" w:rsidRPr="00066E12" w:rsidRDefault="003C4F35" w:rsidP="003C4F35">
      <w:pPr>
        <w:widowControl w:val="0"/>
        <w:spacing w:after="160"/>
        <w:jc w:val="right"/>
        <w:rPr>
          <w:ins w:id="1797" w:author="User" w:date="2024-06-13T09:16:00Z"/>
          <w:rFonts w:ascii="GHEA Grapalat" w:hAnsi="GHEA Grapalat"/>
          <w:b/>
        </w:rPr>
      </w:pPr>
      <w:ins w:id="1798" w:author="User" w:date="2024-06-13T09:16:00Z">
        <w:r w:rsidRPr="00BF4E90">
          <w:rPr>
            <w:rFonts w:ascii="GHEA Grapalat" w:hAnsi="GHEA Grapalat"/>
            <w:b/>
          </w:rPr>
          <w:t xml:space="preserve">к Приглашению на </w:t>
        </w:r>
        <w:r>
          <w:rPr>
            <w:rFonts w:ascii="GHEA Grapalat" w:hAnsi="GHEA Grapalat"/>
            <w:b/>
          </w:rPr>
          <w:t>запро</w:t>
        </w:r>
        <w:r w:rsidRPr="00042482">
          <w:rPr>
            <w:rFonts w:ascii="GHEA Grapalat" w:hAnsi="GHEA Grapalat"/>
            <w:b/>
          </w:rPr>
          <w:t>с котировки</w:t>
        </w:r>
        <w:r w:rsidRPr="00042482">
          <w:rPr>
            <w:rFonts w:ascii="GHEA Grapalat" w:hAnsi="GHEA Grapalat"/>
            <w:b/>
          </w:rPr>
          <w:br/>
        </w:r>
        <w:r w:rsidRPr="00374F4A">
          <w:rPr>
            <w:rFonts w:ascii="GHEA Grapalat" w:hAnsi="GHEA Grapalat"/>
            <w:b/>
          </w:rPr>
          <w:t xml:space="preserve">под кодом </w:t>
        </w:r>
        <w:r>
          <w:rPr>
            <w:rFonts w:ascii="GHEA Grapalat" w:hAnsi="GHEA Grapalat"/>
            <w:b/>
          </w:rPr>
          <w:t>M1HD-GHAPDzB-</w:t>
        </w:r>
      </w:ins>
      <w:ins w:id="1799" w:author="User" w:date="2024-12-05T09:57:00Z">
        <w:r w:rsidR="004A27C0">
          <w:rPr>
            <w:rFonts w:ascii="GHEA Grapalat" w:hAnsi="GHEA Grapalat"/>
            <w:b/>
          </w:rPr>
          <w:t>25/01</w:t>
        </w:r>
      </w:ins>
    </w:p>
    <w:p w:rsidR="00071D1C" w:rsidRPr="00B138F3" w:rsidDel="003C4F35" w:rsidRDefault="00071D1C" w:rsidP="00B46D58">
      <w:pPr>
        <w:pStyle w:val="BodyTextIndent3"/>
        <w:widowControl w:val="0"/>
        <w:spacing w:after="160" w:line="240" w:lineRule="auto"/>
        <w:jc w:val="right"/>
        <w:rPr>
          <w:del w:id="1800" w:author="User" w:date="2024-06-13T09:16:00Z"/>
          <w:rFonts w:ascii="GHEA Grapalat" w:hAnsi="GHEA Grapalat" w:cs="Sylfaen"/>
          <w:b/>
          <w:sz w:val="24"/>
          <w:szCs w:val="24"/>
        </w:rPr>
      </w:pPr>
      <w:del w:id="1801" w:author="User" w:date="2024-06-13T09:16:00Z">
        <w:r w:rsidRPr="00B138F3" w:rsidDel="003C4F35">
          <w:rPr>
            <w:rFonts w:ascii="GHEA Grapalat" w:hAnsi="GHEA Grapalat"/>
            <w:b/>
            <w:sz w:val="24"/>
            <w:szCs w:val="24"/>
          </w:rPr>
          <w:delText>к Приглашению на электронный аукцион</w:delText>
        </w:r>
        <w:r w:rsidR="008D352C" w:rsidRPr="00B138F3" w:rsidDel="003C4F35">
          <w:rPr>
            <w:rFonts w:ascii="GHEA Grapalat" w:hAnsi="GHEA Grapalat" w:cs="Sylfaen"/>
            <w:b/>
            <w:sz w:val="24"/>
            <w:szCs w:val="24"/>
          </w:rPr>
          <w:br/>
        </w:r>
        <w:r w:rsidRPr="00B138F3" w:rsidDel="003C4F35">
          <w:rPr>
            <w:rFonts w:ascii="GHEA Grapalat" w:hAnsi="GHEA Grapalat"/>
            <w:b/>
            <w:sz w:val="24"/>
            <w:szCs w:val="24"/>
          </w:rPr>
          <w:delText xml:space="preserve">под кодом </w:delText>
        </w:r>
        <w:r w:rsidR="006132ED" w:rsidRPr="00B138F3" w:rsidDel="003C4F35">
          <w:rPr>
            <w:rFonts w:ascii="GHEA Grapalat" w:hAnsi="GHEA Grapalat"/>
            <w:b/>
            <w:sz w:val="24"/>
            <w:szCs w:val="24"/>
          </w:rPr>
          <w:delText>"</w:delText>
        </w:r>
        <w:r w:rsidRPr="00B138F3" w:rsidDel="003C4F35">
          <w:rPr>
            <w:rFonts w:ascii="GHEA Grapalat" w:hAnsi="GHEA Grapalat"/>
            <w:b/>
            <w:sz w:val="24"/>
            <w:szCs w:val="24"/>
          </w:rPr>
          <w:delText>---BMAPDzB---/---</w:delText>
        </w:r>
        <w:r w:rsidR="006132ED" w:rsidRPr="00B138F3" w:rsidDel="003C4F35">
          <w:rPr>
            <w:rFonts w:ascii="GHEA Grapalat" w:hAnsi="GHEA Grapalat"/>
            <w:b/>
            <w:sz w:val="24"/>
            <w:szCs w:val="24"/>
          </w:rPr>
          <w:delText>"</w:delText>
        </w:r>
        <w:r w:rsidR="005250C2" w:rsidRPr="00B138F3" w:rsidDel="003C4F35">
          <w:rPr>
            <w:rStyle w:val="FootnoteReference"/>
            <w:rFonts w:ascii="GHEA Grapalat" w:hAnsi="GHEA Grapalat"/>
            <w:b/>
            <w:sz w:val="24"/>
            <w:szCs w:val="24"/>
          </w:rPr>
          <w:footnoteReference w:customMarkFollows="1" w:id="28"/>
          <w:delText>*</w:delText>
        </w:r>
      </w:del>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w:t>
      </w:r>
      <w:r w:rsidRPr="00B138F3">
        <w:rPr>
          <w:rFonts w:ascii="GHEA Grapalat" w:hAnsi="GHEA Grapalat"/>
        </w:rPr>
        <w:lastRenderedPageBreak/>
        <w:t xml:space="preserve">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2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30"/>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31"/>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w:t>
      </w:r>
      <w:r>
        <w:rPr>
          <w:rFonts w:ascii="GHEA Grapalat" w:hAnsi="GHEA Grapalat"/>
        </w:rPr>
        <w:lastRenderedPageBreak/>
        <w:t xml:space="preserve">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3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33"/>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w:t>
      </w:r>
      <w:r w:rsidRPr="00B138F3">
        <w:rPr>
          <w:rFonts w:ascii="GHEA Grapalat" w:hAnsi="GHEA Grapalat"/>
        </w:rPr>
        <w:lastRenderedPageBreak/>
        <w:t>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34"/>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35"/>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образом уведомленным относительно </w:t>
      </w:r>
      <w:r w:rsidRPr="00B138F3">
        <w:rPr>
          <w:rFonts w:ascii="GHEA Grapalat" w:hAnsi="GHEA Grapalat"/>
          <w:spacing w:val="-6"/>
        </w:rPr>
        <w:lastRenderedPageBreak/>
        <w:t>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974EA8" w:rsidDel="00C8232D" w:rsidRDefault="00071D1C" w:rsidP="00B46D58">
      <w:pPr>
        <w:widowControl w:val="0"/>
        <w:tabs>
          <w:tab w:val="left" w:pos="1276"/>
        </w:tabs>
        <w:spacing w:after="160"/>
        <w:ind w:firstLine="567"/>
        <w:jc w:val="both"/>
        <w:rPr>
          <w:del w:id="1805" w:author="User" w:date="2024-06-14T09:39:00Z"/>
          <w:rFonts w:ascii="GHEA Grapalat" w:hAnsi="GHEA Grapalat"/>
        </w:rPr>
      </w:pPr>
      <w:del w:id="1806" w:author="User" w:date="2024-06-14T09:39:00Z">
        <w:r w:rsidRPr="00B138F3" w:rsidDel="00C8232D">
          <w:rPr>
            <w:rFonts w:ascii="GHEA Grapalat" w:hAnsi="GHEA Grapalat"/>
          </w:rPr>
          <w:delText>8.1</w:delText>
        </w:r>
        <w:r w:rsidR="003A734A" w:rsidRPr="00B138F3" w:rsidDel="00C8232D">
          <w:rPr>
            <w:rFonts w:ascii="GHEA Grapalat" w:hAnsi="GHEA Grapalat"/>
          </w:rPr>
          <w:delText>5.</w:delText>
        </w:r>
        <w:r w:rsidR="003A734A" w:rsidRPr="00B138F3" w:rsidDel="00C8232D">
          <w:rPr>
            <w:rFonts w:ascii="GHEA Grapalat" w:hAnsi="GHEA Grapalat"/>
          </w:rPr>
          <w:tab/>
        </w:r>
        <w:r w:rsidRPr="00B138F3" w:rsidDel="00C8232D">
          <w:rPr>
            <w:rFonts w:ascii="GHEA Grapalat" w:hAnsi="GHEA Grapalat"/>
          </w:rPr>
          <w:delTex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delText>
        </w:r>
        <w:r w:rsidRPr="00974EA8" w:rsidDel="00C8232D">
          <w:rPr>
            <w:rFonts w:ascii="GHEA Grapalat" w:hAnsi="GHEA Grapalat"/>
          </w:rPr>
          <w:delText>днем его заключения, финансовые средства в целях его исполнения не предусматриваются.</w:delText>
        </w:r>
        <w:r w:rsidR="00BA249F" w:rsidRPr="00BA249F" w:rsidDel="00C8232D">
          <w:rPr>
            <w:rFonts w:ascii="GHEA Grapalat" w:hAnsi="GHEA Grapalat"/>
          </w:rPr>
          <w:delText xml:space="preserve"> </w:delText>
        </w:r>
        <w:r w:rsidR="00BA249F" w:rsidRPr="00DC2F9B" w:rsidDel="00C8232D">
          <w:rPr>
            <w:rFonts w:ascii="GHEA Grapalat" w:hAnsi="GHEA Grapalat"/>
          </w:rPr>
          <w:delTex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delText>
        </w:r>
        <w:r w:rsidR="00BA249F" w:rsidDel="00C8232D">
          <w:rPr>
            <w:rFonts w:ascii="GHEA Grapalat" w:hAnsi="GHEA Grapalat"/>
          </w:rPr>
          <w:delText>.</w:delText>
        </w:r>
        <w:r w:rsidRPr="00974EA8" w:rsidDel="00C8232D">
          <w:rPr>
            <w:rFonts w:ascii="GHEA Grapalat" w:hAnsi="GHEA Grapalat"/>
          </w:rPr>
          <w:delText xml:space="preserve"> Если размер выделенных для исполнения договора финансовых средств превышает </w:delText>
        </w:r>
        <w:r w:rsidR="003839FF" w:rsidRPr="00974EA8" w:rsidDel="00C8232D">
          <w:rPr>
            <w:rFonts w:ascii="GHEA Grapalat" w:hAnsi="GHEA Grapalat"/>
          </w:rPr>
          <w:delText>двадцатипя</w:delText>
        </w:r>
        <w:r w:rsidRPr="00974EA8" w:rsidDel="00C8232D">
          <w:rPr>
            <w:rFonts w:ascii="GHEA Grapalat" w:hAnsi="GHEA Grapalat"/>
          </w:rPr>
          <w:delText xml:space="preserve">тикратный размер базовой единицы закупок, то Покупателем будет заключенo соглашение в случае, если </w:delText>
        </w:r>
        <w:r w:rsidR="009673B8" w:rsidRPr="00974EA8" w:rsidDel="00C8232D">
          <w:rPr>
            <w:rFonts w:ascii="GHEA Grapalat" w:hAnsi="GHEA Grapalat"/>
          </w:rPr>
          <w:delText xml:space="preserve">представленные </w:delText>
        </w:r>
        <w:r w:rsidRPr="00974EA8" w:rsidDel="00C8232D">
          <w:rPr>
            <w:rFonts w:ascii="GHEA Grapalat" w:hAnsi="GHEA Grapalat"/>
          </w:rPr>
          <w:delText xml:space="preserve">Продавцом в виде неустойки </w:delText>
        </w:r>
        <w:r w:rsidR="009673B8" w:rsidRPr="00974EA8" w:rsidDel="00C8232D">
          <w:rPr>
            <w:rFonts w:ascii="GHEA Grapalat" w:hAnsi="GHEA Grapalat"/>
          </w:rPr>
          <w:delText xml:space="preserve">обеспечения квалификации и </w:delText>
        </w:r>
        <w:r w:rsidRPr="00974EA8" w:rsidDel="00C8232D">
          <w:rPr>
            <w:rFonts w:ascii="GHEA Grapalat" w:hAnsi="GHEA Grapalat"/>
          </w:rPr>
          <w:delText xml:space="preserve">договора </w:delText>
        </w:r>
        <w:r w:rsidR="008707D8" w:rsidRPr="00974EA8" w:rsidDel="00C8232D">
          <w:rPr>
            <w:rFonts w:ascii="GHEA Grapalat" w:hAnsi="GHEA Grapalat"/>
          </w:rPr>
          <w:delText>заменяю</w:delText>
        </w:r>
        <w:r w:rsidRPr="00974EA8" w:rsidDel="00C8232D">
          <w:rPr>
            <w:rFonts w:ascii="GHEA Grapalat" w:hAnsi="GHEA Grapalat"/>
          </w:rPr>
          <w:delText xml:space="preserve">тся гарантией или наличными деньгами, с учетом требований </w:delText>
        </w:r>
        <w:r w:rsidR="00351A3E" w:rsidRPr="00891020" w:rsidDel="00C8232D">
          <w:rPr>
            <w:rFonts w:ascii="GHEA Grapalat" w:hAnsi="GHEA Grapalat"/>
          </w:rPr>
          <w:delText>абзац</w:delText>
        </w:r>
        <w:r w:rsidR="00351A3E" w:rsidDel="00C8232D">
          <w:rPr>
            <w:rFonts w:ascii="GHEA Grapalat" w:hAnsi="GHEA Grapalat"/>
          </w:rPr>
          <w:delText>а</w:delText>
        </w:r>
        <w:r w:rsidR="00351A3E" w:rsidRPr="00891020" w:rsidDel="00C8232D">
          <w:rPr>
            <w:rFonts w:ascii="GHEA Grapalat" w:hAnsi="GHEA Grapalat"/>
          </w:rPr>
          <w:delText xml:space="preserve"> "</w:delText>
        </w:r>
        <w:r w:rsidR="00351A3E" w:rsidDel="00C8232D">
          <w:rPr>
            <w:rFonts w:ascii="GHEA Grapalat" w:hAnsi="GHEA Grapalat"/>
          </w:rPr>
          <w:delText>в</w:delText>
        </w:r>
        <w:r w:rsidR="00351A3E" w:rsidRPr="00891020" w:rsidDel="00C8232D">
          <w:rPr>
            <w:rFonts w:ascii="GHEA Grapalat" w:hAnsi="GHEA Grapalat"/>
          </w:rPr>
          <w:delText>" подпункта 1</w:delText>
        </w:r>
        <w:r w:rsidR="00351A3E" w:rsidDel="00C8232D">
          <w:rPr>
            <w:rFonts w:ascii="GHEA Grapalat" w:hAnsi="GHEA Grapalat"/>
          </w:rPr>
          <w:delText xml:space="preserve"> и</w:delText>
        </w:r>
        <w:r w:rsidR="00351A3E" w:rsidRPr="00891020" w:rsidDel="00C8232D">
          <w:rPr>
            <w:rFonts w:ascii="GHEA Grapalat" w:hAnsi="GHEA Grapalat"/>
          </w:rPr>
          <w:delText xml:space="preserve"> </w:delText>
        </w:r>
        <w:r w:rsidRPr="00974EA8" w:rsidDel="00C8232D">
          <w:rPr>
            <w:rFonts w:ascii="GHEA Grapalat" w:hAnsi="GHEA Grapalat"/>
          </w:rPr>
          <w:delText xml:space="preserve">абзаца "б" подпункта </w:delText>
        </w:r>
        <w:r w:rsidR="000B33B2" w:rsidRPr="00974EA8" w:rsidDel="00C8232D">
          <w:rPr>
            <w:rFonts w:ascii="GHEA Grapalat" w:hAnsi="GHEA Grapalat"/>
          </w:rPr>
          <w:delText xml:space="preserve">17 </w:delText>
        </w:r>
        <w:r w:rsidRPr="00974EA8" w:rsidDel="00C8232D">
          <w:rPr>
            <w:rFonts w:ascii="GHEA Grapalat" w:hAnsi="GHEA Grapalat"/>
          </w:rPr>
          <w:delText xml:space="preserve">пункта 32 Приложения № </w:delText>
        </w:r>
        <w:r w:rsidR="006E50E4" w:rsidRPr="00974EA8" w:rsidDel="00C8232D">
          <w:rPr>
            <w:rFonts w:ascii="GHEA Grapalat" w:hAnsi="GHEA Grapalat"/>
          </w:rPr>
          <w:delText>1</w:delText>
        </w:r>
        <w:r w:rsidR="006E50E4" w:rsidRPr="00974EA8" w:rsidDel="00C8232D">
          <w:rPr>
            <w:rFonts w:ascii="GHEA Grapalat" w:hAnsi="GHEA Grapalat"/>
            <w:lang w:val="hy-AM"/>
          </w:rPr>
          <w:delText xml:space="preserve"> </w:delText>
        </w:r>
        <w:r w:rsidRPr="00974EA8" w:rsidDel="00C8232D">
          <w:rPr>
            <w:rFonts w:ascii="GHEA Grapalat" w:hAnsi="GHEA Grapalat"/>
          </w:rPr>
          <w:delText xml:space="preserve">к Постановлению Правительства Республики Армения № 526-N от 4 мая 2017 года. При этом Продавец заключает соглашение, а при замене </w:delText>
        </w:r>
        <w:r w:rsidR="00CD7A4F" w:rsidRPr="00974EA8" w:rsidDel="00C8232D">
          <w:rPr>
            <w:rFonts w:ascii="GHEA Grapalat" w:hAnsi="GHEA Grapalat"/>
          </w:rPr>
          <w:delText xml:space="preserve">обеспечений квалификации и </w:delText>
        </w:r>
        <w:r w:rsidRPr="00974EA8" w:rsidDel="00C8232D">
          <w:rPr>
            <w:rFonts w:ascii="GHEA Grapalat" w:hAnsi="GHEA Grapalat"/>
          </w:rPr>
          <w:delText xml:space="preserve">договора </w:delText>
        </w:r>
        <w:r w:rsidR="00CD7A4F" w:rsidRPr="00974EA8" w:rsidDel="00C8232D">
          <w:rPr>
            <w:rFonts w:ascii="GHEA Grapalat" w:hAnsi="GHEA Grapalat"/>
          </w:rPr>
          <w:delText xml:space="preserve">представленных </w:delText>
        </w:r>
        <w:r w:rsidRPr="00974EA8" w:rsidDel="00C8232D">
          <w:rPr>
            <w:rFonts w:ascii="GHEA Grapalat" w:hAnsi="GHEA Grapalat"/>
          </w:rPr>
          <w:delText xml:space="preserve">в виде неустойки, также представляет Покупателю </w:delText>
        </w:r>
        <w:r w:rsidR="00CD7A4F" w:rsidRPr="00974EA8" w:rsidDel="00C8232D">
          <w:rPr>
            <w:rFonts w:ascii="GHEA Grapalat" w:hAnsi="GHEA Grapalat"/>
          </w:rPr>
          <w:delText xml:space="preserve">новые обеспечения </w:delText>
        </w:r>
        <w:r w:rsidRPr="00974EA8" w:rsidDel="00C8232D">
          <w:rPr>
            <w:rFonts w:ascii="GHEA Grapalat" w:hAnsi="GHEA Grapalat"/>
          </w:rPr>
          <w:delTex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delText>
        </w:r>
        <w:r w:rsidR="00325043" w:rsidRPr="00974EA8" w:rsidDel="00C8232D">
          <w:rPr>
            <w:rStyle w:val="FootnoteReference"/>
            <w:rFonts w:ascii="GHEA Grapalat" w:hAnsi="GHEA Grapalat"/>
          </w:rPr>
          <w:footnoteReference w:customMarkFollows="1" w:id="36"/>
          <w:delText>24</w:delText>
        </w:r>
      </w:del>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8"/>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37"/>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3392"/>
        <w:gridCol w:w="1085"/>
        <w:gridCol w:w="1559"/>
        <w:gridCol w:w="1104"/>
        <w:gridCol w:w="880"/>
        <w:gridCol w:w="709"/>
        <w:gridCol w:w="1158"/>
        <w:gridCol w:w="947"/>
        <w:tblGridChange w:id="1813">
          <w:tblGrid>
            <w:gridCol w:w="1242"/>
            <w:gridCol w:w="2715"/>
            <w:gridCol w:w="1559"/>
            <w:gridCol w:w="3392"/>
            <w:gridCol w:w="1085"/>
            <w:gridCol w:w="1559"/>
            <w:gridCol w:w="992"/>
            <w:gridCol w:w="142"/>
            <w:gridCol w:w="850"/>
            <w:gridCol w:w="709"/>
            <w:gridCol w:w="1158"/>
            <w:gridCol w:w="947"/>
          </w:tblGrid>
        </w:tblGridChange>
      </w:tblGrid>
      <w:tr w:rsidR="00B138F3" w:rsidRPr="00B138F3" w:rsidTr="00317BD2">
        <w:trPr>
          <w:jc w:val="center"/>
        </w:trPr>
        <w:tc>
          <w:tcPr>
            <w:tcW w:w="16350" w:type="dxa"/>
            <w:gridSpan w:val="11"/>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3C4F35" w:rsidRPr="00B138F3" w:rsidTr="00096582">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14" w:author="User" w:date="2024-06-13T09:28: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19"/>
          <w:jc w:val="center"/>
          <w:trPrChange w:id="1815" w:author="User" w:date="2024-06-13T09:28:00Z">
            <w:trPr>
              <w:trHeight w:val="219"/>
              <w:jc w:val="center"/>
            </w:trPr>
          </w:trPrChange>
        </w:trPr>
        <w:tc>
          <w:tcPr>
            <w:tcW w:w="1242" w:type="dxa"/>
            <w:vMerge w:val="restart"/>
            <w:vAlign w:val="center"/>
            <w:tcPrChange w:id="1816" w:author="User" w:date="2024-06-13T09:28:00Z">
              <w:tcPr>
                <w:tcW w:w="1242" w:type="dxa"/>
                <w:vMerge w:val="restart"/>
                <w:vAlign w:val="center"/>
              </w:tcPr>
            </w:tcPrChange>
          </w:tcPr>
          <w:p w:rsidR="003C4F35" w:rsidRPr="00B138F3" w:rsidRDefault="003C4F35"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Change w:id="1817" w:author="User" w:date="2024-06-13T09:28:00Z">
              <w:tcPr>
                <w:tcW w:w="2715" w:type="dxa"/>
                <w:vMerge w:val="restart"/>
                <w:vAlign w:val="center"/>
              </w:tcPr>
            </w:tcPrChange>
          </w:tcPr>
          <w:p w:rsidR="003C4F35" w:rsidRPr="00B138F3" w:rsidRDefault="003C4F35"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Change w:id="1818" w:author="User" w:date="2024-06-13T09:28:00Z">
              <w:tcPr>
                <w:tcW w:w="1559" w:type="dxa"/>
                <w:vMerge w:val="restart"/>
                <w:vAlign w:val="center"/>
              </w:tcPr>
            </w:tcPrChange>
          </w:tcPr>
          <w:p w:rsidR="003C4F35" w:rsidRPr="00B138F3" w:rsidRDefault="003C4F35"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3392" w:type="dxa"/>
            <w:vMerge w:val="restart"/>
            <w:vAlign w:val="center"/>
            <w:tcPrChange w:id="1819" w:author="User" w:date="2024-06-13T09:28:00Z">
              <w:tcPr>
                <w:tcW w:w="3392" w:type="dxa"/>
                <w:vMerge w:val="restart"/>
                <w:vAlign w:val="center"/>
              </w:tcPr>
            </w:tcPrChange>
          </w:tcPr>
          <w:p w:rsidR="003C4F35" w:rsidRPr="00B138F3" w:rsidRDefault="003C4F35" w:rsidP="00B64ECA">
            <w:pPr>
              <w:widowControl w:val="0"/>
              <w:ind w:left="-96" w:right="-108"/>
              <w:jc w:val="center"/>
              <w:rPr>
                <w:rFonts w:ascii="GHEA Grapalat" w:hAnsi="GHEA Grapalat"/>
                <w:sz w:val="16"/>
                <w:szCs w:val="16"/>
              </w:rPr>
            </w:pPr>
            <w:del w:id="1820" w:author="User" w:date="2024-06-13T09:21:00Z">
              <w:r w:rsidRPr="00B138F3" w:rsidDel="003C4F35">
                <w:rPr>
                  <w:rFonts w:ascii="GHEA Grapalat" w:hAnsi="GHEA Grapalat"/>
                  <w:sz w:val="16"/>
                  <w:szCs w:val="16"/>
                </w:rPr>
                <w:delText>товарный знак,</w:delText>
              </w:r>
              <w:r w:rsidRPr="00B138F3" w:rsidDel="003C4F35">
                <w:rPr>
                  <w:rFonts w:ascii="GHEA Grapalat" w:hAnsi="GHEA Grapalat"/>
                  <w:sz w:val="16"/>
                  <w:szCs w:val="16"/>
                  <w:lang w:val="hy-AM"/>
                </w:rPr>
                <w:delText xml:space="preserve"> </w:delText>
              </w:r>
              <w:r w:rsidDel="003C4F35">
                <w:rPr>
                  <w:rFonts w:ascii="GHEA Grapalat" w:hAnsi="GHEA Grapalat"/>
                  <w:sz w:val="16"/>
                  <w:szCs w:val="16"/>
                </w:rPr>
                <w:delText>фирменное наименование, модель</w:delText>
              </w:r>
              <w:r w:rsidDel="003C4F35">
                <w:rPr>
                  <w:rFonts w:ascii="GHEA Grapalat" w:hAnsi="GHEA Grapalat"/>
                  <w:sz w:val="16"/>
                  <w:szCs w:val="16"/>
                  <w:lang w:val="hy-AM"/>
                </w:rPr>
                <w:delText xml:space="preserve"> </w:delText>
              </w:r>
              <w:r w:rsidRPr="00B138F3" w:rsidDel="003C4F35">
                <w:rPr>
                  <w:rFonts w:ascii="GHEA Grapalat" w:hAnsi="GHEA Grapalat"/>
                  <w:sz w:val="16"/>
                  <w:szCs w:val="16"/>
                </w:rPr>
                <w:delText xml:space="preserve">и наименование производителя </w:delText>
              </w:r>
              <w:r w:rsidDel="003C4F35">
                <w:rPr>
                  <w:rStyle w:val="FootnoteReference"/>
                  <w:rFonts w:ascii="GHEA Grapalat" w:hAnsi="GHEA Grapalat"/>
                  <w:sz w:val="16"/>
                  <w:szCs w:val="16"/>
                </w:rPr>
                <w:footnoteReference w:customMarkFollows="1" w:id="38"/>
                <w:delText>**</w:delText>
              </w:r>
            </w:del>
          </w:p>
          <w:p w:rsidR="003C4F35" w:rsidRPr="00B138F3" w:rsidRDefault="003C4F35"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Change w:id="1827" w:author="User" w:date="2024-06-13T09:28:00Z">
              <w:tcPr>
                <w:tcW w:w="1085" w:type="dxa"/>
                <w:vMerge w:val="restart"/>
                <w:vAlign w:val="center"/>
              </w:tcPr>
            </w:tcPrChange>
          </w:tcPr>
          <w:p w:rsidR="003C4F35" w:rsidRPr="00B138F3" w:rsidRDefault="003C4F35"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Change w:id="1828" w:author="User" w:date="2024-06-13T09:28:00Z">
              <w:tcPr>
                <w:tcW w:w="1559" w:type="dxa"/>
                <w:vMerge w:val="restart"/>
                <w:vAlign w:val="center"/>
              </w:tcPr>
            </w:tcPrChange>
          </w:tcPr>
          <w:p w:rsidR="003C4F35" w:rsidRPr="00B138F3" w:rsidRDefault="003C4F35"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04" w:type="dxa"/>
            <w:vMerge w:val="restart"/>
            <w:vAlign w:val="center"/>
            <w:tcPrChange w:id="1829" w:author="User" w:date="2024-06-13T09:28:00Z">
              <w:tcPr>
                <w:tcW w:w="1134" w:type="dxa"/>
                <w:gridSpan w:val="2"/>
                <w:vMerge w:val="restart"/>
                <w:vAlign w:val="center"/>
              </w:tcPr>
            </w:tcPrChange>
          </w:tcPr>
          <w:p w:rsidR="003C4F35" w:rsidRPr="00B138F3" w:rsidRDefault="003C4F35"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80" w:type="dxa"/>
            <w:vMerge w:val="restart"/>
            <w:vAlign w:val="center"/>
            <w:tcPrChange w:id="1830" w:author="User" w:date="2024-06-13T09:28:00Z">
              <w:tcPr>
                <w:tcW w:w="850" w:type="dxa"/>
                <w:vMerge w:val="restart"/>
                <w:vAlign w:val="center"/>
              </w:tcPr>
            </w:tcPrChange>
          </w:tcPr>
          <w:p w:rsidR="003C4F35" w:rsidRPr="00B138F3" w:rsidRDefault="003C4F35"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Change w:id="1831" w:author="User" w:date="2024-06-13T09:28:00Z">
              <w:tcPr>
                <w:tcW w:w="2814" w:type="dxa"/>
                <w:gridSpan w:val="3"/>
                <w:vAlign w:val="center"/>
              </w:tcPr>
            </w:tcPrChange>
          </w:tcPr>
          <w:p w:rsidR="003C4F35" w:rsidRPr="00B138F3" w:rsidRDefault="003C4F35"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3C4F35" w:rsidRPr="00B138F3" w:rsidTr="00096582">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32" w:author="User" w:date="2024-06-13T09:28: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445"/>
          <w:jc w:val="center"/>
          <w:trPrChange w:id="1833" w:author="User" w:date="2024-06-13T09:28:00Z">
            <w:trPr>
              <w:trHeight w:val="445"/>
              <w:jc w:val="center"/>
            </w:trPr>
          </w:trPrChange>
        </w:trPr>
        <w:tc>
          <w:tcPr>
            <w:tcW w:w="1242" w:type="dxa"/>
            <w:vMerge/>
            <w:vAlign w:val="center"/>
            <w:tcPrChange w:id="1834" w:author="User" w:date="2024-06-13T09:28:00Z">
              <w:tcPr>
                <w:tcW w:w="1242" w:type="dxa"/>
                <w:vMerge/>
                <w:vAlign w:val="center"/>
              </w:tcPr>
            </w:tcPrChange>
          </w:tcPr>
          <w:p w:rsidR="003C4F35" w:rsidRPr="00B138F3" w:rsidRDefault="003C4F35" w:rsidP="00B46D58">
            <w:pPr>
              <w:widowControl w:val="0"/>
              <w:jc w:val="center"/>
              <w:rPr>
                <w:rFonts w:ascii="GHEA Grapalat" w:hAnsi="GHEA Grapalat"/>
                <w:sz w:val="16"/>
                <w:szCs w:val="16"/>
              </w:rPr>
            </w:pPr>
          </w:p>
        </w:tc>
        <w:tc>
          <w:tcPr>
            <w:tcW w:w="2715" w:type="dxa"/>
            <w:vMerge/>
            <w:vAlign w:val="center"/>
            <w:tcPrChange w:id="1835" w:author="User" w:date="2024-06-13T09:28:00Z">
              <w:tcPr>
                <w:tcW w:w="2715" w:type="dxa"/>
                <w:vMerge/>
                <w:vAlign w:val="center"/>
              </w:tcPr>
            </w:tcPrChange>
          </w:tcPr>
          <w:p w:rsidR="003C4F35" w:rsidRPr="00B138F3" w:rsidRDefault="003C4F35" w:rsidP="00B46D58">
            <w:pPr>
              <w:widowControl w:val="0"/>
              <w:jc w:val="center"/>
              <w:rPr>
                <w:rFonts w:ascii="GHEA Grapalat" w:hAnsi="GHEA Grapalat"/>
                <w:sz w:val="16"/>
                <w:szCs w:val="16"/>
              </w:rPr>
            </w:pPr>
          </w:p>
        </w:tc>
        <w:tc>
          <w:tcPr>
            <w:tcW w:w="1559" w:type="dxa"/>
            <w:vMerge/>
            <w:vAlign w:val="center"/>
            <w:tcPrChange w:id="1836" w:author="User" w:date="2024-06-13T09:28:00Z">
              <w:tcPr>
                <w:tcW w:w="1559" w:type="dxa"/>
                <w:vMerge/>
                <w:vAlign w:val="center"/>
              </w:tcPr>
            </w:tcPrChange>
          </w:tcPr>
          <w:p w:rsidR="003C4F35" w:rsidRPr="00B138F3" w:rsidRDefault="003C4F35" w:rsidP="00B46D58">
            <w:pPr>
              <w:widowControl w:val="0"/>
              <w:jc w:val="center"/>
              <w:rPr>
                <w:rFonts w:ascii="GHEA Grapalat" w:hAnsi="GHEA Grapalat"/>
                <w:sz w:val="16"/>
                <w:szCs w:val="16"/>
              </w:rPr>
            </w:pPr>
          </w:p>
        </w:tc>
        <w:tc>
          <w:tcPr>
            <w:tcW w:w="3392" w:type="dxa"/>
            <w:vMerge/>
            <w:vAlign w:val="center"/>
            <w:tcPrChange w:id="1837" w:author="User" w:date="2024-06-13T09:28:00Z">
              <w:tcPr>
                <w:tcW w:w="3392" w:type="dxa"/>
                <w:vMerge/>
                <w:vAlign w:val="center"/>
              </w:tcPr>
            </w:tcPrChange>
          </w:tcPr>
          <w:p w:rsidR="003C4F35" w:rsidRPr="00B138F3" w:rsidRDefault="003C4F35" w:rsidP="00B46D58">
            <w:pPr>
              <w:widowControl w:val="0"/>
              <w:jc w:val="center"/>
              <w:rPr>
                <w:rFonts w:ascii="GHEA Grapalat" w:hAnsi="GHEA Grapalat"/>
                <w:sz w:val="16"/>
                <w:szCs w:val="16"/>
              </w:rPr>
            </w:pPr>
          </w:p>
        </w:tc>
        <w:tc>
          <w:tcPr>
            <w:tcW w:w="1085" w:type="dxa"/>
            <w:vMerge/>
            <w:vAlign w:val="center"/>
            <w:tcPrChange w:id="1838" w:author="User" w:date="2024-06-13T09:28:00Z">
              <w:tcPr>
                <w:tcW w:w="1085" w:type="dxa"/>
                <w:vMerge/>
                <w:vAlign w:val="center"/>
              </w:tcPr>
            </w:tcPrChange>
          </w:tcPr>
          <w:p w:rsidR="003C4F35" w:rsidRPr="00B138F3" w:rsidRDefault="003C4F35" w:rsidP="00B46D58">
            <w:pPr>
              <w:widowControl w:val="0"/>
              <w:jc w:val="center"/>
              <w:rPr>
                <w:rFonts w:ascii="GHEA Grapalat" w:hAnsi="GHEA Grapalat"/>
                <w:sz w:val="16"/>
                <w:szCs w:val="16"/>
              </w:rPr>
            </w:pPr>
          </w:p>
        </w:tc>
        <w:tc>
          <w:tcPr>
            <w:tcW w:w="1559" w:type="dxa"/>
            <w:vMerge/>
            <w:vAlign w:val="center"/>
            <w:tcPrChange w:id="1839" w:author="User" w:date="2024-06-13T09:28:00Z">
              <w:tcPr>
                <w:tcW w:w="1559" w:type="dxa"/>
                <w:vMerge/>
                <w:vAlign w:val="center"/>
              </w:tcPr>
            </w:tcPrChange>
          </w:tcPr>
          <w:p w:rsidR="003C4F35" w:rsidRPr="00B138F3" w:rsidRDefault="003C4F35" w:rsidP="00B46D58">
            <w:pPr>
              <w:widowControl w:val="0"/>
              <w:jc w:val="center"/>
              <w:rPr>
                <w:rFonts w:ascii="GHEA Grapalat" w:hAnsi="GHEA Grapalat"/>
                <w:sz w:val="16"/>
                <w:szCs w:val="16"/>
              </w:rPr>
            </w:pPr>
          </w:p>
        </w:tc>
        <w:tc>
          <w:tcPr>
            <w:tcW w:w="1104" w:type="dxa"/>
            <w:vMerge/>
            <w:vAlign w:val="center"/>
            <w:tcPrChange w:id="1840" w:author="User" w:date="2024-06-13T09:28:00Z">
              <w:tcPr>
                <w:tcW w:w="1134" w:type="dxa"/>
                <w:gridSpan w:val="2"/>
                <w:vMerge/>
                <w:vAlign w:val="center"/>
              </w:tcPr>
            </w:tcPrChange>
          </w:tcPr>
          <w:p w:rsidR="003C4F35" w:rsidRPr="00B138F3" w:rsidRDefault="003C4F35" w:rsidP="00B46D58">
            <w:pPr>
              <w:widowControl w:val="0"/>
              <w:jc w:val="center"/>
              <w:rPr>
                <w:rFonts w:ascii="GHEA Grapalat" w:hAnsi="GHEA Grapalat"/>
                <w:sz w:val="16"/>
                <w:szCs w:val="16"/>
              </w:rPr>
            </w:pPr>
          </w:p>
        </w:tc>
        <w:tc>
          <w:tcPr>
            <w:tcW w:w="880" w:type="dxa"/>
            <w:vMerge/>
            <w:vAlign w:val="center"/>
            <w:tcPrChange w:id="1841" w:author="User" w:date="2024-06-13T09:28:00Z">
              <w:tcPr>
                <w:tcW w:w="850" w:type="dxa"/>
                <w:vMerge/>
                <w:vAlign w:val="center"/>
              </w:tcPr>
            </w:tcPrChange>
          </w:tcPr>
          <w:p w:rsidR="003C4F35" w:rsidRPr="00B138F3" w:rsidRDefault="003C4F35" w:rsidP="00B46D58">
            <w:pPr>
              <w:widowControl w:val="0"/>
              <w:jc w:val="center"/>
              <w:rPr>
                <w:rFonts w:ascii="GHEA Grapalat" w:hAnsi="GHEA Grapalat"/>
                <w:sz w:val="16"/>
                <w:szCs w:val="16"/>
              </w:rPr>
            </w:pPr>
          </w:p>
        </w:tc>
        <w:tc>
          <w:tcPr>
            <w:tcW w:w="709" w:type="dxa"/>
            <w:vAlign w:val="center"/>
            <w:tcPrChange w:id="1842" w:author="User" w:date="2024-06-13T09:28:00Z">
              <w:tcPr>
                <w:tcW w:w="709" w:type="dxa"/>
                <w:vAlign w:val="center"/>
              </w:tcPr>
            </w:tcPrChange>
          </w:tcPr>
          <w:p w:rsidR="003C4F35" w:rsidRPr="00B138F3" w:rsidRDefault="003C4F35"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Change w:id="1843" w:author="User" w:date="2024-06-13T09:28:00Z">
              <w:tcPr>
                <w:tcW w:w="1158" w:type="dxa"/>
                <w:vAlign w:val="center"/>
              </w:tcPr>
            </w:tcPrChange>
          </w:tcPr>
          <w:p w:rsidR="003C4F35" w:rsidRPr="00B138F3" w:rsidRDefault="003C4F35"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Change w:id="1844" w:author="User" w:date="2024-06-13T09:28:00Z">
              <w:tcPr>
                <w:tcW w:w="947" w:type="dxa"/>
                <w:vAlign w:val="center"/>
              </w:tcPr>
            </w:tcPrChange>
          </w:tcPr>
          <w:p w:rsidR="003C4F35" w:rsidRPr="00B138F3" w:rsidRDefault="003C4F35"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FootnoteReference"/>
                <w:rFonts w:ascii="GHEA Grapalat" w:hAnsi="GHEA Grapalat"/>
                <w:sz w:val="16"/>
                <w:szCs w:val="16"/>
              </w:rPr>
              <w:footnoteReference w:customMarkFollows="1" w:id="39"/>
              <w:t>***</w:t>
            </w:r>
          </w:p>
        </w:tc>
      </w:tr>
      <w:tr w:rsidR="00073A54"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45"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trPrChange w:id="1846" w:author="User" w:date="2024-06-13T09:29:00Z">
            <w:trPr>
              <w:trHeight w:val="246"/>
              <w:jc w:val="center"/>
            </w:trPr>
          </w:trPrChange>
        </w:trPr>
        <w:tc>
          <w:tcPr>
            <w:tcW w:w="1242" w:type="dxa"/>
            <w:vAlign w:val="center"/>
            <w:tcPrChange w:id="1847" w:author="User" w:date="2024-06-13T09:29:00Z">
              <w:tcPr>
                <w:tcW w:w="1242" w:type="dxa"/>
                <w:vAlign w:val="center"/>
              </w:tcPr>
            </w:tcPrChange>
          </w:tcPr>
          <w:p w:rsidR="00073A54" w:rsidRPr="00B138F3" w:rsidRDefault="00073A54" w:rsidP="00073A54">
            <w:pPr>
              <w:widowControl w:val="0"/>
              <w:jc w:val="center"/>
              <w:rPr>
                <w:rFonts w:ascii="GHEA Grapalat" w:hAnsi="GHEA Grapalat"/>
                <w:sz w:val="16"/>
                <w:szCs w:val="16"/>
              </w:rPr>
            </w:pPr>
            <w:ins w:id="1848" w:author="User" w:date="2024-06-13T09:18:00Z">
              <w:r>
                <w:rPr>
                  <w:rFonts w:ascii="GHEA Grapalat" w:hAnsi="GHEA Grapalat"/>
                  <w:sz w:val="20"/>
                  <w:lang w:val="hy-AM"/>
                </w:rPr>
                <w:t>1</w:t>
              </w:r>
            </w:ins>
          </w:p>
        </w:tc>
        <w:tc>
          <w:tcPr>
            <w:tcW w:w="2715" w:type="dxa"/>
            <w:vAlign w:val="center"/>
            <w:tcPrChange w:id="1849" w:author="User" w:date="2024-06-13T09:29:00Z">
              <w:tcPr>
                <w:tcW w:w="2715" w:type="dxa"/>
                <w:vAlign w:val="center"/>
              </w:tcPr>
            </w:tcPrChange>
          </w:tcPr>
          <w:p w:rsidR="00073A54" w:rsidRPr="00B138F3" w:rsidRDefault="00073A54" w:rsidP="00073A54">
            <w:pPr>
              <w:widowControl w:val="0"/>
              <w:jc w:val="center"/>
              <w:rPr>
                <w:rFonts w:ascii="GHEA Grapalat" w:hAnsi="GHEA Grapalat"/>
                <w:sz w:val="16"/>
                <w:szCs w:val="16"/>
              </w:rPr>
            </w:pPr>
            <w:ins w:id="1850" w:author="User" w:date="2024-06-13T09:18:00Z">
              <w:r w:rsidRPr="0001756A">
                <w:rPr>
                  <w:rFonts w:ascii="Sylfaen" w:hAnsi="Sylfaen" w:cs="Arial"/>
                </w:rPr>
                <w:t>15872400</w:t>
              </w:r>
            </w:ins>
          </w:p>
        </w:tc>
        <w:tc>
          <w:tcPr>
            <w:tcW w:w="1559" w:type="dxa"/>
            <w:vAlign w:val="center"/>
            <w:tcPrChange w:id="1851" w:author="User" w:date="2024-06-13T09:29:00Z">
              <w:tcPr>
                <w:tcW w:w="1559" w:type="dxa"/>
                <w:vAlign w:val="center"/>
              </w:tcPr>
            </w:tcPrChange>
          </w:tcPr>
          <w:p w:rsidR="00073A54" w:rsidRPr="00B138F3" w:rsidRDefault="00073A54" w:rsidP="00073A54">
            <w:pPr>
              <w:widowControl w:val="0"/>
              <w:jc w:val="center"/>
              <w:rPr>
                <w:rFonts w:ascii="GHEA Grapalat" w:hAnsi="GHEA Grapalat"/>
                <w:sz w:val="16"/>
                <w:szCs w:val="16"/>
              </w:rPr>
            </w:pPr>
            <w:ins w:id="1852" w:author="User" w:date="2024-06-13T09:18:00Z">
              <w:r>
                <w:rPr>
                  <w:rFonts w:ascii="GHEA Grapalat" w:hAnsi="GHEA Grapalat" w:cs="Calibri"/>
                  <w:color w:val="000000"/>
                  <w:sz w:val="16"/>
                  <w:szCs w:val="16"/>
                </w:rPr>
                <w:t>Поваренная соль</w:t>
              </w:r>
            </w:ins>
          </w:p>
        </w:tc>
        <w:tc>
          <w:tcPr>
            <w:tcW w:w="3392" w:type="dxa"/>
            <w:tcPrChange w:id="1853" w:author="User" w:date="2024-06-13T09:29:00Z">
              <w:tcPr>
                <w:tcW w:w="3392" w:type="dxa"/>
              </w:tcPr>
            </w:tcPrChange>
          </w:tcPr>
          <w:p w:rsidR="00073A54" w:rsidRPr="00B138F3" w:rsidRDefault="00073A54" w:rsidP="00073A54">
            <w:pPr>
              <w:widowControl w:val="0"/>
              <w:jc w:val="center"/>
              <w:rPr>
                <w:rFonts w:ascii="GHEA Grapalat" w:hAnsi="GHEA Grapalat"/>
                <w:sz w:val="16"/>
                <w:szCs w:val="16"/>
              </w:rPr>
            </w:pPr>
            <w:ins w:id="1854" w:author="User" w:date="2024-06-13T09:21:00Z">
              <w:r w:rsidRPr="009A2BFC">
                <w:rPr>
                  <w:rFonts w:ascii="Cambria Math" w:hAnsi="Cambria Math"/>
                  <w:sz w:val="16"/>
                  <w:szCs w:val="16"/>
                </w:rPr>
                <w:t>Поваренная соль высокого качества, йодированная по стандарту HST 239-2005 срок годности не менее 12 месяцев с даты изготовления:</w:t>
              </w:r>
            </w:ins>
          </w:p>
        </w:tc>
        <w:tc>
          <w:tcPr>
            <w:tcW w:w="1085" w:type="dxa"/>
            <w:vAlign w:val="center"/>
            <w:tcPrChange w:id="1855" w:author="User" w:date="2024-06-13T09:29:00Z">
              <w:tcPr>
                <w:tcW w:w="1085" w:type="dxa"/>
                <w:vAlign w:val="center"/>
              </w:tcPr>
            </w:tcPrChange>
          </w:tcPr>
          <w:p w:rsidR="00073A54" w:rsidRPr="00B138F3" w:rsidRDefault="00073A54" w:rsidP="00073A54">
            <w:pPr>
              <w:widowControl w:val="0"/>
              <w:jc w:val="center"/>
              <w:rPr>
                <w:rFonts w:ascii="GHEA Grapalat" w:hAnsi="GHEA Grapalat"/>
                <w:sz w:val="16"/>
                <w:szCs w:val="16"/>
              </w:rPr>
            </w:pPr>
            <w:ins w:id="1856" w:author="User" w:date="2024-06-13T09:21:00Z">
              <w:r>
                <w:rPr>
                  <w:rFonts w:ascii="GHEA Grapalat" w:hAnsi="GHEA Grapalat"/>
                  <w:sz w:val="16"/>
                  <w:szCs w:val="16"/>
                </w:rPr>
                <w:t>кг</w:t>
              </w:r>
            </w:ins>
          </w:p>
        </w:tc>
        <w:tc>
          <w:tcPr>
            <w:tcW w:w="1559" w:type="dxa"/>
            <w:tcPrChange w:id="1857" w:author="User" w:date="2024-06-13T09:29:00Z">
              <w:tcPr>
                <w:tcW w:w="1559" w:type="dxa"/>
              </w:tcPr>
            </w:tcPrChange>
          </w:tcPr>
          <w:p w:rsidR="00073A54" w:rsidRPr="00B138F3" w:rsidRDefault="00073A54" w:rsidP="00073A54">
            <w:pPr>
              <w:widowControl w:val="0"/>
              <w:jc w:val="center"/>
              <w:rPr>
                <w:rFonts w:ascii="GHEA Grapalat" w:hAnsi="GHEA Grapalat"/>
                <w:sz w:val="16"/>
                <w:szCs w:val="16"/>
              </w:rPr>
            </w:pPr>
          </w:p>
        </w:tc>
        <w:tc>
          <w:tcPr>
            <w:tcW w:w="1104" w:type="dxa"/>
            <w:tcPrChange w:id="1858" w:author="User" w:date="2024-06-13T09:29:00Z">
              <w:tcPr>
                <w:tcW w:w="1134" w:type="dxa"/>
                <w:gridSpan w:val="2"/>
              </w:tcPr>
            </w:tcPrChange>
          </w:tcPr>
          <w:p w:rsidR="00073A54" w:rsidRPr="00B138F3" w:rsidRDefault="00073A54" w:rsidP="00073A54">
            <w:pPr>
              <w:widowControl w:val="0"/>
              <w:jc w:val="center"/>
              <w:rPr>
                <w:rFonts w:ascii="GHEA Grapalat" w:hAnsi="GHEA Grapalat"/>
                <w:sz w:val="16"/>
                <w:szCs w:val="16"/>
              </w:rPr>
            </w:pPr>
          </w:p>
        </w:tc>
        <w:tc>
          <w:tcPr>
            <w:tcW w:w="880" w:type="dxa"/>
            <w:vAlign w:val="center"/>
            <w:tcPrChange w:id="1859" w:author="User" w:date="2024-06-13T09:29:00Z">
              <w:tcPr>
                <w:tcW w:w="850" w:type="dxa"/>
              </w:tcPr>
            </w:tcPrChange>
          </w:tcPr>
          <w:p w:rsidR="00073A54" w:rsidRPr="00B138F3" w:rsidRDefault="00073A54" w:rsidP="00073A54">
            <w:pPr>
              <w:widowControl w:val="0"/>
              <w:jc w:val="center"/>
              <w:rPr>
                <w:rFonts w:ascii="GHEA Grapalat" w:hAnsi="GHEA Grapalat"/>
                <w:sz w:val="16"/>
                <w:szCs w:val="16"/>
              </w:rPr>
            </w:pPr>
            <w:ins w:id="1860" w:author="User" w:date="2024-12-05T10:06:00Z">
              <w:r>
                <w:rPr>
                  <w:rFonts w:ascii="Sylfaen" w:hAnsi="Sylfaen"/>
                  <w:bCs/>
                  <w:sz w:val="18"/>
                  <w:szCs w:val="18"/>
                  <w:lang w:val="hy-AM"/>
                </w:rPr>
                <w:t>59</w:t>
              </w:r>
            </w:ins>
          </w:p>
        </w:tc>
        <w:tc>
          <w:tcPr>
            <w:tcW w:w="709" w:type="dxa"/>
            <w:vAlign w:val="center"/>
            <w:tcPrChange w:id="1861" w:author="User" w:date="2024-06-13T09:29:00Z">
              <w:tcPr>
                <w:tcW w:w="709" w:type="dxa"/>
              </w:tcPr>
            </w:tcPrChange>
          </w:tcPr>
          <w:p w:rsidR="00073A54" w:rsidRPr="00B138F3" w:rsidRDefault="00073A54" w:rsidP="00073A54">
            <w:pPr>
              <w:widowControl w:val="0"/>
              <w:jc w:val="center"/>
              <w:rPr>
                <w:rFonts w:ascii="GHEA Grapalat" w:hAnsi="GHEA Grapalat"/>
                <w:sz w:val="16"/>
                <w:szCs w:val="16"/>
              </w:rPr>
            </w:pPr>
            <w:ins w:id="1862" w:author="User" w:date="2024-06-13T09:24:00Z">
              <w:r w:rsidRPr="009A2BFC">
                <w:rPr>
                  <w:rFonts w:ascii="GHEA Grapalat" w:hAnsi="GHEA Grapalat"/>
                  <w:sz w:val="16"/>
                  <w:szCs w:val="16"/>
                </w:rPr>
                <w:t>Араратская область РА, г. Масис, ул. Ереванян 58</w:t>
              </w:r>
            </w:ins>
          </w:p>
        </w:tc>
        <w:tc>
          <w:tcPr>
            <w:tcW w:w="1158" w:type="dxa"/>
            <w:vAlign w:val="center"/>
            <w:tcPrChange w:id="1863" w:author="User" w:date="2024-06-13T09:29:00Z">
              <w:tcPr>
                <w:tcW w:w="1158" w:type="dxa"/>
              </w:tcPr>
            </w:tcPrChange>
          </w:tcPr>
          <w:p w:rsidR="00073A54" w:rsidRPr="00B138F3" w:rsidRDefault="00073A54" w:rsidP="00073A54">
            <w:pPr>
              <w:widowControl w:val="0"/>
              <w:jc w:val="center"/>
              <w:rPr>
                <w:rFonts w:ascii="GHEA Grapalat" w:hAnsi="GHEA Grapalat"/>
                <w:sz w:val="16"/>
                <w:szCs w:val="16"/>
              </w:rPr>
            </w:pPr>
            <w:ins w:id="1864" w:author="User" w:date="2024-12-05T10:06:00Z">
              <w:r>
                <w:rPr>
                  <w:rFonts w:ascii="Sylfaen" w:hAnsi="Sylfaen"/>
                  <w:bCs/>
                  <w:sz w:val="18"/>
                  <w:szCs w:val="18"/>
                  <w:lang w:val="hy-AM"/>
                </w:rPr>
                <w:t>59</w:t>
              </w:r>
            </w:ins>
          </w:p>
        </w:tc>
        <w:tc>
          <w:tcPr>
            <w:tcW w:w="947" w:type="dxa"/>
            <w:vAlign w:val="center"/>
            <w:tcPrChange w:id="1865" w:author="User" w:date="2024-06-13T09:29:00Z">
              <w:tcPr>
                <w:tcW w:w="947" w:type="dxa"/>
              </w:tcPr>
            </w:tcPrChange>
          </w:tcPr>
          <w:p w:rsidR="00073A54" w:rsidRPr="00B138F3" w:rsidRDefault="00073A54" w:rsidP="00073A54">
            <w:pPr>
              <w:widowControl w:val="0"/>
              <w:jc w:val="center"/>
              <w:rPr>
                <w:rFonts w:ascii="GHEA Grapalat" w:hAnsi="GHEA Grapalat"/>
                <w:sz w:val="16"/>
                <w:szCs w:val="16"/>
              </w:rPr>
              <w:pPrChange w:id="1866" w:author="User" w:date="2024-12-05T10:07:00Z">
                <w:pPr>
                  <w:widowControl w:val="0"/>
                  <w:jc w:val="center"/>
                </w:pPr>
              </w:pPrChange>
            </w:pPr>
            <w:ins w:id="1867" w:author="User" w:date="2024-06-13T09:29:00Z">
              <w:r w:rsidRPr="009A2BFC">
                <w:rPr>
                  <w:rFonts w:ascii="GHEA Grapalat" w:hAnsi="GHEA Grapalat"/>
                  <w:sz w:val="16"/>
                  <w:szCs w:val="16"/>
                </w:rPr>
                <w:t xml:space="preserve">В соответствии с требованиями заказчика </w:t>
              </w:r>
            </w:ins>
            <w:ins w:id="1868" w:author="User" w:date="2024-06-13T09:24:00Z">
              <w:r w:rsidRPr="009A2BFC">
                <w:rPr>
                  <w:rFonts w:ascii="GHEA Grapalat" w:hAnsi="GHEA Grapalat"/>
                  <w:sz w:val="16"/>
                  <w:szCs w:val="16"/>
                </w:rPr>
                <w:t>до 2</w:t>
              </w:r>
            </w:ins>
            <w:ins w:id="1869" w:author="User" w:date="2024-12-05T10:07:00Z">
              <w:r>
                <w:rPr>
                  <w:rFonts w:ascii="GHEA Grapalat" w:hAnsi="GHEA Grapalat"/>
                  <w:sz w:val="16"/>
                  <w:szCs w:val="16"/>
                </w:rPr>
                <w:t>5</w:t>
              </w:r>
            </w:ins>
            <w:ins w:id="1870" w:author="User" w:date="2024-06-13T09:24:00Z">
              <w:r w:rsidRPr="009A2BFC">
                <w:rPr>
                  <w:rFonts w:ascii="GHEA Grapalat" w:hAnsi="GHEA Grapalat"/>
                  <w:sz w:val="16"/>
                  <w:szCs w:val="16"/>
                </w:rPr>
                <w:t>.</w:t>
              </w:r>
            </w:ins>
            <w:ins w:id="1871" w:author="User" w:date="2024-12-05T10:07:00Z">
              <w:r>
                <w:rPr>
                  <w:rFonts w:ascii="GHEA Grapalat" w:hAnsi="GHEA Grapalat"/>
                  <w:sz w:val="16"/>
                  <w:szCs w:val="16"/>
                </w:rPr>
                <w:t>05</w:t>
              </w:r>
            </w:ins>
            <w:ins w:id="1872" w:author="User" w:date="2024-06-13T09:24:00Z">
              <w:r w:rsidRPr="009A2BFC">
                <w:rPr>
                  <w:rFonts w:ascii="GHEA Grapalat" w:hAnsi="GHEA Grapalat"/>
                  <w:sz w:val="16"/>
                  <w:szCs w:val="16"/>
                </w:rPr>
                <w:t>.202</w:t>
              </w:r>
            </w:ins>
            <w:ins w:id="1873" w:author="User" w:date="2024-12-05T10:07:00Z">
              <w:r>
                <w:rPr>
                  <w:rFonts w:ascii="GHEA Grapalat" w:hAnsi="GHEA Grapalat"/>
                  <w:sz w:val="16"/>
                  <w:szCs w:val="16"/>
                </w:rPr>
                <w:t>5</w:t>
              </w:r>
            </w:ins>
          </w:p>
        </w:tc>
      </w:tr>
      <w:tr w:rsidR="00B62EEB"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74"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1875" w:author="User" w:date="2024-06-13T09:16:00Z"/>
          <w:trPrChange w:id="1876" w:author="User" w:date="2024-06-13T09:29:00Z">
            <w:trPr>
              <w:trHeight w:val="246"/>
              <w:jc w:val="center"/>
            </w:trPr>
          </w:trPrChange>
        </w:trPr>
        <w:tc>
          <w:tcPr>
            <w:tcW w:w="1242" w:type="dxa"/>
            <w:vAlign w:val="center"/>
            <w:tcPrChange w:id="1877" w:author="User" w:date="2024-06-13T09:29:00Z">
              <w:tcPr>
                <w:tcW w:w="1242" w:type="dxa"/>
                <w:vAlign w:val="center"/>
              </w:tcPr>
            </w:tcPrChange>
          </w:tcPr>
          <w:p w:rsidR="00B62EEB" w:rsidRPr="00B138F3" w:rsidRDefault="00B62EEB" w:rsidP="00B62EEB">
            <w:pPr>
              <w:widowControl w:val="0"/>
              <w:jc w:val="center"/>
              <w:rPr>
                <w:ins w:id="1878" w:author="User" w:date="2024-06-13T09:16:00Z"/>
                <w:rFonts w:ascii="GHEA Grapalat" w:hAnsi="GHEA Grapalat"/>
                <w:sz w:val="16"/>
                <w:szCs w:val="16"/>
              </w:rPr>
            </w:pPr>
            <w:ins w:id="1879" w:author="User" w:date="2024-06-13T09:18:00Z">
              <w:r>
                <w:rPr>
                  <w:rFonts w:ascii="GHEA Grapalat" w:hAnsi="GHEA Grapalat"/>
                  <w:sz w:val="20"/>
                  <w:lang w:val="hy-AM"/>
                </w:rPr>
                <w:t>2</w:t>
              </w:r>
            </w:ins>
          </w:p>
        </w:tc>
        <w:tc>
          <w:tcPr>
            <w:tcW w:w="2715" w:type="dxa"/>
            <w:vAlign w:val="center"/>
            <w:tcPrChange w:id="1880" w:author="User" w:date="2024-06-13T09:29:00Z">
              <w:tcPr>
                <w:tcW w:w="2715" w:type="dxa"/>
                <w:vAlign w:val="center"/>
              </w:tcPr>
            </w:tcPrChange>
          </w:tcPr>
          <w:p w:rsidR="00B62EEB" w:rsidRPr="00B138F3" w:rsidRDefault="00B62EEB" w:rsidP="00B62EEB">
            <w:pPr>
              <w:widowControl w:val="0"/>
              <w:jc w:val="center"/>
              <w:rPr>
                <w:ins w:id="1881" w:author="User" w:date="2024-06-13T09:16:00Z"/>
                <w:rFonts w:ascii="GHEA Grapalat" w:hAnsi="GHEA Grapalat"/>
                <w:sz w:val="16"/>
                <w:szCs w:val="16"/>
              </w:rPr>
            </w:pPr>
            <w:ins w:id="1882" w:author="User" w:date="2024-06-13T09:18:00Z">
              <w:r w:rsidRPr="0001756A">
                <w:rPr>
                  <w:rFonts w:ascii="Sylfaen" w:hAnsi="Sylfaen" w:cs="Arial"/>
                </w:rPr>
                <w:t>15421100</w:t>
              </w:r>
            </w:ins>
          </w:p>
        </w:tc>
        <w:tc>
          <w:tcPr>
            <w:tcW w:w="1559" w:type="dxa"/>
            <w:tcPrChange w:id="1883" w:author="User" w:date="2024-06-13T09:29:00Z">
              <w:tcPr>
                <w:tcW w:w="1559" w:type="dxa"/>
              </w:tcPr>
            </w:tcPrChange>
          </w:tcPr>
          <w:p w:rsidR="00B62EEB" w:rsidRPr="00B138F3" w:rsidRDefault="00B62EEB" w:rsidP="00B62EEB">
            <w:pPr>
              <w:widowControl w:val="0"/>
              <w:jc w:val="center"/>
              <w:rPr>
                <w:ins w:id="1884" w:author="User" w:date="2024-06-13T09:16:00Z"/>
                <w:rFonts w:ascii="GHEA Grapalat" w:hAnsi="GHEA Grapalat"/>
                <w:sz w:val="16"/>
                <w:szCs w:val="16"/>
              </w:rPr>
            </w:pPr>
            <w:ins w:id="1885" w:author="User" w:date="2024-06-13T09:18:00Z">
              <w:r>
                <w:rPr>
                  <w:rFonts w:ascii="GHEA Grapalat" w:hAnsi="GHEA Grapalat" w:cs="Calibri"/>
                  <w:color w:val="000000"/>
                  <w:sz w:val="16"/>
                  <w:szCs w:val="16"/>
                </w:rPr>
                <w:t>Подсолнечное масло рафинированное</w:t>
              </w:r>
            </w:ins>
          </w:p>
        </w:tc>
        <w:tc>
          <w:tcPr>
            <w:tcW w:w="3392" w:type="dxa"/>
            <w:tcPrChange w:id="1886" w:author="User" w:date="2024-06-13T09:29:00Z">
              <w:tcPr>
                <w:tcW w:w="3392" w:type="dxa"/>
              </w:tcPr>
            </w:tcPrChange>
          </w:tcPr>
          <w:p w:rsidR="00B62EEB" w:rsidRPr="00B138F3" w:rsidRDefault="00B62EEB" w:rsidP="00B62EEB">
            <w:pPr>
              <w:widowControl w:val="0"/>
              <w:jc w:val="center"/>
              <w:rPr>
                <w:ins w:id="1887" w:author="User" w:date="2024-06-13T09:16:00Z"/>
                <w:rFonts w:ascii="GHEA Grapalat" w:hAnsi="GHEA Grapalat"/>
                <w:sz w:val="16"/>
                <w:szCs w:val="16"/>
              </w:rPr>
            </w:pPr>
            <w:ins w:id="1888" w:author="User" w:date="2024-06-13T09:21:00Z">
              <w:r w:rsidRPr="009A2BFC">
                <w:rPr>
                  <w:rFonts w:ascii="Cambria Math" w:hAnsi="Cambria Math"/>
                  <w:sz w:val="16"/>
                  <w:szCs w:val="16"/>
                </w:rPr>
                <w:t xml:space="preserve">Приготовлено методом экстракции и отжима семян подсолнечника, высшего сорта, очищено, дезодорировано. Безопасность: номер 2-III-4.9-01-2010 гигиенических нормативов, маркировка в соответствии со статьей 9 Закона РА "О </w:t>
              </w:r>
              <w:r w:rsidRPr="009A2BFC">
                <w:rPr>
                  <w:rFonts w:ascii="Cambria Math" w:hAnsi="Cambria Math"/>
                  <w:sz w:val="16"/>
                  <w:szCs w:val="16"/>
                </w:rPr>
                <w:lastRenderedPageBreak/>
                <w:t>безопасности пищевых продуктов".</w:t>
              </w:r>
            </w:ins>
          </w:p>
        </w:tc>
        <w:tc>
          <w:tcPr>
            <w:tcW w:w="1085" w:type="dxa"/>
            <w:vAlign w:val="center"/>
            <w:tcPrChange w:id="1889" w:author="User" w:date="2024-06-13T09:29:00Z">
              <w:tcPr>
                <w:tcW w:w="1085" w:type="dxa"/>
                <w:vAlign w:val="center"/>
              </w:tcPr>
            </w:tcPrChange>
          </w:tcPr>
          <w:p w:rsidR="00B62EEB" w:rsidRPr="00B138F3" w:rsidRDefault="00B62EEB" w:rsidP="00B62EEB">
            <w:pPr>
              <w:widowControl w:val="0"/>
              <w:jc w:val="center"/>
              <w:rPr>
                <w:ins w:id="1890" w:author="User" w:date="2024-06-13T09:16:00Z"/>
                <w:rFonts w:ascii="GHEA Grapalat" w:hAnsi="GHEA Grapalat"/>
                <w:sz w:val="16"/>
                <w:szCs w:val="16"/>
              </w:rPr>
            </w:pPr>
            <w:ins w:id="1891" w:author="User" w:date="2024-06-13T09:21:00Z">
              <w:r>
                <w:rPr>
                  <w:rFonts w:ascii="GHEA Grapalat" w:hAnsi="GHEA Grapalat"/>
                  <w:sz w:val="16"/>
                  <w:szCs w:val="16"/>
                </w:rPr>
                <w:lastRenderedPageBreak/>
                <w:t>Литр</w:t>
              </w:r>
            </w:ins>
          </w:p>
        </w:tc>
        <w:tc>
          <w:tcPr>
            <w:tcW w:w="1559" w:type="dxa"/>
            <w:tcPrChange w:id="1892" w:author="User" w:date="2024-06-13T09:29:00Z">
              <w:tcPr>
                <w:tcW w:w="1559" w:type="dxa"/>
              </w:tcPr>
            </w:tcPrChange>
          </w:tcPr>
          <w:p w:rsidR="00B62EEB" w:rsidRPr="00B138F3" w:rsidRDefault="00B62EEB" w:rsidP="00B62EEB">
            <w:pPr>
              <w:widowControl w:val="0"/>
              <w:jc w:val="center"/>
              <w:rPr>
                <w:ins w:id="1893" w:author="User" w:date="2024-06-13T09:16:00Z"/>
                <w:rFonts w:ascii="GHEA Grapalat" w:hAnsi="GHEA Grapalat"/>
                <w:sz w:val="16"/>
                <w:szCs w:val="16"/>
              </w:rPr>
            </w:pPr>
          </w:p>
        </w:tc>
        <w:tc>
          <w:tcPr>
            <w:tcW w:w="1104" w:type="dxa"/>
            <w:tcPrChange w:id="1894" w:author="User" w:date="2024-06-13T09:29:00Z">
              <w:tcPr>
                <w:tcW w:w="1134" w:type="dxa"/>
                <w:gridSpan w:val="2"/>
              </w:tcPr>
            </w:tcPrChange>
          </w:tcPr>
          <w:p w:rsidR="00B62EEB" w:rsidRPr="00B138F3" w:rsidRDefault="00B62EEB" w:rsidP="00B62EEB">
            <w:pPr>
              <w:widowControl w:val="0"/>
              <w:jc w:val="center"/>
              <w:rPr>
                <w:ins w:id="1895" w:author="User" w:date="2024-06-13T09:16:00Z"/>
                <w:rFonts w:ascii="GHEA Grapalat" w:hAnsi="GHEA Grapalat"/>
                <w:sz w:val="16"/>
                <w:szCs w:val="16"/>
              </w:rPr>
            </w:pPr>
          </w:p>
        </w:tc>
        <w:tc>
          <w:tcPr>
            <w:tcW w:w="880" w:type="dxa"/>
            <w:vAlign w:val="center"/>
            <w:tcPrChange w:id="1896" w:author="User" w:date="2024-06-13T09:29:00Z">
              <w:tcPr>
                <w:tcW w:w="850" w:type="dxa"/>
              </w:tcPr>
            </w:tcPrChange>
          </w:tcPr>
          <w:p w:rsidR="00B62EEB" w:rsidRPr="00B138F3" w:rsidRDefault="00B62EEB" w:rsidP="00B62EEB">
            <w:pPr>
              <w:widowControl w:val="0"/>
              <w:jc w:val="center"/>
              <w:rPr>
                <w:ins w:id="1897" w:author="User" w:date="2024-06-13T09:16:00Z"/>
                <w:rFonts w:ascii="GHEA Grapalat" w:hAnsi="GHEA Grapalat"/>
                <w:sz w:val="16"/>
                <w:szCs w:val="16"/>
              </w:rPr>
            </w:pPr>
            <w:ins w:id="1898" w:author="User" w:date="2024-12-05T10:06:00Z">
              <w:r>
                <w:rPr>
                  <w:rFonts w:ascii="Sylfaen" w:hAnsi="Sylfaen"/>
                  <w:bCs/>
                  <w:sz w:val="18"/>
                  <w:szCs w:val="18"/>
                  <w:lang w:val="hy-AM"/>
                </w:rPr>
                <w:t>304</w:t>
              </w:r>
            </w:ins>
          </w:p>
        </w:tc>
        <w:tc>
          <w:tcPr>
            <w:tcW w:w="709" w:type="dxa"/>
            <w:vAlign w:val="center"/>
            <w:tcPrChange w:id="1899" w:author="User" w:date="2024-06-13T09:29:00Z">
              <w:tcPr>
                <w:tcW w:w="709" w:type="dxa"/>
              </w:tcPr>
            </w:tcPrChange>
          </w:tcPr>
          <w:p w:rsidR="00B62EEB" w:rsidRPr="00B138F3" w:rsidRDefault="00B62EEB" w:rsidP="00B62EEB">
            <w:pPr>
              <w:widowControl w:val="0"/>
              <w:jc w:val="center"/>
              <w:rPr>
                <w:ins w:id="1900" w:author="User" w:date="2024-06-13T09:16:00Z"/>
                <w:rFonts w:ascii="GHEA Grapalat" w:hAnsi="GHEA Grapalat"/>
                <w:sz w:val="16"/>
                <w:szCs w:val="16"/>
              </w:rPr>
            </w:pPr>
            <w:ins w:id="1901" w:author="User" w:date="2024-06-13T09:25:00Z">
              <w:r w:rsidRPr="009A2BFC">
                <w:rPr>
                  <w:rFonts w:ascii="GHEA Grapalat" w:hAnsi="GHEA Grapalat"/>
                  <w:sz w:val="16"/>
                  <w:szCs w:val="16"/>
                </w:rPr>
                <w:t xml:space="preserve">Араратская область РА, г. </w:t>
              </w:r>
              <w:r w:rsidRPr="009A2BFC">
                <w:rPr>
                  <w:rFonts w:ascii="GHEA Grapalat" w:hAnsi="GHEA Grapalat"/>
                  <w:sz w:val="16"/>
                  <w:szCs w:val="16"/>
                </w:rPr>
                <w:lastRenderedPageBreak/>
                <w:t>Масис, ул. Ереванян 58</w:t>
              </w:r>
            </w:ins>
          </w:p>
        </w:tc>
        <w:tc>
          <w:tcPr>
            <w:tcW w:w="1158" w:type="dxa"/>
            <w:vAlign w:val="center"/>
            <w:tcPrChange w:id="1902" w:author="User" w:date="2024-06-13T09:29:00Z">
              <w:tcPr>
                <w:tcW w:w="1158" w:type="dxa"/>
              </w:tcPr>
            </w:tcPrChange>
          </w:tcPr>
          <w:p w:rsidR="00B62EEB" w:rsidRPr="00B138F3" w:rsidRDefault="00B62EEB" w:rsidP="00B62EEB">
            <w:pPr>
              <w:widowControl w:val="0"/>
              <w:jc w:val="center"/>
              <w:rPr>
                <w:ins w:id="1903" w:author="User" w:date="2024-06-13T09:16:00Z"/>
                <w:rFonts w:ascii="GHEA Grapalat" w:hAnsi="GHEA Grapalat"/>
                <w:sz w:val="16"/>
                <w:szCs w:val="16"/>
              </w:rPr>
            </w:pPr>
            <w:ins w:id="1904" w:author="User" w:date="2024-12-05T10:06:00Z">
              <w:r>
                <w:rPr>
                  <w:rFonts w:ascii="Sylfaen" w:hAnsi="Sylfaen"/>
                  <w:bCs/>
                  <w:sz w:val="18"/>
                  <w:szCs w:val="18"/>
                  <w:lang w:val="hy-AM"/>
                </w:rPr>
                <w:lastRenderedPageBreak/>
                <w:t>304</w:t>
              </w:r>
            </w:ins>
          </w:p>
        </w:tc>
        <w:tc>
          <w:tcPr>
            <w:tcW w:w="947" w:type="dxa"/>
            <w:vAlign w:val="center"/>
            <w:tcPrChange w:id="1905" w:author="User" w:date="2024-06-13T09:29:00Z">
              <w:tcPr>
                <w:tcW w:w="947" w:type="dxa"/>
              </w:tcPr>
            </w:tcPrChange>
          </w:tcPr>
          <w:p w:rsidR="00B62EEB" w:rsidRPr="00B138F3" w:rsidRDefault="00B62EEB" w:rsidP="00B62EEB">
            <w:pPr>
              <w:widowControl w:val="0"/>
              <w:jc w:val="center"/>
              <w:rPr>
                <w:ins w:id="1906" w:author="User" w:date="2024-06-13T09:16:00Z"/>
                <w:rFonts w:ascii="GHEA Grapalat" w:hAnsi="GHEA Grapalat"/>
                <w:sz w:val="16"/>
                <w:szCs w:val="16"/>
              </w:rPr>
            </w:pPr>
            <w:ins w:id="1907" w:author="User" w:date="2024-12-05T10:07:00Z">
              <w:r w:rsidRPr="009A2BFC">
                <w:rPr>
                  <w:rFonts w:ascii="GHEA Grapalat" w:hAnsi="GHEA Grapalat"/>
                  <w:sz w:val="16"/>
                  <w:szCs w:val="16"/>
                </w:rPr>
                <w:t xml:space="preserve">В соответствии с требованиями </w:t>
              </w:r>
              <w:r w:rsidRPr="009A2BFC">
                <w:rPr>
                  <w:rFonts w:ascii="GHEA Grapalat" w:hAnsi="GHEA Grapalat"/>
                  <w:sz w:val="16"/>
                  <w:szCs w:val="16"/>
                </w:rPr>
                <w:lastRenderedPageBreak/>
                <w:t>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rPr>
                <w:t>5</w:t>
              </w:r>
            </w:ins>
          </w:p>
        </w:tc>
      </w:tr>
      <w:tr w:rsidR="00B62EEB"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908"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1909" w:author="User" w:date="2024-06-13T09:16:00Z"/>
          <w:trPrChange w:id="1910" w:author="User" w:date="2024-06-13T09:29:00Z">
            <w:trPr>
              <w:trHeight w:val="246"/>
              <w:jc w:val="center"/>
            </w:trPr>
          </w:trPrChange>
        </w:trPr>
        <w:tc>
          <w:tcPr>
            <w:tcW w:w="1242" w:type="dxa"/>
            <w:vAlign w:val="center"/>
            <w:tcPrChange w:id="1911" w:author="User" w:date="2024-06-13T09:29:00Z">
              <w:tcPr>
                <w:tcW w:w="1242" w:type="dxa"/>
                <w:vAlign w:val="center"/>
              </w:tcPr>
            </w:tcPrChange>
          </w:tcPr>
          <w:p w:rsidR="00B62EEB" w:rsidRPr="00B138F3" w:rsidRDefault="00B62EEB" w:rsidP="00B62EEB">
            <w:pPr>
              <w:widowControl w:val="0"/>
              <w:jc w:val="center"/>
              <w:rPr>
                <w:ins w:id="1912" w:author="User" w:date="2024-06-13T09:16:00Z"/>
                <w:rFonts w:ascii="GHEA Grapalat" w:hAnsi="GHEA Grapalat"/>
                <w:sz w:val="16"/>
                <w:szCs w:val="16"/>
              </w:rPr>
            </w:pPr>
            <w:ins w:id="1913" w:author="User" w:date="2024-06-13T09:18:00Z">
              <w:r>
                <w:rPr>
                  <w:rFonts w:ascii="GHEA Grapalat" w:hAnsi="GHEA Grapalat"/>
                  <w:sz w:val="20"/>
                  <w:lang w:val="hy-AM"/>
                </w:rPr>
                <w:lastRenderedPageBreak/>
                <w:t>3</w:t>
              </w:r>
            </w:ins>
          </w:p>
        </w:tc>
        <w:tc>
          <w:tcPr>
            <w:tcW w:w="2715" w:type="dxa"/>
            <w:vAlign w:val="center"/>
            <w:tcPrChange w:id="1914" w:author="User" w:date="2024-06-13T09:29:00Z">
              <w:tcPr>
                <w:tcW w:w="2715" w:type="dxa"/>
                <w:vAlign w:val="center"/>
              </w:tcPr>
            </w:tcPrChange>
          </w:tcPr>
          <w:p w:rsidR="00B62EEB" w:rsidRPr="00B138F3" w:rsidRDefault="00B62EEB" w:rsidP="00B62EEB">
            <w:pPr>
              <w:widowControl w:val="0"/>
              <w:jc w:val="center"/>
              <w:rPr>
                <w:ins w:id="1915" w:author="User" w:date="2024-06-13T09:16:00Z"/>
                <w:rFonts w:ascii="GHEA Grapalat" w:hAnsi="GHEA Grapalat"/>
                <w:sz w:val="16"/>
                <w:szCs w:val="16"/>
              </w:rPr>
            </w:pPr>
            <w:ins w:id="1916" w:author="User" w:date="2024-06-13T09:18:00Z">
              <w:r w:rsidRPr="0001756A">
                <w:rPr>
                  <w:rFonts w:ascii="Sylfaen" w:hAnsi="Sylfaen" w:cs="Arial"/>
                </w:rPr>
                <w:t>3211300</w:t>
              </w:r>
            </w:ins>
          </w:p>
        </w:tc>
        <w:tc>
          <w:tcPr>
            <w:tcW w:w="1559" w:type="dxa"/>
            <w:vAlign w:val="center"/>
            <w:tcPrChange w:id="1917" w:author="User" w:date="2024-06-13T09:29:00Z">
              <w:tcPr>
                <w:tcW w:w="1559" w:type="dxa"/>
                <w:vAlign w:val="center"/>
              </w:tcPr>
            </w:tcPrChange>
          </w:tcPr>
          <w:p w:rsidR="00B62EEB" w:rsidRPr="00B138F3" w:rsidRDefault="00B62EEB" w:rsidP="00B62EEB">
            <w:pPr>
              <w:widowControl w:val="0"/>
              <w:jc w:val="center"/>
              <w:rPr>
                <w:ins w:id="1918" w:author="User" w:date="2024-06-13T09:16:00Z"/>
                <w:rFonts w:ascii="GHEA Grapalat" w:hAnsi="GHEA Grapalat"/>
                <w:sz w:val="16"/>
                <w:szCs w:val="16"/>
              </w:rPr>
            </w:pPr>
            <w:ins w:id="1919" w:author="User" w:date="2024-06-13T09:18:00Z">
              <w:r>
                <w:rPr>
                  <w:rFonts w:ascii="GHEA Grapalat" w:hAnsi="GHEA Grapalat" w:cs="Calibri"/>
                  <w:color w:val="000000"/>
                  <w:sz w:val="16"/>
                  <w:szCs w:val="16"/>
                </w:rPr>
                <w:t>Рись</w:t>
              </w:r>
            </w:ins>
          </w:p>
        </w:tc>
        <w:tc>
          <w:tcPr>
            <w:tcW w:w="3392" w:type="dxa"/>
            <w:tcPrChange w:id="1920" w:author="User" w:date="2024-06-13T09:29:00Z">
              <w:tcPr>
                <w:tcW w:w="3392" w:type="dxa"/>
              </w:tcPr>
            </w:tcPrChange>
          </w:tcPr>
          <w:p w:rsidR="00B62EEB" w:rsidRPr="00B138F3" w:rsidRDefault="00B62EEB" w:rsidP="00B62EEB">
            <w:pPr>
              <w:widowControl w:val="0"/>
              <w:jc w:val="center"/>
              <w:rPr>
                <w:ins w:id="1921" w:author="User" w:date="2024-06-13T09:16:00Z"/>
                <w:rFonts w:ascii="GHEA Grapalat" w:hAnsi="GHEA Grapalat"/>
                <w:sz w:val="16"/>
                <w:szCs w:val="16"/>
              </w:rPr>
            </w:pPr>
            <w:ins w:id="1922" w:author="User" w:date="2024-06-13T09:21:00Z">
              <w:r w:rsidRPr="009A2BFC">
                <w:rPr>
                  <w:rFonts w:ascii="Cambria Math" w:hAnsi="Cambria Math"/>
                  <w:sz w:val="16"/>
                  <w:szCs w:val="16"/>
                </w:rPr>
                <w:t>Белые, крупные,высокие, длинные, неразрывные, делятся на типы от 1 до 4 в зависимости от ширины, влажность от 13% до 14% в зависимости от типа. Безопасность и маркировка в соответствии с законодательством РА. В 2007 году. в соответствии со статьей 9" технического регламента требований, предъявляемых к зерну, его производству, хранению, переработке и утилизации "и Закона Республики Армения" О безопасности пищевых продуктов", утвержденного решением N 22-н от 11 января 2020 года.</w:t>
              </w:r>
            </w:ins>
          </w:p>
        </w:tc>
        <w:tc>
          <w:tcPr>
            <w:tcW w:w="1085" w:type="dxa"/>
            <w:vAlign w:val="center"/>
            <w:tcPrChange w:id="1923" w:author="User" w:date="2024-06-13T09:29:00Z">
              <w:tcPr>
                <w:tcW w:w="1085" w:type="dxa"/>
                <w:vAlign w:val="center"/>
              </w:tcPr>
            </w:tcPrChange>
          </w:tcPr>
          <w:p w:rsidR="00B62EEB" w:rsidRPr="00B138F3" w:rsidRDefault="00B62EEB" w:rsidP="00B62EEB">
            <w:pPr>
              <w:widowControl w:val="0"/>
              <w:jc w:val="center"/>
              <w:rPr>
                <w:ins w:id="1924" w:author="User" w:date="2024-06-13T09:16:00Z"/>
                <w:rFonts w:ascii="GHEA Grapalat" w:hAnsi="GHEA Grapalat"/>
                <w:sz w:val="16"/>
                <w:szCs w:val="16"/>
              </w:rPr>
            </w:pPr>
            <w:ins w:id="1925" w:author="User" w:date="2024-06-13T09:21:00Z">
              <w:r>
                <w:rPr>
                  <w:rFonts w:ascii="GHEA Grapalat" w:hAnsi="GHEA Grapalat"/>
                  <w:sz w:val="16"/>
                  <w:szCs w:val="16"/>
                </w:rPr>
                <w:t>кг</w:t>
              </w:r>
            </w:ins>
          </w:p>
        </w:tc>
        <w:tc>
          <w:tcPr>
            <w:tcW w:w="1559" w:type="dxa"/>
            <w:tcPrChange w:id="1926" w:author="User" w:date="2024-06-13T09:29:00Z">
              <w:tcPr>
                <w:tcW w:w="1559" w:type="dxa"/>
              </w:tcPr>
            </w:tcPrChange>
          </w:tcPr>
          <w:p w:rsidR="00B62EEB" w:rsidRPr="00B138F3" w:rsidRDefault="00B62EEB" w:rsidP="00B62EEB">
            <w:pPr>
              <w:widowControl w:val="0"/>
              <w:jc w:val="center"/>
              <w:rPr>
                <w:ins w:id="1927" w:author="User" w:date="2024-06-13T09:16:00Z"/>
                <w:rFonts w:ascii="GHEA Grapalat" w:hAnsi="GHEA Grapalat"/>
                <w:sz w:val="16"/>
                <w:szCs w:val="16"/>
              </w:rPr>
            </w:pPr>
          </w:p>
        </w:tc>
        <w:tc>
          <w:tcPr>
            <w:tcW w:w="1104" w:type="dxa"/>
            <w:tcPrChange w:id="1928" w:author="User" w:date="2024-06-13T09:29:00Z">
              <w:tcPr>
                <w:tcW w:w="1134" w:type="dxa"/>
                <w:gridSpan w:val="2"/>
              </w:tcPr>
            </w:tcPrChange>
          </w:tcPr>
          <w:p w:rsidR="00B62EEB" w:rsidRPr="00B138F3" w:rsidRDefault="00B62EEB" w:rsidP="00B62EEB">
            <w:pPr>
              <w:widowControl w:val="0"/>
              <w:jc w:val="center"/>
              <w:rPr>
                <w:ins w:id="1929" w:author="User" w:date="2024-06-13T09:16:00Z"/>
                <w:rFonts w:ascii="GHEA Grapalat" w:hAnsi="GHEA Grapalat"/>
                <w:sz w:val="16"/>
                <w:szCs w:val="16"/>
              </w:rPr>
            </w:pPr>
          </w:p>
        </w:tc>
        <w:tc>
          <w:tcPr>
            <w:tcW w:w="880" w:type="dxa"/>
            <w:vAlign w:val="center"/>
            <w:tcPrChange w:id="1930" w:author="User" w:date="2024-06-13T09:29:00Z">
              <w:tcPr>
                <w:tcW w:w="850" w:type="dxa"/>
              </w:tcPr>
            </w:tcPrChange>
          </w:tcPr>
          <w:p w:rsidR="00B62EEB" w:rsidRPr="00B138F3" w:rsidRDefault="00B62EEB" w:rsidP="00B62EEB">
            <w:pPr>
              <w:widowControl w:val="0"/>
              <w:jc w:val="center"/>
              <w:rPr>
                <w:ins w:id="1931" w:author="User" w:date="2024-06-13T09:16:00Z"/>
                <w:rFonts w:ascii="GHEA Grapalat" w:hAnsi="GHEA Grapalat"/>
                <w:sz w:val="16"/>
                <w:szCs w:val="16"/>
              </w:rPr>
            </w:pPr>
            <w:ins w:id="1932" w:author="User" w:date="2024-12-05T10:06:00Z">
              <w:r>
                <w:rPr>
                  <w:rFonts w:ascii="Sylfaen" w:hAnsi="Sylfaen"/>
                  <w:bCs/>
                  <w:sz w:val="18"/>
                  <w:szCs w:val="18"/>
                  <w:lang w:val="hy-AM"/>
                </w:rPr>
                <w:t>456</w:t>
              </w:r>
            </w:ins>
          </w:p>
        </w:tc>
        <w:tc>
          <w:tcPr>
            <w:tcW w:w="709" w:type="dxa"/>
            <w:vAlign w:val="center"/>
            <w:tcPrChange w:id="1933" w:author="User" w:date="2024-06-13T09:29:00Z">
              <w:tcPr>
                <w:tcW w:w="709" w:type="dxa"/>
              </w:tcPr>
            </w:tcPrChange>
          </w:tcPr>
          <w:p w:rsidR="00B62EEB" w:rsidRPr="00B138F3" w:rsidRDefault="00B62EEB" w:rsidP="00B62EEB">
            <w:pPr>
              <w:widowControl w:val="0"/>
              <w:jc w:val="center"/>
              <w:rPr>
                <w:ins w:id="1934" w:author="User" w:date="2024-06-13T09:16:00Z"/>
                <w:rFonts w:ascii="GHEA Grapalat" w:hAnsi="GHEA Grapalat"/>
                <w:sz w:val="16"/>
                <w:szCs w:val="16"/>
              </w:rPr>
            </w:pPr>
            <w:ins w:id="1935"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1936" w:author="User" w:date="2024-06-13T09:29:00Z">
              <w:tcPr>
                <w:tcW w:w="1158" w:type="dxa"/>
              </w:tcPr>
            </w:tcPrChange>
          </w:tcPr>
          <w:p w:rsidR="00B62EEB" w:rsidRPr="00B138F3" w:rsidRDefault="00B62EEB" w:rsidP="00B62EEB">
            <w:pPr>
              <w:widowControl w:val="0"/>
              <w:jc w:val="center"/>
              <w:rPr>
                <w:ins w:id="1937" w:author="User" w:date="2024-06-13T09:16:00Z"/>
                <w:rFonts w:ascii="GHEA Grapalat" w:hAnsi="GHEA Grapalat"/>
                <w:sz w:val="16"/>
                <w:szCs w:val="16"/>
              </w:rPr>
            </w:pPr>
            <w:ins w:id="1938" w:author="User" w:date="2024-12-05T10:06:00Z">
              <w:r>
                <w:rPr>
                  <w:rFonts w:ascii="Sylfaen" w:hAnsi="Sylfaen"/>
                  <w:bCs/>
                  <w:sz w:val="18"/>
                  <w:szCs w:val="18"/>
                  <w:lang w:val="hy-AM"/>
                </w:rPr>
                <w:t>456</w:t>
              </w:r>
            </w:ins>
          </w:p>
        </w:tc>
        <w:tc>
          <w:tcPr>
            <w:tcW w:w="947" w:type="dxa"/>
            <w:vAlign w:val="center"/>
            <w:tcPrChange w:id="1939" w:author="User" w:date="2024-06-13T09:29:00Z">
              <w:tcPr>
                <w:tcW w:w="947" w:type="dxa"/>
              </w:tcPr>
            </w:tcPrChange>
          </w:tcPr>
          <w:p w:rsidR="00B62EEB" w:rsidRPr="00B138F3" w:rsidRDefault="00B62EEB" w:rsidP="00B62EEB">
            <w:pPr>
              <w:widowControl w:val="0"/>
              <w:jc w:val="center"/>
              <w:rPr>
                <w:ins w:id="1940" w:author="User" w:date="2024-06-13T09:16:00Z"/>
                <w:rFonts w:ascii="GHEA Grapalat" w:hAnsi="GHEA Grapalat"/>
                <w:sz w:val="16"/>
                <w:szCs w:val="16"/>
              </w:rPr>
            </w:pPr>
            <w:ins w:id="1941" w:author="User" w:date="2024-12-05T10:07: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rPr>
                <w:t>5</w:t>
              </w:r>
            </w:ins>
          </w:p>
        </w:tc>
      </w:tr>
      <w:tr w:rsidR="00B62EEB"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942"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1943" w:author="User" w:date="2024-06-13T09:16:00Z"/>
          <w:trPrChange w:id="1944" w:author="User" w:date="2024-06-13T09:29:00Z">
            <w:trPr>
              <w:trHeight w:val="246"/>
              <w:jc w:val="center"/>
            </w:trPr>
          </w:trPrChange>
        </w:trPr>
        <w:tc>
          <w:tcPr>
            <w:tcW w:w="1242" w:type="dxa"/>
            <w:vAlign w:val="center"/>
            <w:tcPrChange w:id="1945" w:author="User" w:date="2024-06-13T09:29:00Z">
              <w:tcPr>
                <w:tcW w:w="1242" w:type="dxa"/>
                <w:vAlign w:val="center"/>
              </w:tcPr>
            </w:tcPrChange>
          </w:tcPr>
          <w:p w:rsidR="00B62EEB" w:rsidRPr="00B138F3" w:rsidRDefault="00B62EEB" w:rsidP="00B62EEB">
            <w:pPr>
              <w:widowControl w:val="0"/>
              <w:jc w:val="center"/>
              <w:rPr>
                <w:ins w:id="1946" w:author="User" w:date="2024-06-13T09:16:00Z"/>
                <w:rFonts w:ascii="GHEA Grapalat" w:hAnsi="GHEA Grapalat"/>
                <w:sz w:val="16"/>
                <w:szCs w:val="16"/>
              </w:rPr>
            </w:pPr>
            <w:ins w:id="1947" w:author="User" w:date="2024-06-13T09:18:00Z">
              <w:r>
                <w:rPr>
                  <w:rFonts w:ascii="GHEA Grapalat" w:hAnsi="GHEA Grapalat"/>
                  <w:sz w:val="20"/>
                  <w:lang w:val="hy-AM"/>
                </w:rPr>
                <w:t>4</w:t>
              </w:r>
            </w:ins>
          </w:p>
        </w:tc>
        <w:tc>
          <w:tcPr>
            <w:tcW w:w="2715" w:type="dxa"/>
            <w:vAlign w:val="center"/>
            <w:tcPrChange w:id="1948" w:author="User" w:date="2024-06-13T09:29:00Z">
              <w:tcPr>
                <w:tcW w:w="2715" w:type="dxa"/>
                <w:vAlign w:val="center"/>
              </w:tcPr>
            </w:tcPrChange>
          </w:tcPr>
          <w:p w:rsidR="00B62EEB" w:rsidRPr="00B138F3" w:rsidRDefault="00B62EEB" w:rsidP="00B62EEB">
            <w:pPr>
              <w:widowControl w:val="0"/>
              <w:jc w:val="center"/>
              <w:rPr>
                <w:ins w:id="1949" w:author="User" w:date="2024-06-13T09:16:00Z"/>
                <w:rFonts w:ascii="GHEA Grapalat" w:hAnsi="GHEA Grapalat"/>
                <w:sz w:val="16"/>
                <w:szCs w:val="16"/>
              </w:rPr>
            </w:pPr>
            <w:ins w:id="1950" w:author="User" w:date="2024-06-13T09:18:00Z">
              <w:r w:rsidRPr="0001756A">
                <w:rPr>
                  <w:rFonts w:ascii="Sylfaen" w:hAnsi="Sylfaen" w:cs="Arial"/>
                </w:rPr>
                <w:t>3221110</w:t>
              </w:r>
            </w:ins>
          </w:p>
        </w:tc>
        <w:tc>
          <w:tcPr>
            <w:tcW w:w="1559" w:type="dxa"/>
            <w:vAlign w:val="center"/>
            <w:tcPrChange w:id="1951" w:author="User" w:date="2024-06-13T09:29:00Z">
              <w:tcPr>
                <w:tcW w:w="1559" w:type="dxa"/>
                <w:vAlign w:val="center"/>
              </w:tcPr>
            </w:tcPrChange>
          </w:tcPr>
          <w:p w:rsidR="00B62EEB" w:rsidRPr="00B138F3" w:rsidRDefault="00B62EEB" w:rsidP="00B62EEB">
            <w:pPr>
              <w:widowControl w:val="0"/>
              <w:jc w:val="center"/>
              <w:rPr>
                <w:ins w:id="1952" w:author="User" w:date="2024-06-13T09:16:00Z"/>
                <w:rFonts w:ascii="GHEA Grapalat" w:hAnsi="GHEA Grapalat"/>
                <w:sz w:val="16"/>
                <w:szCs w:val="16"/>
              </w:rPr>
            </w:pPr>
            <w:ins w:id="1953" w:author="User" w:date="2024-06-13T09:18:00Z">
              <w:r>
                <w:rPr>
                  <w:rFonts w:ascii="GHEA Grapalat" w:hAnsi="GHEA Grapalat" w:cs="Calibri"/>
                  <w:color w:val="000000"/>
                  <w:sz w:val="16"/>
                  <w:szCs w:val="16"/>
                </w:rPr>
                <w:t>Марковь</w:t>
              </w:r>
            </w:ins>
          </w:p>
        </w:tc>
        <w:tc>
          <w:tcPr>
            <w:tcW w:w="3392" w:type="dxa"/>
            <w:tcPrChange w:id="1954" w:author="User" w:date="2024-06-13T09:29:00Z">
              <w:tcPr>
                <w:tcW w:w="3392" w:type="dxa"/>
              </w:tcPr>
            </w:tcPrChange>
          </w:tcPr>
          <w:p w:rsidR="00B62EEB" w:rsidRPr="00B138F3" w:rsidRDefault="00B62EEB" w:rsidP="00B62EEB">
            <w:pPr>
              <w:widowControl w:val="0"/>
              <w:jc w:val="center"/>
              <w:rPr>
                <w:ins w:id="1955" w:author="User" w:date="2024-06-13T09:16:00Z"/>
                <w:rFonts w:ascii="GHEA Grapalat" w:hAnsi="GHEA Grapalat"/>
                <w:sz w:val="16"/>
                <w:szCs w:val="16"/>
              </w:rPr>
            </w:pPr>
            <w:ins w:id="1956" w:author="User" w:date="2024-06-13T09:21:00Z">
              <w:r w:rsidRPr="009A2BFC">
                <w:rPr>
                  <w:rFonts w:ascii="Cambria Math" w:hAnsi="Cambria Math"/>
                  <w:sz w:val="16"/>
                  <w:szCs w:val="16"/>
                  <w:lang w:val="hy-AM"/>
                </w:rPr>
                <w:t xml:space="preserve">Обычный и отборный вид. Безопасность и маркировка в соответствии с указом правительства РА от 2006 года. </w:t>
              </w:r>
            </w:ins>
          </w:p>
        </w:tc>
        <w:tc>
          <w:tcPr>
            <w:tcW w:w="1085" w:type="dxa"/>
            <w:vAlign w:val="center"/>
            <w:tcPrChange w:id="1957" w:author="User" w:date="2024-06-13T09:29:00Z">
              <w:tcPr>
                <w:tcW w:w="1085" w:type="dxa"/>
                <w:vAlign w:val="center"/>
              </w:tcPr>
            </w:tcPrChange>
          </w:tcPr>
          <w:p w:rsidR="00B62EEB" w:rsidRPr="00B138F3" w:rsidRDefault="00B62EEB" w:rsidP="00B62EEB">
            <w:pPr>
              <w:widowControl w:val="0"/>
              <w:jc w:val="center"/>
              <w:rPr>
                <w:ins w:id="1958" w:author="User" w:date="2024-06-13T09:16:00Z"/>
                <w:rFonts w:ascii="GHEA Grapalat" w:hAnsi="GHEA Grapalat"/>
                <w:sz w:val="16"/>
                <w:szCs w:val="16"/>
              </w:rPr>
            </w:pPr>
            <w:ins w:id="1959" w:author="User" w:date="2024-06-13T09:21:00Z">
              <w:r>
                <w:rPr>
                  <w:rFonts w:ascii="GHEA Grapalat" w:hAnsi="GHEA Grapalat"/>
                  <w:sz w:val="16"/>
                  <w:szCs w:val="16"/>
                </w:rPr>
                <w:t>кг</w:t>
              </w:r>
            </w:ins>
          </w:p>
        </w:tc>
        <w:tc>
          <w:tcPr>
            <w:tcW w:w="1559" w:type="dxa"/>
            <w:tcPrChange w:id="1960" w:author="User" w:date="2024-06-13T09:29:00Z">
              <w:tcPr>
                <w:tcW w:w="1559" w:type="dxa"/>
              </w:tcPr>
            </w:tcPrChange>
          </w:tcPr>
          <w:p w:rsidR="00B62EEB" w:rsidRPr="00B138F3" w:rsidRDefault="00B62EEB" w:rsidP="00B62EEB">
            <w:pPr>
              <w:widowControl w:val="0"/>
              <w:jc w:val="center"/>
              <w:rPr>
                <w:ins w:id="1961" w:author="User" w:date="2024-06-13T09:16:00Z"/>
                <w:rFonts w:ascii="GHEA Grapalat" w:hAnsi="GHEA Grapalat"/>
                <w:sz w:val="16"/>
                <w:szCs w:val="16"/>
              </w:rPr>
            </w:pPr>
          </w:p>
        </w:tc>
        <w:tc>
          <w:tcPr>
            <w:tcW w:w="1104" w:type="dxa"/>
            <w:tcPrChange w:id="1962" w:author="User" w:date="2024-06-13T09:29:00Z">
              <w:tcPr>
                <w:tcW w:w="1134" w:type="dxa"/>
                <w:gridSpan w:val="2"/>
              </w:tcPr>
            </w:tcPrChange>
          </w:tcPr>
          <w:p w:rsidR="00B62EEB" w:rsidRPr="00B138F3" w:rsidRDefault="00B62EEB" w:rsidP="00B62EEB">
            <w:pPr>
              <w:widowControl w:val="0"/>
              <w:jc w:val="center"/>
              <w:rPr>
                <w:ins w:id="1963" w:author="User" w:date="2024-06-13T09:16:00Z"/>
                <w:rFonts w:ascii="GHEA Grapalat" w:hAnsi="GHEA Grapalat"/>
                <w:sz w:val="16"/>
                <w:szCs w:val="16"/>
              </w:rPr>
            </w:pPr>
          </w:p>
        </w:tc>
        <w:tc>
          <w:tcPr>
            <w:tcW w:w="880" w:type="dxa"/>
            <w:vAlign w:val="center"/>
            <w:tcPrChange w:id="1964" w:author="User" w:date="2024-06-13T09:29:00Z">
              <w:tcPr>
                <w:tcW w:w="850" w:type="dxa"/>
              </w:tcPr>
            </w:tcPrChange>
          </w:tcPr>
          <w:p w:rsidR="00B62EEB" w:rsidRPr="00B138F3" w:rsidRDefault="00B62EEB" w:rsidP="00B62EEB">
            <w:pPr>
              <w:widowControl w:val="0"/>
              <w:jc w:val="center"/>
              <w:rPr>
                <w:ins w:id="1965" w:author="User" w:date="2024-06-13T09:16:00Z"/>
                <w:rFonts w:ascii="GHEA Grapalat" w:hAnsi="GHEA Grapalat"/>
                <w:sz w:val="16"/>
                <w:szCs w:val="16"/>
              </w:rPr>
            </w:pPr>
            <w:ins w:id="1966" w:author="User" w:date="2024-12-05T10:06:00Z">
              <w:r>
                <w:rPr>
                  <w:rFonts w:ascii="Sylfaen" w:hAnsi="Sylfaen"/>
                  <w:bCs/>
                  <w:sz w:val="18"/>
                  <w:szCs w:val="18"/>
                  <w:lang w:val="hy-AM"/>
                </w:rPr>
                <w:t>281</w:t>
              </w:r>
            </w:ins>
          </w:p>
        </w:tc>
        <w:tc>
          <w:tcPr>
            <w:tcW w:w="709" w:type="dxa"/>
            <w:vAlign w:val="center"/>
            <w:tcPrChange w:id="1967" w:author="User" w:date="2024-06-13T09:29:00Z">
              <w:tcPr>
                <w:tcW w:w="709" w:type="dxa"/>
              </w:tcPr>
            </w:tcPrChange>
          </w:tcPr>
          <w:p w:rsidR="00B62EEB" w:rsidRPr="00B138F3" w:rsidRDefault="00B62EEB" w:rsidP="00B62EEB">
            <w:pPr>
              <w:widowControl w:val="0"/>
              <w:jc w:val="center"/>
              <w:rPr>
                <w:ins w:id="1968" w:author="User" w:date="2024-06-13T09:16:00Z"/>
                <w:rFonts w:ascii="GHEA Grapalat" w:hAnsi="GHEA Grapalat"/>
                <w:sz w:val="16"/>
                <w:szCs w:val="16"/>
              </w:rPr>
            </w:pPr>
            <w:ins w:id="1969"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1970" w:author="User" w:date="2024-06-13T09:29:00Z">
              <w:tcPr>
                <w:tcW w:w="1158" w:type="dxa"/>
              </w:tcPr>
            </w:tcPrChange>
          </w:tcPr>
          <w:p w:rsidR="00B62EEB" w:rsidRPr="00B138F3" w:rsidRDefault="00B62EEB" w:rsidP="00B62EEB">
            <w:pPr>
              <w:widowControl w:val="0"/>
              <w:jc w:val="center"/>
              <w:rPr>
                <w:ins w:id="1971" w:author="User" w:date="2024-06-13T09:16:00Z"/>
                <w:rFonts w:ascii="GHEA Grapalat" w:hAnsi="GHEA Grapalat"/>
                <w:sz w:val="16"/>
                <w:szCs w:val="16"/>
              </w:rPr>
            </w:pPr>
            <w:ins w:id="1972" w:author="User" w:date="2024-12-05T10:06:00Z">
              <w:r>
                <w:rPr>
                  <w:rFonts w:ascii="Sylfaen" w:hAnsi="Sylfaen"/>
                  <w:bCs/>
                  <w:sz w:val="18"/>
                  <w:szCs w:val="18"/>
                  <w:lang w:val="hy-AM"/>
                </w:rPr>
                <w:t>281</w:t>
              </w:r>
            </w:ins>
          </w:p>
        </w:tc>
        <w:tc>
          <w:tcPr>
            <w:tcW w:w="947" w:type="dxa"/>
            <w:vAlign w:val="center"/>
            <w:tcPrChange w:id="1973" w:author="User" w:date="2024-06-13T09:29:00Z">
              <w:tcPr>
                <w:tcW w:w="947" w:type="dxa"/>
              </w:tcPr>
            </w:tcPrChange>
          </w:tcPr>
          <w:p w:rsidR="00B62EEB" w:rsidRPr="00B138F3" w:rsidRDefault="00B62EEB" w:rsidP="00B62EEB">
            <w:pPr>
              <w:widowControl w:val="0"/>
              <w:jc w:val="center"/>
              <w:rPr>
                <w:ins w:id="1974" w:author="User" w:date="2024-06-13T09:16:00Z"/>
                <w:rFonts w:ascii="GHEA Grapalat" w:hAnsi="GHEA Grapalat"/>
                <w:sz w:val="16"/>
                <w:szCs w:val="16"/>
              </w:rPr>
            </w:pPr>
            <w:ins w:id="1975" w:author="User" w:date="2024-12-05T10:07: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rPr>
                <w:t>5</w:t>
              </w:r>
            </w:ins>
          </w:p>
        </w:tc>
      </w:tr>
      <w:tr w:rsidR="00B62EEB"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976"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1977" w:author="User" w:date="2024-06-13T09:16:00Z"/>
          <w:trPrChange w:id="1978" w:author="User" w:date="2024-06-13T09:29:00Z">
            <w:trPr>
              <w:trHeight w:val="246"/>
              <w:jc w:val="center"/>
            </w:trPr>
          </w:trPrChange>
        </w:trPr>
        <w:tc>
          <w:tcPr>
            <w:tcW w:w="1242" w:type="dxa"/>
            <w:vAlign w:val="center"/>
            <w:tcPrChange w:id="1979" w:author="User" w:date="2024-06-13T09:29:00Z">
              <w:tcPr>
                <w:tcW w:w="1242" w:type="dxa"/>
                <w:vAlign w:val="center"/>
              </w:tcPr>
            </w:tcPrChange>
          </w:tcPr>
          <w:p w:rsidR="00B62EEB" w:rsidRPr="00B138F3" w:rsidRDefault="00B62EEB" w:rsidP="00B62EEB">
            <w:pPr>
              <w:widowControl w:val="0"/>
              <w:jc w:val="center"/>
              <w:rPr>
                <w:ins w:id="1980" w:author="User" w:date="2024-06-13T09:16:00Z"/>
                <w:rFonts w:ascii="GHEA Grapalat" w:hAnsi="GHEA Grapalat"/>
                <w:sz w:val="16"/>
                <w:szCs w:val="16"/>
              </w:rPr>
            </w:pPr>
            <w:ins w:id="1981" w:author="User" w:date="2024-06-13T09:18:00Z">
              <w:r>
                <w:rPr>
                  <w:rFonts w:ascii="GHEA Grapalat" w:hAnsi="GHEA Grapalat"/>
                  <w:sz w:val="20"/>
                  <w:lang w:val="hy-AM"/>
                </w:rPr>
                <w:t>5</w:t>
              </w:r>
            </w:ins>
          </w:p>
        </w:tc>
        <w:tc>
          <w:tcPr>
            <w:tcW w:w="2715" w:type="dxa"/>
            <w:vAlign w:val="center"/>
            <w:tcPrChange w:id="1982" w:author="User" w:date="2024-06-13T09:29:00Z">
              <w:tcPr>
                <w:tcW w:w="2715" w:type="dxa"/>
                <w:vAlign w:val="center"/>
              </w:tcPr>
            </w:tcPrChange>
          </w:tcPr>
          <w:p w:rsidR="00B62EEB" w:rsidRPr="00B138F3" w:rsidRDefault="00B62EEB" w:rsidP="00B62EEB">
            <w:pPr>
              <w:widowControl w:val="0"/>
              <w:jc w:val="center"/>
              <w:rPr>
                <w:ins w:id="1983" w:author="User" w:date="2024-06-13T09:16:00Z"/>
                <w:rFonts w:ascii="GHEA Grapalat" w:hAnsi="GHEA Grapalat"/>
                <w:sz w:val="16"/>
                <w:szCs w:val="16"/>
              </w:rPr>
            </w:pPr>
            <w:ins w:id="1984" w:author="User" w:date="2024-06-13T09:18:00Z">
              <w:r w:rsidRPr="0001756A">
                <w:rPr>
                  <w:rFonts w:ascii="Sylfaen" w:hAnsi="Sylfaen" w:cs="Arial"/>
                </w:rPr>
                <w:t>15331151</w:t>
              </w:r>
            </w:ins>
          </w:p>
        </w:tc>
        <w:tc>
          <w:tcPr>
            <w:tcW w:w="1559" w:type="dxa"/>
            <w:vAlign w:val="center"/>
            <w:tcPrChange w:id="1985" w:author="User" w:date="2024-06-13T09:29:00Z">
              <w:tcPr>
                <w:tcW w:w="1559" w:type="dxa"/>
                <w:vAlign w:val="center"/>
              </w:tcPr>
            </w:tcPrChange>
          </w:tcPr>
          <w:p w:rsidR="00B62EEB" w:rsidRPr="00B138F3" w:rsidRDefault="00B62EEB" w:rsidP="00B62EEB">
            <w:pPr>
              <w:widowControl w:val="0"/>
              <w:jc w:val="center"/>
              <w:rPr>
                <w:ins w:id="1986" w:author="User" w:date="2024-06-13T09:16:00Z"/>
                <w:rFonts w:ascii="GHEA Grapalat" w:hAnsi="GHEA Grapalat"/>
                <w:sz w:val="16"/>
                <w:szCs w:val="16"/>
              </w:rPr>
            </w:pPr>
            <w:ins w:id="1987" w:author="User" w:date="2024-06-13T09:18:00Z">
              <w:r w:rsidRPr="00F57D45">
                <w:rPr>
                  <w:rFonts w:ascii="GHEA Grapalat" w:hAnsi="GHEA Grapalat" w:cs="Calibri"/>
                  <w:color w:val="000000"/>
                  <w:sz w:val="16"/>
                  <w:szCs w:val="16"/>
                </w:rPr>
                <w:t>Фасоль зернистая</w:t>
              </w:r>
            </w:ins>
          </w:p>
        </w:tc>
        <w:tc>
          <w:tcPr>
            <w:tcW w:w="3392" w:type="dxa"/>
            <w:tcPrChange w:id="1988" w:author="User" w:date="2024-06-13T09:29:00Z">
              <w:tcPr>
                <w:tcW w:w="3392" w:type="dxa"/>
              </w:tcPr>
            </w:tcPrChange>
          </w:tcPr>
          <w:p w:rsidR="00B62EEB" w:rsidRPr="00B138F3" w:rsidRDefault="00B62EEB" w:rsidP="00B62EEB">
            <w:pPr>
              <w:widowControl w:val="0"/>
              <w:jc w:val="center"/>
              <w:rPr>
                <w:ins w:id="1989" w:author="User" w:date="2024-06-13T09:16:00Z"/>
                <w:rFonts w:ascii="GHEA Grapalat" w:hAnsi="GHEA Grapalat"/>
                <w:sz w:val="16"/>
                <w:szCs w:val="16"/>
              </w:rPr>
            </w:pPr>
            <w:ins w:id="1990" w:author="User" w:date="2024-06-13T09:21:00Z">
              <w:r w:rsidRPr="009A2BFC">
                <w:rPr>
                  <w:rFonts w:ascii="Cambria Math" w:hAnsi="Cambria Math"/>
                  <w:sz w:val="16"/>
                  <w:szCs w:val="16"/>
                </w:rPr>
                <w:t>Фасоль цветная, однотонная, ярко окрашенная, сухая с влажностью не более 14% или средней сухостью (15,1-18,0)%. безопасность в соответствии с № 2-III-4.9-01-2010 гигиенических нормативов, статьи 9 Закона РА "О безопасности пищевых продуктов". остаточный срок годности не менее 50 %:</w:t>
              </w:r>
            </w:ins>
          </w:p>
        </w:tc>
        <w:tc>
          <w:tcPr>
            <w:tcW w:w="1085" w:type="dxa"/>
            <w:vAlign w:val="center"/>
            <w:tcPrChange w:id="1991" w:author="User" w:date="2024-06-13T09:29:00Z">
              <w:tcPr>
                <w:tcW w:w="1085" w:type="dxa"/>
                <w:vAlign w:val="center"/>
              </w:tcPr>
            </w:tcPrChange>
          </w:tcPr>
          <w:p w:rsidR="00B62EEB" w:rsidRPr="00B138F3" w:rsidRDefault="00B62EEB" w:rsidP="00B62EEB">
            <w:pPr>
              <w:widowControl w:val="0"/>
              <w:jc w:val="center"/>
              <w:rPr>
                <w:ins w:id="1992" w:author="User" w:date="2024-06-13T09:16:00Z"/>
                <w:rFonts w:ascii="GHEA Grapalat" w:hAnsi="GHEA Grapalat"/>
                <w:sz w:val="16"/>
                <w:szCs w:val="16"/>
              </w:rPr>
            </w:pPr>
            <w:ins w:id="1993" w:author="User" w:date="2024-06-13T09:21:00Z">
              <w:r>
                <w:rPr>
                  <w:rFonts w:ascii="GHEA Grapalat" w:hAnsi="GHEA Grapalat"/>
                  <w:sz w:val="16"/>
                  <w:szCs w:val="16"/>
                </w:rPr>
                <w:t>кг</w:t>
              </w:r>
            </w:ins>
          </w:p>
        </w:tc>
        <w:tc>
          <w:tcPr>
            <w:tcW w:w="1559" w:type="dxa"/>
            <w:tcPrChange w:id="1994" w:author="User" w:date="2024-06-13T09:29:00Z">
              <w:tcPr>
                <w:tcW w:w="1559" w:type="dxa"/>
              </w:tcPr>
            </w:tcPrChange>
          </w:tcPr>
          <w:p w:rsidR="00B62EEB" w:rsidRPr="00B138F3" w:rsidRDefault="00B62EEB" w:rsidP="00B62EEB">
            <w:pPr>
              <w:widowControl w:val="0"/>
              <w:jc w:val="center"/>
              <w:rPr>
                <w:ins w:id="1995" w:author="User" w:date="2024-06-13T09:16:00Z"/>
                <w:rFonts w:ascii="GHEA Grapalat" w:hAnsi="GHEA Grapalat"/>
                <w:sz w:val="16"/>
                <w:szCs w:val="16"/>
              </w:rPr>
            </w:pPr>
          </w:p>
        </w:tc>
        <w:tc>
          <w:tcPr>
            <w:tcW w:w="1104" w:type="dxa"/>
            <w:tcPrChange w:id="1996" w:author="User" w:date="2024-06-13T09:29:00Z">
              <w:tcPr>
                <w:tcW w:w="1134" w:type="dxa"/>
                <w:gridSpan w:val="2"/>
              </w:tcPr>
            </w:tcPrChange>
          </w:tcPr>
          <w:p w:rsidR="00B62EEB" w:rsidRPr="00B138F3" w:rsidRDefault="00B62EEB" w:rsidP="00B62EEB">
            <w:pPr>
              <w:widowControl w:val="0"/>
              <w:jc w:val="center"/>
              <w:rPr>
                <w:ins w:id="1997" w:author="User" w:date="2024-06-13T09:16:00Z"/>
                <w:rFonts w:ascii="GHEA Grapalat" w:hAnsi="GHEA Grapalat"/>
                <w:sz w:val="16"/>
                <w:szCs w:val="16"/>
              </w:rPr>
            </w:pPr>
          </w:p>
        </w:tc>
        <w:tc>
          <w:tcPr>
            <w:tcW w:w="880" w:type="dxa"/>
            <w:vAlign w:val="center"/>
            <w:tcPrChange w:id="1998" w:author="User" w:date="2024-06-13T09:29:00Z">
              <w:tcPr>
                <w:tcW w:w="850" w:type="dxa"/>
              </w:tcPr>
            </w:tcPrChange>
          </w:tcPr>
          <w:p w:rsidR="00B62EEB" w:rsidRPr="00B138F3" w:rsidRDefault="00B62EEB" w:rsidP="00B62EEB">
            <w:pPr>
              <w:widowControl w:val="0"/>
              <w:jc w:val="center"/>
              <w:rPr>
                <w:ins w:id="1999" w:author="User" w:date="2024-06-13T09:16:00Z"/>
                <w:rFonts w:ascii="GHEA Grapalat" w:hAnsi="GHEA Grapalat"/>
                <w:sz w:val="16"/>
                <w:szCs w:val="16"/>
              </w:rPr>
            </w:pPr>
            <w:ins w:id="2000" w:author="User" w:date="2024-12-05T10:06:00Z">
              <w:r>
                <w:rPr>
                  <w:rFonts w:ascii="Sylfaen" w:hAnsi="Sylfaen"/>
                  <w:bCs/>
                  <w:sz w:val="18"/>
                  <w:szCs w:val="18"/>
                  <w:lang w:val="hy-AM"/>
                </w:rPr>
                <w:t>190</w:t>
              </w:r>
            </w:ins>
          </w:p>
        </w:tc>
        <w:tc>
          <w:tcPr>
            <w:tcW w:w="709" w:type="dxa"/>
            <w:vAlign w:val="center"/>
            <w:tcPrChange w:id="2001" w:author="User" w:date="2024-06-13T09:29:00Z">
              <w:tcPr>
                <w:tcW w:w="709" w:type="dxa"/>
              </w:tcPr>
            </w:tcPrChange>
          </w:tcPr>
          <w:p w:rsidR="00B62EEB" w:rsidRPr="00B138F3" w:rsidRDefault="00B62EEB" w:rsidP="00B62EEB">
            <w:pPr>
              <w:widowControl w:val="0"/>
              <w:jc w:val="center"/>
              <w:rPr>
                <w:ins w:id="2002" w:author="User" w:date="2024-06-13T09:16:00Z"/>
                <w:rFonts w:ascii="GHEA Grapalat" w:hAnsi="GHEA Grapalat"/>
                <w:sz w:val="16"/>
                <w:szCs w:val="16"/>
              </w:rPr>
            </w:pPr>
            <w:ins w:id="2003"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004" w:author="User" w:date="2024-06-13T09:29:00Z">
              <w:tcPr>
                <w:tcW w:w="1158" w:type="dxa"/>
              </w:tcPr>
            </w:tcPrChange>
          </w:tcPr>
          <w:p w:rsidR="00B62EEB" w:rsidRPr="00B138F3" w:rsidRDefault="00B62EEB" w:rsidP="00B62EEB">
            <w:pPr>
              <w:widowControl w:val="0"/>
              <w:jc w:val="center"/>
              <w:rPr>
                <w:ins w:id="2005" w:author="User" w:date="2024-06-13T09:16:00Z"/>
                <w:rFonts w:ascii="GHEA Grapalat" w:hAnsi="GHEA Grapalat"/>
                <w:sz w:val="16"/>
                <w:szCs w:val="16"/>
              </w:rPr>
            </w:pPr>
            <w:ins w:id="2006" w:author="User" w:date="2024-12-05T10:06:00Z">
              <w:r>
                <w:rPr>
                  <w:rFonts w:ascii="Sylfaen" w:hAnsi="Sylfaen"/>
                  <w:bCs/>
                  <w:sz w:val="18"/>
                  <w:szCs w:val="18"/>
                  <w:lang w:val="hy-AM"/>
                </w:rPr>
                <w:t>190</w:t>
              </w:r>
            </w:ins>
          </w:p>
        </w:tc>
        <w:tc>
          <w:tcPr>
            <w:tcW w:w="947" w:type="dxa"/>
            <w:vAlign w:val="center"/>
            <w:tcPrChange w:id="2007" w:author="User" w:date="2024-06-13T09:29:00Z">
              <w:tcPr>
                <w:tcW w:w="947" w:type="dxa"/>
              </w:tcPr>
            </w:tcPrChange>
          </w:tcPr>
          <w:p w:rsidR="00B62EEB" w:rsidRPr="00B138F3" w:rsidRDefault="00B62EEB" w:rsidP="00B62EEB">
            <w:pPr>
              <w:widowControl w:val="0"/>
              <w:jc w:val="center"/>
              <w:rPr>
                <w:ins w:id="2008" w:author="User" w:date="2024-06-13T09:16:00Z"/>
                <w:rFonts w:ascii="GHEA Grapalat" w:hAnsi="GHEA Grapalat"/>
                <w:sz w:val="16"/>
                <w:szCs w:val="16"/>
              </w:rPr>
            </w:pPr>
            <w:ins w:id="2009" w:author="User" w:date="2024-12-05T10:07: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rPr>
                <w:t>5</w:t>
              </w:r>
            </w:ins>
          </w:p>
        </w:tc>
      </w:tr>
      <w:tr w:rsidR="00B62EEB"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010"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011" w:author="User" w:date="2024-06-13T09:16:00Z"/>
          <w:trPrChange w:id="2012" w:author="User" w:date="2024-06-13T09:29:00Z">
            <w:trPr>
              <w:trHeight w:val="246"/>
              <w:jc w:val="center"/>
            </w:trPr>
          </w:trPrChange>
        </w:trPr>
        <w:tc>
          <w:tcPr>
            <w:tcW w:w="1242" w:type="dxa"/>
            <w:vAlign w:val="center"/>
            <w:tcPrChange w:id="2013" w:author="User" w:date="2024-06-13T09:29:00Z">
              <w:tcPr>
                <w:tcW w:w="1242" w:type="dxa"/>
                <w:vAlign w:val="center"/>
              </w:tcPr>
            </w:tcPrChange>
          </w:tcPr>
          <w:p w:rsidR="00B62EEB" w:rsidRPr="00B138F3" w:rsidRDefault="00B62EEB" w:rsidP="00B62EEB">
            <w:pPr>
              <w:widowControl w:val="0"/>
              <w:jc w:val="center"/>
              <w:rPr>
                <w:ins w:id="2014" w:author="User" w:date="2024-06-13T09:16:00Z"/>
                <w:rFonts w:ascii="GHEA Grapalat" w:hAnsi="GHEA Grapalat"/>
                <w:sz w:val="16"/>
                <w:szCs w:val="16"/>
              </w:rPr>
            </w:pPr>
            <w:ins w:id="2015" w:author="User" w:date="2024-06-13T09:18:00Z">
              <w:r>
                <w:rPr>
                  <w:rFonts w:ascii="GHEA Grapalat" w:hAnsi="GHEA Grapalat"/>
                  <w:sz w:val="20"/>
                  <w:lang w:val="hy-AM"/>
                </w:rPr>
                <w:t>6</w:t>
              </w:r>
            </w:ins>
          </w:p>
        </w:tc>
        <w:tc>
          <w:tcPr>
            <w:tcW w:w="2715" w:type="dxa"/>
            <w:vAlign w:val="center"/>
            <w:tcPrChange w:id="2016" w:author="User" w:date="2024-06-13T09:29:00Z">
              <w:tcPr>
                <w:tcW w:w="2715" w:type="dxa"/>
                <w:vAlign w:val="center"/>
              </w:tcPr>
            </w:tcPrChange>
          </w:tcPr>
          <w:p w:rsidR="00B62EEB" w:rsidRPr="00B138F3" w:rsidRDefault="00B62EEB" w:rsidP="00B62EEB">
            <w:pPr>
              <w:widowControl w:val="0"/>
              <w:jc w:val="center"/>
              <w:rPr>
                <w:ins w:id="2017" w:author="User" w:date="2024-06-13T09:16:00Z"/>
                <w:rFonts w:ascii="GHEA Grapalat" w:hAnsi="GHEA Grapalat"/>
                <w:sz w:val="16"/>
                <w:szCs w:val="16"/>
              </w:rPr>
            </w:pPr>
            <w:ins w:id="2018" w:author="User" w:date="2024-06-13T09:18:00Z">
              <w:r w:rsidRPr="0001756A">
                <w:rPr>
                  <w:rFonts w:ascii="Sylfaen" w:hAnsi="Sylfaen" w:cs="Arial"/>
                </w:rPr>
                <w:t>3222128</w:t>
              </w:r>
            </w:ins>
          </w:p>
        </w:tc>
        <w:tc>
          <w:tcPr>
            <w:tcW w:w="1559" w:type="dxa"/>
            <w:vAlign w:val="center"/>
            <w:tcPrChange w:id="2019" w:author="User" w:date="2024-06-13T09:29:00Z">
              <w:tcPr>
                <w:tcW w:w="1559" w:type="dxa"/>
                <w:vAlign w:val="center"/>
              </w:tcPr>
            </w:tcPrChange>
          </w:tcPr>
          <w:p w:rsidR="00B62EEB" w:rsidRPr="00B138F3" w:rsidRDefault="00B62EEB" w:rsidP="00B62EEB">
            <w:pPr>
              <w:widowControl w:val="0"/>
              <w:jc w:val="center"/>
              <w:rPr>
                <w:ins w:id="2020" w:author="User" w:date="2024-06-13T09:16:00Z"/>
                <w:rFonts w:ascii="GHEA Grapalat" w:hAnsi="GHEA Grapalat"/>
                <w:sz w:val="16"/>
                <w:szCs w:val="16"/>
              </w:rPr>
            </w:pPr>
            <w:ins w:id="2021" w:author="User" w:date="2024-06-13T09:18:00Z">
              <w:r>
                <w:rPr>
                  <w:rFonts w:ascii="GHEA Grapalat" w:hAnsi="GHEA Grapalat" w:cs="Calibri"/>
                  <w:color w:val="000000"/>
                  <w:sz w:val="16"/>
                  <w:szCs w:val="16"/>
                </w:rPr>
                <w:t>Яблоко</w:t>
              </w:r>
            </w:ins>
          </w:p>
        </w:tc>
        <w:tc>
          <w:tcPr>
            <w:tcW w:w="3392" w:type="dxa"/>
            <w:tcPrChange w:id="2022" w:author="User" w:date="2024-06-13T09:29:00Z">
              <w:tcPr>
                <w:tcW w:w="3392" w:type="dxa"/>
              </w:tcPr>
            </w:tcPrChange>
          </w:tcPr>
          <w:p w:rsidR="00B62EEB" w:rsidRPr="00B138F3" w:rsidRDefault="00B62EEB" w:rsidP="00B62EEB">
            <w:pPr>
              <w:widowControl w:val="0"/>
              <w:jc w:val="center"/>
              <w:rPr>
                <w:ins w:id="2023" w:author="User" w:date="2024-06-13T09:16:00Z"/>
                <w:rFonts w:ascii="GHEA Grapalat" w:hAnsi="GHEA Grapalat"/>
                <w:sz w:val="16"/>
                <w:szCs w:val="16"/>
              </w:rPr>
            </w:pPr>
            <w:ins w:id="2024" w:author="User" w:date="2024-06-13T09:21:00Z">
              <w:r w:rsidRPr="00954166">
                <w:rPr>
                  <w:rFonts w:ascii="Cambria Math" w:hAnsi="Cambria Math"/>
                  <w:sz w:val="16"/>
                  <w:szCs w:val="16"/>
                </w:rPr>
                <w:t xml:space="preserve">Яблоки свежие, плодоовощной группы I, различных сортов Армении, узкий диаметр не менее 5 см, безопасность и маркировка в соответствии с постановлением Правительства РА от 2006 года. </w:t>
              </w:r>
            </w:ins>
          </w:p>
        </w:tc>
        <w:tc>
          <w:tcPr>
            <w:tcW w:w="1085" w:type="dxa"/>
            <w:vAlign w:val="center"/>
            <w:tcPrChange w:id="2025" w:author="User" w:date="2024-06-13T09:29:00Z">
              <w:tcPr>
                <w:tcW w:w="1085" w:type="dxa"/>
                <w:vAlign w:val="center"/>
              </w:tcPr>
            </w:tcPrChange>
          </w:tcPr>
          <w:p w:rsidR="00B62EEB" w:rsidRPr="00B138F3" w:rsidRDefault="00B62EEB" w:rsidP="00B62EEB">
            <w:pPr>
              <w:widowControl w:val="0"/>
              <w:jc w:val="center"/>
              <w:rPr>
                <w:ins w:id="2026" w:author="User" w:date="2024-06-13T09:16:00Z"/>
                <w:rFonts w:ascii="GHEA Grapalat" w:hAnsi="GHEA Grapalat"/>
                <w:sz w:val="16"/>
                <w:szCs w:val="16"/>
              </w:rPr>
            </w:pPr>
            <w:ins w:id="2027" w:author="User" w:date="2024-06-13T09:21:00Z">
              <w:r>
                <w:rPr>
                  <w:rFonts w:ascii="GHEA Grapalat" w:hAnsi="GHEA Grapalat"/>
                  <w:sz w:val="16"/>
                  <w:szCs w:val="16"/>
                </w:rPr>
                <w:t>кг</w:t>
              </w:r>
            </w:ins>
          </w:p>
        </w:tc>
        <w:tc>
          <w:tcPr>
            <w:tcW w:w="1559" w:type="dxa"/>
            <w:tcPrChange w:id="2028" w:author="User" w:date="2024-06-13T09:29:00Z">
              <w:tcPr>
                <w:tcW w:w="1559" w:type="dxa"/>
              </w:tcPr>
            </w:tcPrChange>
          </w:tcPr>
          <w:p w:rsidR="00B62EEB" w:rsidRPr="00B138F3" w:rsidRDefault="00B62EEB" w:rsidP="00B62EEB">
            <w:pPr>
              <w:widowControl w:val="0"/>
              <w:jc w:val="center"/>
              <w:rPr>
                <w:ins w:id="2029" w:author="User" w:date="2024-06-13T09:16:00Z"/>
                <w:rFonts w:ascii="GHEA Grapalat" w:hAnsi="GHEA Grapalat"/>
                <w:sz w:val="16"/>
                <w:szCs w:val="16"/>
              </w:rPr>
            </w:pPr>
          </w:p>
        </w:tc>
        <w:tc>
          <w:tcPr>
            <w:tcW w:w="1104" w:type="dxa"/>
            <w:tcPrChange w:id="2030" w:author="User" w:date="2024-06-13T09:29:00Z">
              <w:tcPr>
                <w:tcW w:w="1134" w:type="dxa"/>
                <w:gridSpan w:val="2"/>
              </w:tcPr>
            </w:tcPrChange>
          </w:tcPr>
          <w:p w:rsidR="00B62EEB" w:rsidRPr="00B138F3" w:rsidRDefault="00B62EEB" w:rsidP="00B62EEB">
            <w:pPr>
              <w:widowControl w:val="0"/>
              <w:jc w:val="center"/>
              <w:rPr>
                <w:ins w:id="2031" w:author="User" w:date="2024-06-13T09:16:00Z"/>
                <w:rFonts w:ascii="GHEA Grapalat" w:hAnsi="GHEA Grapalat"/>
                <w:sz w:val="16"/>
                <w:szCs w:val="16"/>
              </w:rPr>
            </w:pPr>
          </w:p>
        </w:tc>
        <w:tc>
          <w:tcPr>
            <w:tcW w:w="880" w:type="dxa"/>
            <w:vAlign w:val="center"/>
            <w:tcPrChange w:id="2032" w:author="User" w:date="2024-06-13T09:29:00Z">
              <w:tcPr>
                <w:tcW w:w="850" w:type="dxa"/>
              </w:tcPr>
            </w:tcPrChange>
          </w:tcPr>
          <w:p w:rsidR="00B62EEB" w:rsidRPr="00B138F3" w:rsidRDefault="00B62EEB" w:rsidP="00B62EEB">
            <w:pPr>
              <w:widowControl w:val="0"/>
              <w:jc w:val="center"/>
              <w:rPr>
                <w:ins w:id="2033" w:author="User" w:date="2024-06-13T09:16:00Z"/>
                <w:rFonts w:ascii="GHEA Grapalat" w:hAnsi="GHEA Grapalat"/>
                <w:sz w:val="16"/>
                <w:szCs w:val="16"/>
              </w:rPr>
            </w:pPr>
            <w:ins w:id="2034" w:author="User" w:date="2024-12-05T10:06:00Z">
              <w:r>
                <w:rPr>
                  <w:rFonts w:ascii="Sylfaen" w:hAnsi="Sylfaen"/>
                  <w:bCs/>
                  <w:sz w:val="18"/>
                  <w:szCs w:val="18"/>
                  <w:lang w:val="hy-AM"/>
                </w:rPr>
                <w:t>1387</w:t>
              </w:r>
            </w:ins>
          </w:p>
        </w:tc>
        <w:tc>
          <w:tcPr>
            <w:tcW w:w="709" w:type="dxa"/>
            <w:vAlign w:val="center"/>
            <w:tcPrChange w:id="2035" w:author="User" w:date="2024-06-13T09:29:00Z">
              <w:tcPr>
                <w:tcW w:w="709" w:type="dxa"/>
              </w:tcPr>
            </w:tcPrChange>
          </w:tcPr>
          <w:p w:rsidR="00B62EEB" w:rsidRPr="00B138F3" w:rsidRDefault="00B62EEB" w:rsidP="00B62EEB">
            <w:pPr>
              <w:widowControl w:val="0"/>
              <w:jc w:val="center"/>
              <w:rPr>
                <w:ins w:id="2036" w:author="User" w:date="2024-06-13T09:16:00Z"/>
                <w:rFonts w:ascii="GHEA Grapalat" w:hAnsi="GHEA Grapalat"/>
                <w:sz w:val="16"/>
                <w:szCs w:val="16"/>
              </w:rPr>
            </w:pPr>
            <w:ins w:id="2037" w:author="User" w:date="2024-06-13T09:25:00Z">
              <w:r w:rsidRPr="009A2BFC">
                <w:rPr>
                  <w:rFonts w:ascii="GHEA Grapalat" w:hAnsi="GHEA Grapalat"/>
                  <w:sz w:val="16"/>
                  <w:szCs w:val="16"/>
                </w:rPr>
                <w:t xml:space="preserve">Араратская область РА, </w:t>
              </w:r>
              <w:r w:rsidRPr="009A2BFC">
                <w:rPr>
                  <w:rFonts w:ascii="GHEA Grapalat" w:hAnsi="GHEA Grapalat"/>
                  <w:sz w:val="16"/>
                  <w:szCs w:val="16"/>
                </w:rPr>
                <w:lastRenderedPageBreak/>
                <w:t>г. Масис, ул. Ереванян 58</w:t>
              </w:r>
            </w:ins>
          </w:p>
        </w:tc>
        <w:tc>
          <w:tcPr>
            <w:tcW w:w="1158" w:type="dxa"/>
            <w:vAlign w:val="center"/>
            <w:tcPrChange w:id="2038" w:author="User" w:date="2024-06-13T09:29:00Z">
              <w:tcPr>
                <w:tcW w:w="1158" w:type="dxa"/>
              </w:tcPr>
            </w:tcPrChange>
          </w:tcPr>
          <w:p w:rsidR="00B62EEB" w:rsidRPr="00B138F3" w:rsidRDefault="00B62EEB" w:rsidP="00B62EEB">
            <w:pPr>
              <w:widowControl w:val="0"/>
              <w:jc w:val="center"/>
              <w:rPr>
                <w:ins w:id="2039" w:author="User" w:date="2024-06-13T09:16:00Z"/>
                <w:rFonts w:ascii="GHEA Grapalat" w:hAnsi="GHEA Grapalat"/>
                <w:sz w:val="16"/>
                <w:szCs w:val="16"/>
              </w:rPr>
            </w:pPr>
            <w:ins w:id="2040" w:author="User" w:date="2024-12-05T10:06:00Z">
              <w:r>
                <w:rPr>
                  <w:rFonts w:ascii="Sylfaen" w:hAnsi="Sylfaen"/>
                  <w:bCs/>
                  <w:sz w:val="18"/>
                  <w:szCs w:val="18"/>
                  <w:lang w:val="hy-AM"/>
                </w:rPr>
                <w:lastRenderedPageBreak/>
                <w:t>1387</w:t>
              </w:r>
            </w:ins>
          </w:p>
        </w:tc>
        <w:tc>
          <w:tcPr>
            <w:tcW w:w="947" w:type="dxa"/>
            <w:vAlign w:val="center"/>
            <w:tcPrChange w:id="2041" w:author="User" w:date="2024-06-13T09:29:00Z">
              <w:tcPr>
                <w:tcW w:w="947" w:type="dxa"/>
              </w:tcPr>
            </w:tcPrChange>
          </w:tcPr>
          <w:p w:rsidR="00B62EEB" w:rsidRPr="00B138F3" w:rsidRDefault="00B62EEB" w:rsidP="00B62EEB">
            <w:pPr>
              <w:widowControl w:val="0"/>
              <w:jc w:val="center"/>
              <w:rPr>
                <w:ins w:id="2042" w:author="User" w:date="2024-06-13T09:16:00Z"/>
                <w:rFonts w:ascii="GHEA Grapalat" w:hAnsi="GHEA Grapalat"/>
                <w:sz w:val="16"/>
                <w:szCs w:val="16"/>
              </w:rPr>
            </w:pPr>
            <w:ins w:id="2043" w:author="User" w:date="2024-12-05T10:08:00Z">
              <w:r w:rsidRPr="009A2BFC">
                <w:rPr>
                  <w:rFonts w:ascii="GHEA Grapalat" w:hAnsi="GHEA Grapalat"/>
                  <w:sz w:val="16"/>
                  <w:szCs w:val="16"/>
                </w:rPr>
                <w:t>В соответствии с требован</w:t>
              </w:r>
              <w:r w:rsidRPr="009A2BFC">
                <w:rPr>
                  <w:rFonts w:ascii="GHEA Grapalat" w:hAnsi="GHEA Grapalat"/>
                  <w:sz w:val="16"/>
                  <w:szCs w:val="16"/>
                </w:rPr>
                <w:lastRenderedPageBreak/>
                <w:t>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rPr>
                <w:t>5</w:t>
              </w:r>
            </w:ins>
          </w:p>
        </w:tc>
      </w:tr>
      <w:tr w:rsidR="00B62EEB"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044"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045" w:author="User" w:date="2024-06-13T09:16:00Z"/>
          <w:trPrChange w:id="2046" w:author="User" w:date="2024-06-13T09:29:00Z">
            <w:trPr>
              <w:trHeight w:val="246"/>
              <w:jc w:val="center"/>
            </w:trPr>
          </w:trPrChange>
        </w:trPr>
        <w:tc>
          <w:tcPr>
            <w:tcW w:w="1242" w:type="dxa"/>
            <w:vAlign w:val="center"/>
            <w:tcPrChange w:id="2047" w:author="User" w:date="2024-06-13T09:29:00Z">
              <w:tcPr>
                <w:tcW w:w="1242" w:type="dxa"/>
                <w:vAlign w:val="center"/>
              </w:tcPr>
            </w:tcPrChange>
          </w:tcPr>
          <w:p w:rsidR="00B62EEB" w:rsidRPr="00B138F3" w:rsidRDefault="00B62EEB" w:rsidP="00B62EEB">
            <w:pPr>
              <w:widowControl w:val="0"/>
              <w:jc w:val="center"/>
              <w:rPr>
                <w:ins w:id="2048" w:author="User" w:date="2024-06-13T09:16:00Z"/>
                <w:rFonts w:ascii="GHEA Grapalat" w:hAnsi="GHEA Grapalat"/>
                <w:sz w:val="16"/>
                <w:szCs w:val="16"/>
              </w:rPr>
            </w:pPr>
            <w:ins w:id="2049" w:author="User" w:date="2024-06-13T09:18:00Z">
              <w:r>
                <w:rPr>
                  <w:rFonts w:ascii="GHEA Grapalat" w:hAnsi="GHEA Grapalat"/>
                  <w:sz w:val="20"/>
                  <w:lang w:val="hy-AM"/>
                </w:rPr>
                <w:lastRenderedPageBreak/>
                <w:t>7</w:t>
              </w:r>
            </w:ins>
          </w:p>
        </w:tc>
        <w:tc>
          <w:tcPr>
            <w:tcW w:w="2715" w:type="dxa"/>
            <w:vAlign w:val="center"/>
            <w:tcPrChange w:id="2050" w:author="User" w:date="2024-06-13T09:29:00Z">
              <w:tcPr>
                <w:tcW w:w="2715" w:type="dxa"/>
                <w:vAlign w:val="center"/>
              </w:tcPr>
            </w:tcPrChange>
          </w:tcPr>
          <w:p w:rsidR="00B62EEB" w:rsidRPr="00B138F3" w:rsidRDefault="00B62EEB" w:rsidP="00B62EEB">
            <w:pPr>
              <w:widowControl w:val="0"/>
              <w:jc w:val="center"/>
              <w:rPr>
                <w:ins w:id="2051" w:author="User" w:date="2024-06-13T09:16:00Z"/>
                <w:rFonts w:ascii="GHEA Grapalat" w:hAnsi="GHEA Grapalat"/>
                <w:sz w:val="16"/>
                <w:szCs w:val="16"/>
              </w:rPr>
            </w:pPr>
            <w:ins w:id="2052" w:author="User" w:date="2024-06-13T09:18:00Z">
              <w:r w:rsidRPr="0001756A">
                <w:rPr>
                  <w:rFonts w:ascii="Sylfaen" w:hAnsi="Sylfaen" w:cs="Arial"/>
                </w:rPr>
                <w:t>3221410</w:t>
              </w:r>
            </w:ins>
          </w:p>
        </w:tc>
        <w:tc>
          <w:tcPr>
            <w:tcW w:w="1559" w:type="dxa"/>
            <w:vAlign w:val="center"/>
            <w:tcPrChange w:id="2053" w:author="User" w:date="2024-06-13T09:29:00Z">
              <w:tcPr>
                <w:tcW w:w="1559" w:type="dxa"/>
                <w:vAlign w:val="center"/>
              </w:tcPr>
            </w:tcPrChange>
          </w:tcPr>
          <w:p w:rsidR="00B62EEB" w:rsidRPr="00B138F3" w:rsidRDefault="00B62EEB" w:rsidP="00B62EEB">
            <w:pPr>
              <w:widowControl w:val="0"/>
              <w:jc w:val="center"/>
              <w:rPr>
                <w:ins w:id="2054" w:author="User" w:date="2024-06-13T09:16:00Z"/>
                <w:rFonts w:ascii="GHEA Grapalat" w:hAnsi="GHEA Grapalat"/>
                <w:sz w:val="16"/>
                <w:szCs w:val="16"/>
              </w:rPr>
            </w:pPr>
            <w:ins w:id="2055" w:author="User" w:date="2024-06-13T09:18:00Z">
              <w:r>
                <w:rPr>
                  <w:rFonts w:ascii="GHEA Grapalat" w:hAnsi="GHEA Grapalat" w:cs="Calibri"/>
                  <w:color w:val="000000"/>
                  <w:sz w:val="16"/>
                  <w:szCs w:val="16"/>
                </w:rPr>
                <w:t>Капуста</w:t>
              </w:r>
            </w:ins>
          </w:p>
        </w:tc>
        <w:tc>
          <w:tcPr>
            <w:tcW w:w="3392" w:type="dxa"/>
            <w:tcPrChange w:id="2056" w:author="User" w:date="2024-06-13T09:29:00Z">
              <w:tcPr>
                <w:tcW w:w="3392" w:type="dxa"/>
              </w:tcPr>
            </w:tcPrChange>
          </w:tcPr>
          <w:p w:rsidR="00B62EEB" w:rsidRPr="00B138F3" w:rsidRDefault="00B62EEB" w:rsidP="00B62EEB">
            <w:pPr>
              <w:widowControl w:val="0"/>
              <w:jc w:val="center"/>
              <w:rPr>
                <w:ins w:id="2057" w:author="User" w:date="2024-06-13T09:16:00Z"/>
                <w:rFonts w:ascii="GHEA Grapalat" w:hAnsi="GHEA Grapalat"/>
                <w:sz w:val="16"/>
                <w:szCs w:val="16"/>
              </w:rPr>
            </w:pPr>
            <w:ins w:id="2058" w:author="User" w:date="2024-06-13T09:21:00Z">
              <w:r w:rsidRPr="00954166">
                <w:rPr>
                  <w:rFonts w:ascii="Cambria Math" w:hAnsi="Cambria Math"/>
                  <w:sz w:val="16"/>
                  <w:szCs w:val="16"/>
                </w:rPr>
                <w:t>Свежая кочанная капуста-для поставок и реализации в розничную торговую сеть и предприятия общественного питания. свежая кочанная капуста подразделяется на следующие виды по срокам созревания: скороспелая, среднеспелая и позднеспелая. внешний вид: кочаны: свежие, целые, чистые, здоровые, полностью сформированные, без болезней, неочищенные, с цветом, характерным для данного ботанического вида. кочаны не должны быть повреждены сельскохозяйственными вредителями, не должны иметь избыточной внешней влаги, должны быть плотными или менее плотными, но не хрустящими, скороспелая капуста с разной степенью хрусткости.длина Кочана не более 3 см. вес очищенных кочанов не менее 0,8 кг, скороспелой капусты 0,3-0,4 кг. Наличие кочанов с маркированными кочанами и кочанами не допускается. безопасность, упаковка и маркировка в соответствии с указом правительства РА от 2006 года. статья 9 “технического регламента на свежие фрукты и овощи” и Закона “О безопасности пищевых продуктов”, утвержденного Постановлением N 1913N от 21 декабря:</w:t>
              </w:r>
            </w:ins>
          </w:p>
        </w:tc>
        <w:tc>
          <w:tcPr>
            <w:tcW w:w="1085" w:type="dxa"/>
            <w:vAlign w:val="center"/>
            <w:tcPrChange w:id="2059" w:author="User" w:date="2024-06-13T09:29:00Z">
              <w:tcPr>
                <w:tcW w:w="1085" w:type="dxa"/>
                <w:vAlign w:val="center"/>
              </w:tcPr>
            </w:tcPrChange>
          </w:tcPr>
          <w:p w:rsidR="00B62EEB" w:rsidRPr="00B138F3" w:rsidRDefault="00B62EEB" w:rsidP="00B62EEB">
            <w:pPr>
              <w:widowControl w:val="0"/>
              <w:jc w:val="center"/>
              <w:rPr>
                <w:ins w:id="2060" w:author="User" w:date="2024-06-13T09:16:00Z"/>
                <w:rFonts w:ascii="GHEA Grapalat" w:hAnsi="GHEA Grapalat"/>
                <w:sz w:val="16"/>
                <w:szCs w:val="16"/>
              </w:rPr>
            </w:pPr>
            <w:ins w:id="2061" w:author="User" w:date="2024-06-13T09:21:00Z">
              <w:r>
                <w:rPr>
                  <w:rFonts w:ascii="GHEA Grapalat" w:hAnsi="GHEA Grapalat"/>
                  <w:sz w:val="16"/>
                  <w:szCs w:val="16"/>
                </w:rPr>
                <w:t>кг</w:t>
              </w:r>
            </w:ins>
          </w:p>
        </w:tc>
        <w:tc>
          <w:tcPr>
            <w:tcW w:w="1559" w:type="dxa"/>
            <w:tcPrChange w:id="2062" w:author="User" w:date="2024-06-13T09:29:00Z">
              <w:tcPr>
                <w:tcW w:w="1559" w:type="dxa"/>
              </w:tcPr>
            </w:tcPrChange>
          </w:tcPr>
          <w:p w:rsidR="00B62EEB" w:rsidRPr="00B138F3" w:rsidRDefault="00B62EEB" w:rsidP="00B62EEB">
            <w:pPr>
              <w:widowControl w:val="0"/>
              <w:jc w:val="center"/>
              <w:rPr>
                <w:ins w:id="2063" w:author="User" w:date="2024-06-13T09:16:00Z"/>
                <w:rFonts w:ascii="GHEA Grapalat" w:hAnsi="GHEA Grapalat"/>
                <w:sz w:val="16"/>
                <w:szCs w:val="16"/>
              </w:rPr>
            </w:pPr>
          </w:p>
        </w:tc>
        <w:tc>
          <w:tcPr>
            <w:tcW w:w="1104" w:type="dxa"/>
            <w:tcPrChange w:id="2064" w:author="User" w:date="2024-06-13T09:29:00Z">
              <w:tcPr>
                <w:tcW w:w="1134" w:type="dxa"/>
                <w:gridSpan w:val="2"/>
              </w:tcPr>
            </w:tcPrChange>
          </w:tcPr>
          <w:p w:rsidR="00B62EEB" w:rsidRPr="00B138F3" w:rsidRDefault="00B62EEB" w:rsidP="00B62EEB">
            <w:pPr>
              <w:widowControl w:val="0"/>
              <w:jc w:val="center"/>
              <w:rPr>
                <w:ins w:id="2065" w:author="User" w:date="2024-06-13T09:16:00Z"/>
                <w:rFonts w:ascii="GHEA Grapalat" w:hAnsi="GHEA Grapalat"/>
                <w:sz w:val="16"/>
                <w:szCs w:val="16"/>
              </w:rPr>
            </w:pPr>
          </w:p>
        </w:tc>
        <w:tc>
          <w:tcPr>
            <w:tcW w:w="880" w:type="dxa"/>
            <w:vAlign w:val="center"/>
            <w:tcPrChange w:id="2066" w:author="User" w:date="2024-06-13T09:29:00Z">
              <w:tcPr>
                <w:tcW w:w="850" w:type="dxa"/>
              </w:tcPr>
            </w:tcPrChange>
          </w:tcPr>
          <w:p w:rsidR="00B62EEB" w:rsidRPr="00B138F3" w:rsidRDefault="00B62EEB" w:rsidP="00B62EEB">
            <w:pPr>
              <w:widowControl w:val="0"/>
              <w:jc w:val="center"/>
              <w:rPr>
                <w:ins w:id="2067" w:author="User" w:date="2024-06-13T09:16:00Z"/>
                <w:rFonts w:ascii="GHEA Grapalat" w:hAnsi="GHEA Grapalat"/>
                <w:sz w:val="16"/>
                <w:szCs w:val="16"/>
              </w:rPr>
            </w:pPr>
            <w:ins w:id="2068" w:author="User" w:date="2024-12-05T10:06:00Z">
              <w:r>
                <w:rPr>
                  <w:rFonts w:ascii="Sylfaen" w:hAnsi="Sylfaen"/>
                  <w:bCs/>
                  <w:sz w:val="18"/>
                  <w:szCs w:val="18"/>
                  <w:lang w:val="hy-AM"/>
                </w:rPr>
                <w:t>1102</w:t>
              </w:r>
            </w:ins>
          </w:p>
        </w:tc>
        <w:tc>
          <w:tcPr>
            <w:tcW w:w="709" w:type="dxa"/>
            <w:vAlign w:val="center"/>
            <w:tcPrChange w:id="2069" w:author="User" w:date="2024-06-13T09:29:00Z">
              <w:tcPr>
                <w:tcW w:w="709" w:type="dxa"/>
              </w:tcPr>
            </w:tcPrChange>
          </w:tcPr>
          <w:p w:rsidR="00B62EEB" w:rsidRPr="00B138F3" w:rsidRDefault="00B62EEB" w:rsidP="00B62EEB">
            <w:pPr>
              <w:widowControl w:val="0"/>
              <w:jc w:val="center"/>
              <w:rPr>
                <w:ins w:id="2070" w:author="User" w:date="2024-06-13T09:16:00Z"/>
                <w:rFonts w:ascii="GHEA Grapalat" w:hAnsi="GHEA Grapalat"/>
                <w:sz w:val="16"/>
                <w:szCs w:val="16"/>
              </w:rPr>
            </w:pPr>
            <w:ins w:id="2071"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072" w:author="User" w:date="2024-06-13T09:29:00Z">
              <w:tcPr>
                <w:tcW w:w="1158" w:type="dxa"/>
              </w:tcPr>
            </w:tcPrChange>
          </w:tcPr>
          <w:p w:rsidR="00B62EEB" w:rsidRPr="00B138F3" w:rsidRDefault="00B62EEB" w:rsidP="00B62EEB">
            <w:pPr>
              <w:widowControl w:val="0"/>
              <w:jc w:val="center"/>
              <w:rPr>
                <w:ins w:id="2073" w:author="User" w:date="2024-06-13T09:16:00Z"/>
                <w:rFonts w:ascii="GHEA Grapalat" w:hAnsi="GHEA Grapalat"/>
                <w:sz w:val="16"/>
                <w:szCs w:val="16"/>
              </w:rPr>
            </w:pPr>
            <w:ins w:id="2074" w:author="User" w:date="2024-12-05T10:06:00Z">
              <w:r>
                <w:rPr>
                  <w:rFonts w:ascii="Sylfaen" w:hAnsi="Sylfaen"/>
                  <w:bCs/>
                  <w:sz w:val="18"/>
                  <w:szCs w:val="18"/>
                  <w:lang w:val="hy-AM"/>
                </w:rPr>
                <w:t>1102</w:t>
              </w:r>
            </w:ins>
          </w:p>
        </w:tc>
        <w:tc>
          <w:tcPr>
            <w:tcW w:w="947" w:type="dxa"/>
            <w:vAlign w:val="center"/>
            <w:tcPrChange w:id="2075" w:author="User" w:date="2024-06-13T09:29:00Z">
              <w:tcPr>
                <w:tcW w:w="947" w:type="dxa"/>
              </w:tcPr>
            </w:tcPrChange>
          </w:tcPr>
          <w:p w:rsidR="00B62EEB" w:rsidRPr="00B138F3" w:rsidRDefault="00B62EEB" w:rsidP="00B62EEB">
            <w:pPr>
              <w:widowControl w:val="0"/>
              <w:jc w:val="center"/>
              <w:rPr>
                <w:ins w:id="2076" w:author="User" w:date="2024-06-13T09:16:00Z"/>
                <w:rFonts w:ascii="GHEA Grapalat" w:hAnsi="GHEA Grapalat"/>
                <w:sz w:val="16"/>
                <w:szCs w:val="16"/>
              </w:rPr>
            </w:pPr>
            <w:ins w:id="2077" w:author="User" w:date="2024-12-05T10:0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rPr>
                <w:t>5</w:t>
              </w:r>
            </w:ins>
          </w:p>
        </w:tc>
      </w:tr>
      <w:tr w:rsidR="00B62EEB"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078"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079" w:author="User" w:date="2024-06-13T09:16:00Z"/>
          <w:trPrChange w:id="2080" w:author="User" w:date="2024-06-13T09:29:00Z">
            <w:trPr>
              <w:trHeight w:val="246"/>
              <w:jc w:val="center"/>
            </w:trPr>
          </w:trPrChange>
        </w:trPr>
        <w:tc>
          <w:tcPr>
            <w:tcW w:w="1242" w:type="dxa"/>
            <w:vAlign w:val="center"/>
            <w:tcPrChange w:id="2081" w:author="User" w:date="2024-06-13T09:29:00Z">
              <w:tcPr>
                <w:tcW w:w="1242" w:type="dxa"/>
                <w:vAlign w:val="center"/>
              </w:tcPr>
            </w:tcPrChange>
          </w:tcPr>
          <w:p w:rsidR="00B62EEB" w:rsidRPr="00B138F3" w:rsidRDefault="00B62EEB" w:rsidP="00B62EEB">
            <w:pPr>
              <w:widowControl w:val="0"/>
              <w:jc w:val="center"/>
              <w:rPr>
                <w:ins w:id="2082" w:author="User" w:date="2024-06-13T09:16:00Z"/>
                <w:rFonts w:ascii="GHEA Grapalat" w:hAnsi="GHEA Grapalat"/>
                <w:sz w:val="16"/>
                <w:szCs w:val="16"/>
              </w:rPr>
            </w:pPr>
            <w:ins w:id="2083" w:author="User" w:date="2024-06-13T09:18:00Z">
              <w:r>
                <w:rPr>
                  <w:rFonts w:ascii="GHEA Grapalat" w:hAnsi="GHEA Grapalat"/>
                  <w:sz w:val="20"/>
                  <w:lang w:val="hy-AM"/>
                </w:rPr>
                <w:t>8</w:t>
              </w:r>
            </w:ins>
          </w:p>
        </w:tc>
        <w:tc>
          <w:tcPr>
            <w:tcW w:w="2715" w:type="dxa"/>
            <w:vAlign w:val="center"/>
            <w:tcPrChange w:id="2084" w:author="User" w:date="2024-06-13T09:29:00Z">
              <w:tcPr>
                <w:tcW w:w="2715" w:type="dxa"/>
                <w:vAlign w:val="center"/>
              </w:tcPr>
            </w:tcPrChange>
          </w:tcPr>
          <w:p w:rsidR="00B62EEB" w:rsidRPr="00B138F3" w:rsidRDefault="00B62EEB" w:rsidP="00B62EEB">
            <w:pPr>
              <w:widowControl w:val="0"/>
              <w:jc w:val="center"/>
              <w:rPr>
                <w:ins w:id="2085" w:author="User" w:date="2024-06-13T09:16:00Z"/>
                <w:rFonts w:ascii="GHEA Grapalat" w:hAnsi="GHEA Grapalat"/>
                <w:sz w:val="16"/>
                <w:szCs w:val="16"/>
              </w:rPr>
            </w:pPr>
            <w:ins w:id="2086" w:author="User" w:date="2024-06-13T09:18:00Z">
              <w:r w:rsidRPr="0001756A">
                <w:rPr>
                  <w:rFonts w:ascii="Sylfaen" w:hAnsi="Sylfaen" w:cs="Arial"/>
                </w:rPr>
                <w:t>3221100</w:t>
              </w:r>
            </w:ins>
          </w:p>
        </w:tc>
        <w:tc>
          <w:tcPr>
            <w:tcW w:w="1559" w:type="dxa"/>
            <w:vAlign w:val="center"/>
            <w:tcPrChange w:id="2087" w:author="User" w:date="2024-06-13T09:29:00Z">
              <w:tcPr>
                <w:tcW w:w="1559" w:type="dxa"/>
                <w:vAlign w:val="center"/>
              </w:tcPr>
            </w:tcPrChange>
          </w:tcPr>
          <w:p w:rsidR="00B62EEB" w:rsidRPr="00B138F3" w:rsidRDefault="00B62EEB" w:rsidP="00B62EEB">
            <w:pPr>
              <w:widowControl w:val="0"/>
              <w:jc w:val="center"/>
              <w:rPr>
                <w:ins w:id="2088" w:author="User" w:date="2024-06-13T09:16:00Z"/>
                <w:rFonts w:ascii="GHEA Grapalat" w:hAnsi="GHEA Grapalat"/>
                <w:sz w:val="16"/>
                <w:szCs w:val="16"/>
              </w:rPr>
            </w:pPr>
            <w:ins w:id="2089" w:author="User" w:date="2024-06-13T09:18:00Z">
              <w:r>
                <w:rPr>
                  <w:rFonts w:ascii="GHEA Grapalat" w:hAnsi="GHEA Grapalat" w:cs="Calibri"/>
                  <w:color w:val="000000"/>
                  <w:sz w:val="16"/>
                  <w:szCs w:val="16"/>
                </w:rPr>
                <w:t>Свекла</w:t>
              </w:r>
            </w:ins>
          </w:p>
        </w:tc>
        <w:tc>
          <w:tcPr>
            <w:tcW w:w="3392" w:type="dxa"/>
            <w:tcPrChange w:id="2090" w:author="User" w:date="2024-06-13T09:29:00Z">
              <w:tcPr>
                <w:tcW w:w="3392" w:type="dxa"/>
              </w:tcPr>
            </w:tcPrChange>
          </w:tcPr>
          <w:p w:rsidR="00B62EEB" w:rsidRPr="00954166" w:rsidRDefault="00B62EEB" w:rsidP="00B62EEB">
            <w:pPr>
              <w:widowControl w:val="0"/>
              <w:jc w:val="center"/>
              <w:rPr>
                <w:ins w:id="2091" w:author="User" w:date="2024-06-13T09:21:00Z"/>
                <w:rFonts w:ascii="Cambria Math" w:hAnsi="Cambria Math"/>
                <w:sz w:val="16"/>
                <w:szCs w:val="16"/>
              </w:rPr>
            </w:pPr>
            <w:ins w:id="2092" w:author="User" w:date="2024-06-13T09:21:00Z">
              <w:r w:rsidRPr="00954166">
                <w:rPr>
                  <w:rFonts w:ascii="Cambria Math" w:hAnsi="Cambria Math"/>
                  <w:sz w:val="16"/>
                  <w:szCs w:val="16"/>
                </w:rPr>
                <w:t>Внешний вид: корнеплоды свежие, целые, без болезней, сухие, не загрязненные, без трещин и повреждений:</w:t>
              </w:r>
            </w:ins>
          </w:p>
          <w:p w:rsidR="00B62EEB" w:rsidRPr="00954166" w:rsidRDefault="00B62EEB" w:rsidP="00B62EEB">
            <w:pPr>
              <w:widowControl w:val="0"/>
              <w:jc w:val="center"/>
              <w:rPr>
                <w:ins w:id="2093" w:author="User" w:date="2024-06-13T09:21:00Z"/>
                <w:rFonts w:ascii="Cambria Math" w:hAnsi="Cambria Math"/>
                <w:sz w:val="16"/>
                <w:szCs w:val="16"/>
              </w:rPr>
            </w:pPr>
            <w:ins w:id="2094" w:author="User" w:date="2024-06-13T09:21:00Z">
              <w:r w:rsidRPr="00954166">
                <w:rPr>
                  <w:rFonts w:ascii="Cambria Math" w:hAnsi="Cambria Math"/>
                  <w:sz w:val="16"/>
                  <w:szCs w:val="16"/>
                </w:rPr>
                <w:t>Внутренняя структура: мякоть сочная, темно-красная, разных оттенков:</w:t>
              </w:r>
            </w:ins>
          </w:p>
          <w:p w:rsidR="00B62EEB" w:rsidRPr="00B138F3" w:rsidRDefault="00B62EEB" w:rsidP="00B62EEB">
            <w:pPr>
              <w:widowControl w:val="0"/>
              <w:jc w:val="center"/>
              <w:rPr>
                <w:ins w:id="2095" w:author="User" w:date="2024-06-13T09:16:00Z"/>
                <w:rFonts w:ascii="GHEA Grapalat" w:hAnsi="GHEA Grapalat"/>
                <w:sz w:val="16"/>
                <w:szCs w:val="16"/>
              </w:rPr>
            </w:pPr>
            <w:ins w:id="2096" w:author="User" w:date="2024-06-13T09:21:00Z">
              <w:r w:rsidRPr="00954166">
                <w:rPr>
                  <w:rFonts w:ascii="Cambria Math" w:hAnsi="Cambria Math"/>
                  <w:sz w:val="16"/>
                  <w:szCs w:val="16"/>
                </w:rPr>
                <w:t>Размеры корнеплодов (наибольший поперечный диаметр) от 5 до 14 см. допускаются отклонения от указанных размеров и на глубину более 3 мм с механическими повреждениями-не более 5% от общего количества.%:</w:t>
              </w:r>
            </w:ins>
          </w:p>
        </w:tc>
        <w:tc>
          <w:tcPr>
            <w:tcW w:w="1085" w:type="dxa"/>
            <w:vAlign w:val="center"/>
            <w:tcPrChange w:id="2097" w:author="User" w:date="2024-06-13T09:29:00Z">
              <w:tcPr>
                <w:tcW w:w="1085" w:type="dxa"/>
                <w:vAlign w:val="center"/>
              </w:tcPr>
            </w:tcPrChange>
          </w:tcPr>
          <w:p w:rsidR="00B62EEB" w:rsidRPr="00B138F3" w:rsidRDefault="00B62EEB" w:rsidP="00B62EEB">
            <w:pPr>
              <w:widowControl w:val="0"/>
              <w:jc w:val="center"/>
              <w:rPr>
                <w:ins w:id="2098" w:author="User" w:date="2024-06-13T09:16:00Z"/>
                <w:rFonts w:ascii="GHEA Grapalat" w:hAnsi="GHEA Grapalat"/>
                <w:sz w:val="16"/>
                <w:szCs w:val="16"/>
              </w:rPr>
            </w:pPr>
            <w:ins w:id="2099" w:author="User" w:date="2024-06-13T09:21:00Z">
              <w:r>
                <w:rPr>
                  <w:rFonts w:ascii="GHEA Grapalat" w:hAnsi="GHEA Grapalat"/>
                  <w:sz w:val="16"/>
                  <w:szCs w:val="16"/>
                </w:rPr>
                <w:t>кг</w:t>
              </w:r>
            </w:ins>
          </w:p>
        </w:tc>
        <w:tc>
          <w:tcPr>
            <w:tcW w:w="1559" w:type="dxa"/>
            <w:tcPrChange w:id="2100" w:author="User" w:date="2024-06-13T09:29:00Z">
              <w:tcPr>
                <w:tcW w:w="1559" w:type="dxa"/>
              </w:tcPr>
            </w:tcPrChange>
          </w:tcPr>
          <w:p w:rsidR="00B62EEB" w:rsidRPr="00B138F3" w:rsidRDefault="00B62EEB" w:rsidP="00B62EEB">
            <w:pPr>
              <w:widowControl w:val="0"/>
              <w:jc w:val="center"/>
              <w:rPr>
                <w:ins w:id="2101" w:author="User" w:date="2024-06-13T09:16:00Z"/>
                <w:rFonts w:ascii="GHEA Grapalat" w:hAnsi="GHEA Grapalat"/>
                <w:sz w:val="16"/>
                <w:szCs w:val="16"/>
              </w:rPr>
            </w:pPr>
          </w:p>
        </w:tc>
        <w:tc>
          <w:tcPr>
            <w:tcW w:w="1104" w:type="dxa"/>
            <w:tcPrChange w:id="2102" w:author="User" w:date="2024-06-13T09:29:00Z">
              <w:tcPr>
                <w:tcW w:w="1134" w:type="dxa"/>
                <w:gridSpan w:val="2"/>
              </w:tcPr>
            </w:tcPrChange>
          </w:tcPr>
          <w:p w:rsidR="00B62EEB" w:rsidRPr="00B138F3" w:rsidRDefault="00B62EEB" w:rsidP="00B62EEB">
            <w:pPr>
              <w:widowControl w:val="0"/>
              <w:jc w:val="center"/>
              <w:rPr>
                <w:ins w:id="2103" w:author="User" w:date="2024-06-13T09:16:00Z"/>
                <w:rFonts w:ascii="GHEA Grapalat" w:hAnsi="GHEA Grapalat"/>
                <w:sz w:val="16"/>
                <w:szCs w:val="16"/>
              </w:rPr>
            </w:pPr>
          </w:p>
        </w:tc>
        <w:tc>
          <w:tcPr>
            <w:tcW w:w="880" w:type="dxa"/>
            <w:vAlign w:val="center"/>
            <w:tcPrChange w:id="2104" w:author="User" w:date="2024-06-13T09:29:00Z">
              <w:tcPr>
                <w:tcW w:w="850" w:type="dxa"/>
              </w:tcPr>
            </w:tcPrChange>
          </w:tcPr>
          <w:p w:rsidR="00B62EEB" w:rsidRPr="00B138F3" w:rsidRDefault="00B62EEB" w:rsidP="00B62EEB">
            <w:pPr>
              <w:widowControl w:val="0"/>
              <w:jc w:val="center"/>
              <w:rPr>
                <w:ins w:id="2105" w:author="User" w:date="2024-06-13T09:16:00Z"/>
                <w:rFonts w:ascii="GHEA Grapalat" w:hAnsi="GHEA Grapalat"/>
                <w:sz w:val="16"/>
                <w:szCs w:val="16"/>
              </w:rPr>
            </w:pPr>
            <w:ins w:id="2106" w:author="User" w:date="2024-12-05T10:06:00Z">
              <w:r>
                <w:rPr>
                  <w:rFonts w:ascii="Sylfaen" w:hAnsi="Sylfaen"/>
                  <w:bCs/>
                  <w:sz w:val="18"/>
                  <w:szCs w:val="18"/>
                  <w:lang w:val="hy-AM"/>
                </w:rPr>
                <w:t>171</w:t>
              </w:r>
            </w:ins>
          </w:p>
        </w:tc>
        <w:tc>
          <w:tcPr>
            <w:tcW w:w="709" w:type="dxa"/>
            <w:vAlign w:val="center"/>
            <w:tcPrChange w:id="2107" w:author="User" w:date="2024-06-13T09:29:00Z">
              <w:tcPr>
                <w:tcW w:w="709" w:type="dxa"/>
              </w:tcPr>
            </w:tcPrChange>
          </w:tcPr>
          <w:p w:rsidR="00B62EEB" w:rsidRPr="00B138F3" w:rsidRDefault="00B62EEB" w:rsidP="00B62EEB">
            <w:pPr>
              <w:widowControl w:val="0"/>
              <w:jc w:val="center"/>
              <w:rPr>
                <w:ins w:id="2108" w:author="User" w:date="2024-06-13T09:16:00Z"/>
                <w:rFonts w:ascii="GHEA Grapalat" w:hAnsi="GHEA Grapalat"/>
                <w:sz w:val="16"/>
                <w:szCs w:val="16"/>
              </w:rPr>
            </w:pPr>
            <w:ins w:id="2109"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110" w:author="User" w:date="2024-06-13T09:29:00Z">
              <w:tcPr>
                <w:tcW w:w="1158" w:type="dxa"/>
              </w:tcPr>
            </w:tcPrChange>
          </w:tcPr>
          <w:p w:rsidR="00B62EEB" w:rsidRPr="00B138F3" w:rsidRDefault="00B62EEB" w:rsidP="00B62EEB">
            <w:pPr>
              <w:widowControl w:val="0"/>
              <w:jc w:val="center"/>
              <w:rPr>
                <w:ins w:id="2111" w:author="User" w:date="2024-06-13T09:16:00Z"/>
                <w:rFonts w:ascii="GHEA Grapalat" w:hAnsi="GHEA Grapalat"/>
                <w:sz w:val="16"/>
                <w:szCs w:val="16"/>
              </w:rPr>
            </w:pPr>
            <w:ins w:id="2112" w:author="User" w:date="2024-12-05T10:06:00Z">
              <w:r>
                <w:rPr>
                  <w:rFonts w:ascii="Sylfaen" w:hAnsi="Sylfaen"/>
                  <w:bCs/>
                  <w:sz w:val="18"/>
                  <w:szCs w:val="18"/>
                  <w:lang w:val="hy-AM"/>
                </w:rPr>
                <w:t>171</w:t>
              </w:r>
            </w:ins>
          </w:p>
        </w:tc>
        <w:tc>
          <w:tcPr>
            <w:tcW w:w="947" w:type="dxa"/>
            <w:vAlign w:val="center"/>
            <w:tcPrChange w:id="2113" w:author="User" w:date="2024-06-13T09:29:00Z">
              <w:tcPr>
                <w:tcW w:w="947" w:type="dxa"/>
              </w:tcPr>
            </w:tcPrChange>
          </w:tcPr>
          <w:p w:rsidR="00B62EEB" w:rsidRPr="00B138F3" w:rsidRDefault="00B62EEB" w:rsidP="00B62EEB">
            <w:pPr>
              <w:widowControl w:val="0"/>
              <w:jc w:val="center"/>
              <w:rPr>
                <w:ins w:id="2114" w:author="User" w:date="2024-06-13T09:16:00Z"/>
                <w:rFonts w:ascii="GHEA Grapalat" w:hAnsi="GHEA Grapalat"/>
                <w:sz w:val="16"/>
                <w:szCs w:val="16"/>
              </w:rPr>
            </w:pPr>
            <w:ins w:id="2115" w:author="User" w:date="2024-12-05T10:0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rPr>
                <w:t>5</w:t>
              </w:r>
            </w:ins>
          </w:p>
        </w:tc>
      </w:tr>
      <w:tr w:rsidR="00B62EEB"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116"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117" w:author="User" w:date="2024-06-13T09:16:00Z"/>
          <w:trPrChange w:id="2118" w:author="User" w:date="2024-06-13T09:29:00Z">
            <w:trPr>
              <w:trHeight w:val="246"/>
              <w:jc w:val="center"/>
            </w:trPr>
          </w:trPrChange>
        </w:trPr>
        <w:tc>
          <w:tcPr>
            <w:tcW w:w="1242" w:type="dxa"/>
            <w:vAlign w:val="center"/>
            <w:tcPrChange w:id="2119" w:author="User" w:date="2024-06-13T09:29:00Z">
              <w:tcPr>
                <w:tcW w:w="1242" w:type="dxa"/>
                <w:vAlign w:val="center"/>
              </w:tcPr>
            </w:tcPrChange>
          </w:tcPr>
          <w:p w:rsidR="00B62EEB" w:rsidRPr="00B138F3" w:rsidRDefault="00B62EEB" w:rsidP="00B62EEB">
            <w:pPr>
              <w:widowControl w:val="0"/>
              <w:jc w:val="center"/>
              <w:rPr>
                <w:ins w:id="2120" w:author="User" w:date="2024-06-13T09:16:00Z"/>
                <w:rFonts w:ascii="GHEA Grapalat" w:hAnsi="GHEA Grapalat"/>
                <w:sz w:val="16"/>
                <w:szCs w:val="16"/>
              </w:rPr>
            </w:pPr>
            <w:ins w:id="2121" w:author="User" w:date="2024-06-13T09:18:00Z">
              <w:r>
                <w:rPr>
                  <w:rFonts w:ascii="GHEA Grapalat" w:hAnsi="GHEA Grapalat"/>
                  <w:sz w:val="20"/>
                  <w:lang w:val="hy-AM"/>
                </w:rPr>
                <w:lastRenderedPageBreak/>
                <w:t>9</w:t>
              </w:r>
            </w:ins>
          </w:p>
        </w:tc>
        <w:tc>
          <w:tcPr>
            <w:tcW w:w="2715" w:type="dxa"/>
            <w:vAlign w:val="center"/>
            <w:tcPrChange w:id="2122" w:author="User" w:date="2024-06-13T09:29:00Z">
              <w:tcPr>
                <w:tcW w:w="2715" w:type="dxa"/>
                <w:vAlign w:val="center"/>
              </w:tcPr>
            </w:tcPrChange>
          </w:tcPr>
          <w:p w:rsidR="00B62EEB" w:rsidRPr="00B138F3" w:rsidRDefault="00B62EEB" w:rsidP="00B62EEB">
            <w:pPr>
              <w:widowControl w:val="0"/>
              <w:jc w:val="center"/>
              <w:rPr>
                <w:ins w:id="2123" w:author="User" w:date="2024-06-13T09:16:00Z"/>
                <w:rFonts w:ascii="GHEA Grapalat" w:hAnsi="GHEA Grapalat"/>
                <w:sz w:val="16"/>
                <w:szCs w:val="16"/>
              </w:rPr>
            </w:pPr>
            <w:ins w:id="2124" w:author="User" w:date="2024-06-13T09:18:00Z">
              <w:r w:rsidRPr="0001756A">
                <w:rPr>
                  <w:rFonts w:ascii="Sylfaen" w:hAnsi="Sylfaen" w:cs="Arial"/>
                </w:rPr>
                <w:t>15311100</w:t>
              </w:r>
            </w:ins>
          </w:p>
        </w:tc>
        <w:tc>
          <w:tcPr>
            <w:tcW w:w="1559" w:type="dxa"/>
            <w:vAlign w:val="center"/>
            <w:tcPrChange w:id="2125" w:author="User" w:date="2024-06-13T09:29:00Z">
              <w:tcPr>
                <w:tcW w:w="1559" w:type="dxa"/>
                <w:vAlign w:val="center"/>
              </w:tcPr>
            </w:tcPrChange>
          </w:tcPr>
          <w:p w:rsidR="00B62EEB" w:rsidRPr="00B138F3" w:rsidRDefault="00B62EEB" w:rsidP="00B62EEB">
            <w:pPr>
              <w:widowControl w:val="0"/>
              <w:jc w:val="center"/>
              <w:rPr>
                <w:ins w:id="2126" w:author="User" w:date="2024-06-13T09:16:00Z"/>
                <w:rFonts w:ascii="GHEA Grapalat" w:hAnsi="GHEA Grapalat"/>
                <w:sz w:val="16"/>
                <w:szCs w:val="16"/>
              </w:rPr>
            </w:pPr>
            <w:ins w:id="2127" w:author="User" w:date="2024-06-13T09:18:00Z">
              <w:r>
                <w:rPr>
                  <w:rFonts w:ascii="GHEA Grapalat" w:hAnsi="GHEA Grapalat" w:cs="Calibri"/>
                  <w:color w:val="000000"/>
                  <w:sz w:val="16"/>
                  <w:szCs w:val="16"/>
                </w:rPr>
                <w:t>Картофель</w:t>
              </w:r>
            </w:ins>
          </w:p>
        </w:tc>
        <w:tc>
          <w:tcPr>
            <w:tcW w:w="3392" w:type="dxa"/>
            <w:tcPrChange w:id="2128" w:author="User" w:date="2024-06-13T09:29:00Z">
              <w:tcPr>
                <w:tcW w:w="3392" w:type="dxa"/>
              </w:tcPr>
            </w:tcPrChange>
          </w:tcPr>
          <w:p w:rsidR="00B62EEB" w:rsidRPr="00B138F3" w:rsidRDefault="00B62EEB" w:rsidP="00B62EEB">
            <w:pPr>
              <w:widowControl w:val="0"/>
              <w:jc w:val="center"/>
              <w:rPr>
                <w:ins w:id="2129" w:author="User" w:date="2024-06-13T09:16:00Z"/>
                <w:rFonts w:ascii="GHEA Grapalat" w:hAnsi="GHEA Grapalat"/>
                <w:sz w:val="16"/>
                <w:szCs w:val="16"/>
              </w:rPr>
            </w:pPr>
            <w:ins w:id="2130" w:author="User" w:date="2024-06-13T09:21:00Z">
              <w:r w:rsidRPr="00954166">
                <w:rPr>
                  <w:rFonts w:ascii="Cambria Math" w:hAnsi="Cambria Math"/>
                  <w:sz w:val="16"/>
                  <w:szCs w:val="16"/>
                </w:rPr>
                <w:t>Скороспелые и позднеспелые, I типа, незамерзающие, без травм, круглые овальные 4 см, 5%, удлиненные 3,5 см, 5 %, круглые овальные (от 4 до 5) см 20%, удлиненные (от 4 до 4,5) см 20%, круглые овальные (от 5 до 6 см) 55%, удлиненные (от 5 до 5,5) см 55%, круглые овальные (от 6 до 7) см 20%, удлиненные (от 6 до 6,5) см 20% безопасность и маркировка в соответствии с законом правительства РА от 2006 года.</w:t>
              </w:r>
            </w:ins>
          </w:p>
        </w:tc>
        <w:tc>
          <w:tcPr>
            <w:tcW w:w="1085" w:type="dxa"/>
            <w:vAlign w:val="center"/>
            <w:tcPrChange w:id="2131" w:author="User" w:date="2024-06-13T09:29:00Z">
              <w:tcPr>
                <w:tcW w:w="1085" w:type="dxa"/>
                <w:vAlign w:val="center"/>
              </w:tcPr>
            </w:tcPrChange>
          </w:tcPr>
          <w:p w:rsidR="00B62EEB" w:rsidRPr="00B138F3" w:rsidRDefault="00B62EEB" w:rsidP="00B62EEB">
            <w:pPr>
              <w:widowControl w:val="0"/>
              <w:jc w:val="center"/>
              <w:rPr>
                <w:ins w:id="2132" w:author="User" w:date="2024-06-13T09:16:00Z"/>
                <w:rFonts w:ascii="GHEA Grapalat" w:hAnsi="GHEA Grapalat"/>
                <w:sz w:val="16"/>
                <w:szCs w:val="16"/>
              </w:rPr>
            </w:pPr>
            <w:ins w:id="2133" w:author="User" w:date="2024-06-13T09:21:00Z">
              <w:r>
                <w:rPr>
                  <w:rFonts w:ascii="GHEA Grapalat" w:hAnsi="GHEA Grapalat"/>
                  <w:sz w:val="16"/>
                  <w:szCs w:val="16"/>
                </w:rPr>
                <w:t>кг</w:t>
              </w:r>
            </w:ins>
          </w:p>
        </w:tc>
        <w:tc>
          <w:tcPr>
            <w:tcW w:w="1559" w:type="dxa"/>
            <w:tcPrChange w:id="2134" w:author="User" w:date="2024-06-13T09:29:00Z">
              <w:tcPr>
                <w:tcW w:w="1559" w:type="dxa"/>
              </w:tcPr>
            </w:tcPrChange>
          </w:tcPr>
          <w:p w:rsidR="00B62EEB" w:rsidRPr="00B138F3" w:rsidRDefault="00B62EEB" w:rsidP="00B62EEB">
            <w:pPr>
              <w:widowControl w:val="0"/>
              <w:jc w:val="center"/>
              <w:rPr>
                <w:ins w:id="2135" w:author="User" w:date="2024-06-13T09:16:00Z"/>
                <w:rFonts w:ascii="GHEA Grapalat" w:hAnsi="GHEA Grapalat"/>
                <w:sz w:val="16"/>
                <w:szCs w:val="16"/>
              </w:rPr>
            </w:pPr>
          </w:p>
        </w:tc>
        <w:tc>
          <w:tcPr>
            <w:tcW w:w="1104" w:type="dxa"/>
            <w:tcPrChange w:id="2136" w:author="User" w:date="2024-06-13T09:29:00Z">
              <w:tcPr>
                <w:tcW w:w="1134" w:type="dxa"/>
                <w:gridSpan w:val="2"/>
              </w:tcPr>
            </w:tcPrChange>
          </w:tcPr>
          <w:p w:rsidR="00B62EEB" w:rsidRPr="00B138F3" w:rsidRDefault="00B62EEB" w:rsidP="00B62EEB">
            <w:pPr>
              <w:widowControl w:val="0"/>
              <w:jc w:val="center"/>
              <w:rPr>
                <w:ins w:id="2137" w:author="User" w:date="2024-06-13T09:16:00Z"/>
                <w:rFonts w:ascii="GHEA Grapalat" w:hAnsi="GHEA Grapalat"/>
                <w:sz w:val="16"/>
                <w:szCs w:val="16"/>
              </w:rPr>
            </w:pPr>
          </w:p>
        </w:tc>
        <w:tc>
          <w:tcPr>
            <w:tcW w:w="880" w:type="dxa"/>
            <w:vAlign w:val="center"/>
            <w:tcPrChange w:id="2138" w:author="User" w:date="2024-06-13T09:29:00Z">
              <w:tcPr>
                <w:tcW w:w="850" w:type="dxa"/>
              </w:tcPr>
            </w:tcPrChange>
          </w:tcPr>
          <w:p w:rsidR="00B62EEB" w:rsidRPr="00B138F3" w:rsidRDefault="00B62EEB" w:rsidP="00B62EEB">
            <w:pPr>
              <w:widowControl w:val="0"/>
              <w:jc w:val="center"/>
              <w:rPr>
                <w:ins w:id="2139" w:author="User" w:date="2024-06-13T09:16:00Z"/>
                <w:rFonts w:ascii="GHEA Grapalat" w:hAnsi="GHEA Grapalat"/>
                <w:sz w:val="16"/>
                <w:szCs w:val="16"/>
              </w:rPr>
            </w:pPr>
            <w:ins w:id="2140" w:author="User" w:date="2024-12-05T10:06:00Z">
              <w:r>
                <w:rPr>
                  <w:rFonts w:ascii="Sylfaen" w:hAnsi="Sylfaen"/>
                  <w:bCs/>
                  <w:sz w:val="18"/>
                  <w:szCs w:val="18"/>
                  <w:lang w:val="hy-AM"/>
                </w:rPr>
                <w:t>684</w:t>
              </w:r>
            </w:ins>
          </w:p>
        </w:tc>
        <w:tc>
          <w:tcPr>
            <w:tcW w:w="709" w:type="dxa"/>
            <w:vAlign w:val="center"/>
            <w:tcPrChange w:id="2141" w:author="User" w:date="2024-06-13T09:29:00Z">
              <w:tcPr>
                <w:tcW w:w="709" w:type="dxa"/>
              </w:tcPr>
            </w:tcPrChange>
          </w:tcPr>
          <w:p w:rsidR="00B62EEB" w:rsidRPr="00B138F3" w:rsidRDefault="00B62EEB" w:rsidP="00B62EEB">
            <w:pPr>
              <w:widowControl w:val="0"/>
              <w:jc w:val="center"/>
              <w:rPr>
                <w:ins w:id="2142" w:author="User" w:date="2024-06-13T09:16:00Z"/>
                <w:rFonts w:ascii="GHEA Grapalat" w:hAnsi="GHEA Grapalat"/>
                <w:sz w:val="16"/>
                <w:szCs w:val="16"/>
              </w:rPr>
            </w:pPr>
            <w:ins w:id="2143"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144" w:author="User" w:date="2024-06-13T09:29:00Z">
              <w:tcPr>
                <w:tcW w:w="1158" w:type="dxa"/>
              </w:tcPr>
            </w:tcPrChange>
          </w:tcPr>
          <w:p w:rsidR="00B62EEB" w:rsidRPr="00B138F3" w:rsidRDefault="00B62EEB" w:rsidP="00B62EEB">
            <w:pPr>
              <w:widowControl w:val="0"/>
              <w:jc w:val="center"/>
              <w:rPr>
                <w:ins w:id="2145" w:author="User" w:date="2024-06-13T09:16:00Z"/>
                <w:rFonts w:ascii="GHEA Grapalat" w:hAnsi="GHEA Grapalat"/>
                <w:sz w:val="16"/>
                <w:szCs w:val="16"/>
              </w:rPr>
            </w:pPr>
            <w:ins w:id="2146" w:author="User" w:date="2024-12-05T10:06:00Z">
              <w:r>
                <w:rPr>
                  <w:rFonts w:ascii="Sylfaen" w:hAnsi="Sylfaen"/>
                  <w:bCs/>
                  <w:sz w:val="18"/>
                  <w:szCs w:val="18"/>
                  <w:lang w:val="hy-AM"/>
                </w:rPr>
                <w:t>684</w:t>
              </w:r>
            </w:ins>
          </w:p>
        </w:tc>
        <w:tc>
          <w:tcPr>
            <w:tcW w:w="947" w:type="dxa"/>
            <w:vAlign w:val="center"/>
            <w:tcPrChange w:id="2147" w:author="User" w:date="2024-06-13T09:29:00Z">
              <w:tcPr>
                <w:tcW w:w="947" w:type="dxa"/>
              </w:tcPr>
            </w:tcPrChange>
          </w:tcPr>
          <w:p w:rsidR="00B62EEB" w:rsidRPr="00B138F3" w:rsidRDefault="00B62EEB" w:rsidP="00B62EEB">
            <w:pPr>
              <w:widowControl w:val="0"/>
              <w:jc w:val="center"/>
              <w:rPr>
                <w:ins w:id="2148" w:author="User" w:date="2024-06-13T09:16:00Z"/>
                <w:rFonts w:ascii="GHEA Grapalat" w:hAnsi="GHEA Grapalat"/>
                <w:sz w:val="16"/>
                <w:szCs w:val="16"/>
              </w:rPr>
            </w:pPr>
            <w:ins w:id="2149" w:author="User" w:date="2024-12-05T10:0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rPr>
                <w:t>5</w:t>
              </w:r>
            </w:ins>
          </w:p>
        </w:tc>
      </w:tr>
      <w:tr w:rsidR="00B62EEB"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150"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151" w:author="User" w:date="2024-06-13T09:16:00Z"/>
          <w:trPrChange w:id="2152" w:author="User" w:date="2024-06-13T09:29:00Z">
            <w:trPr>
              <w:trHeight w:val="246"/>
              <w:jc w:val="center"/>
            </w:trPr>
          </w:trPrChange>
        </w:trPr>
        <w:tc>
          <w:tcPr>
            <w:tcW w:w="1242" w:type="dxa"/>
            <w:vAlign w:val="center"/>
            <w:tcPrChange w:id="2153" w:author="User" w:date="2024-06-13T09:29:00Z">
              <w:tcPr>
                <w:tcW w:w="1242" w:type="dxa"/>
                <w:vAlign w:val="center"/>
              </w:tcPr>
            </w:tcPrChange>
          </w:tcPr>
          <w:p w:rsidR="00B62EEB" w:rsidRPr="00B138F3" w:rsidRDefault="00B62EEB" w:rsidP="00B62EEB">
            <w:pPr>
              <w:widowControl w:val="0"/>
              <w:jc w:val="center"/>
              <w:rPr>
                <w:ins w:id="2154" w:author="User" w:date="2024-06-13T09:16:00Z"/>
                <w:rFonts w:ascii="GHEA Grapalat" w:hAnsi="GHEA Grapalat"/>
                <w:sz w:val="16"/>
                <w:szCs w:val="16"/>
              </w:rPr>
            </w:pPr>
            <w:ins w:id="2155" w:author="User" w:date="2024-06-13T09:18:00Z">
              <w:r>
                <w:rPr>
                  <w:rFonts w:ascii="GHEA Grapalat" w:hAnsi="GHEA Grapalat"/>
                  <w:sz w:val="20"/>
                  <w:lang w:val="hy-AM"/>
                </w:rPr>
                <w:t>10</w:t>
              </w:r>
            </w:ins>
          </w:p>
        </w:tc>
        <w:tc>
          <w:tcPr>
            <w:tcW w:w="2715" w:type="dxa"/>
            <w:vAlign w:val="center"/>
            <w:tcPrChange w:id="2156" w:author="User" w:date="2024-06-13T09:29:00Z">
              <w:tcPr>
                <w:tcW w:w="2715" w:type="dxa"/>
                <w:vAlign w:val="center"/>
              </w:tcPr>
            </w:tcPrChange>
          </w:tcPr>
          <w:p w:rsidR="00B62EEB" w:rsidRPr="00B138F3" w:rsidRDefault="00B62EEB" w:rsidP="00B62EEB">
            <w:pPr>
              <w:widowControl w:val="0"/>
              <w:jc w:val="center"/>
              <w:rPr>
                <w:ins w:id="2157" w:author="User" w:date="2024-06-13T09:16:00Z"/>
                <w:rFonts w:ascii="GHEA Grapalat" w:hAnsi="GHEA Grapalat"/>
                <w:sz w:val="16"/>
                <w:szCs w:val="16"/>
              </w:rPr>
            </w:pPr>
            <w:ins w:id="2158" w:author="User" w:date="2024-06-13T09:18:00Z">
              <w:r w:rsidRPr="0001756A">
                <w:rPr>
                  <w:rFonts w:ascii="Sylfaen" w:hAnsi="Sylfaen" w:cs="Arial"/>
                </w:rPr>
                <w:t>15112150</w:t>
              </w:r>
            </w:ins>
          </w:p>
        </w:tc>
        <w:tc>
          <w:tcPr>
            <w:tcW w:w="1559" w:type="dxa"/>
            <w:vAlign w:val="center"/>
            <w:tcPrChange w:id="2159" w:author="User" w:date="2024-06-13T09:29:00Z">
              <w:tcPr>
                <w:tcW w:w="1559" w:type="dxa"/>
                <w:vAlign w:val="center"/>
              </w:tcPr>
            </w:tcPrChange>
          </w:tcPr>
          <w:p w:rsidR="00B62EEB" w:rsidRPr="00B138F3" w:rsidRDefault="00B62EEB" w:rsidP="00B62EEB">
            <w:pPr>
              <w:widowControl w:val="0"/>
              <w:jc w:val="center"/>
              <w:rPr>
                <w:ins w:id="2160" w:author="User" w:date="2024-06-13T09:16:00Z"/>
                <w:rFonts w:ascii="GHEA Grapalat" w:hAnsi="GHEA Grapalat"/>
                <w:sz w:val="16"/>
                <w:szCs w:val="16"/>
              </w:rPr>
            </w:pPr>
            <w:ins w:id="2161" w:author="User" w:date="2024-06-13T09:18:00Z">
              <w:r w:rsidRPr="004A79BB">
                <w:rPr>
                  <w:rFonts w:ascii="GHEA Grapalat" w:hAnsi="GHEA Grapalat" w:cs="Calibri"/>
                  <w:color w:val="000000"/>
                  <w:sz w:val="16"/>
                  <w:szCs w:val="16"/>
                </w:rPr>
                <w:t>Куриное мясо охложденное</w:t>
              </w:r>
            </w:ins>
          </w:p>
        </w:tc>
        <w:tc>
          <w:tcPr>
            <w:tcW w:w="3392" w:type="dxa"/>
            <w:tcPrChange w:id="2162" w:author="User" w:date="2024-06-13T09:29:00Z">
              <w:tcPr>
                <w:tcW w:w="3392" w:type="dxa"/>
              </w:tcPr>
            </w:tcPrChange>
          </w:tcPr>
          <w:p w:rsidR="00B62EEB" w:rsidRPr="00B138F3" w:rsidRDefault="00B62EEB" w:rsidP="00B62EEB">
            <w:pPr>
              <w:widowControl w:val="0"/>
              <w:jc w:val="center"/>
              <w:rPr>
                <w:ins w:id="2163" w:author="User" w:date="2024-06-13T09:16:00Z"/>
                <w:rFonts w:ascii="GHEA Grapalat" w:hAnsi="GHEA Grapalat"/>
                <w:sz w:val="16"/>
                <w:szCs w:val="16"/>
              </w:rPr>
            </w:pPr>
            <w:ins w:id="2164" w:author="User" w:date="2024-06-13T09:21:00Z">
              <w:r w:rsidRPr="00954166">
                <w:rPr>
                  <w:rFonts w:ascii="Cambria Math" w:hAnsi="Cambria Math"/>
                  <w:sz w:val="16"/>
                  <w:szCs w:val="16"/>
                </w:rPr>
                <w:t>Куриная грудка, без костей, охлажденная, местная, чистая, обескровленная, без посторонних запахов, завернутая в полиэтиленовую пленку. Безопасность и маркировка в соответствии с указом правительства РА от 2006 года.</w:t>
              </w:r>
              <w:r>
                <w:t xml:space="preserve"> </w:t>
              </w:r>
              <w:r w:rsidRPr="00954166">
                <w:rPr>
                  <w:rFonts w:ascii="Cambria Math" w:hAnsi="Cambria Math"/>
                  <w:sz w:val="16"/>
                  <w:szCs w:val="16"/>
                </w:rPr>
                <w:t>Статья 9 Закона РА “О безопасности пищевых продуктов” и технический регламент на мясо и мясные продукты, утвержденные решением N 1560-N:</w:t>
              </w:r>
            </w:ins>
          </w:p>
        </w:tc>
        <w:tc>
          <w:tcPr>
            <w:tcW w:w="1085" w:type="dxa"/>
            <w:vAlign w:val="center"/>
            <w:tcPrChange w:id="2165" w:author="User" w:date="2024-06-13T09:29:00Z">
              <w:tcPr>
                <w:tcW w:w="1085" w:type="dxa"/>
                <w:vAlign w:val="center"/>
              </w:tcPr>
            </w:tcPrChange>
          </w:tcPr>
          <w:p w:rsidR="00B62EEB" w:rsidRPr="00B138F3" w:rsidRDefault="00B62EEB" w:rsidP="00B62EEB">
            <w:pPr>
              <w:widowControl w:val="0"/>
              <w:jc w:val="center"/>
              <w:rPr>
                <w:ins w:id="2166" w:author="User" w:date="2024-06-13T09:16:00Z"/>
                <w:rFonts w:ascii="GHEA Grapalat" w:hAnsi="GHEA Grapalat"/>
                <w:sz w:val="16"/>
                <w:szCs w:val="16"/>
              </w:rPr>
            </w:pPr>
            <w:ins w:id="2167" w:author="User" w:date="2024-06-13T09:21:00Z">
              <w:r>
                <w:rPr>
                  <w:rFonts w:ascii="GHEA Grapalat" w:hAnsi="GHEA Grapalat"/>
                  <w:sz w:val="16"/>
                  <w:szCs w:val="16"/>
                </w:rPr>
                <w:t>кг</w:t>
              </w:r>
            </w:ins>
          </w:p>
        </w:tc>
        <w:tc>
          <w:tcPr>
            <w:tcW w:w="1559" w:type="dxa"/>
            <w:tcPrChange w:id="2168" w:author="User" w:date="2024-06-13T09:29:00Z">
              <w:tcPr>
                <w:tcW w:w="1559" w:type="dxa"/>
              </w:tcPr>
            </w:tcPrChange>
          </w:tcPr>
          <w:p w:rsidR="00B62EEB" w:rsidRPr="00B138F3" w:rsidRDefault="00B62EEB" w:rsidP="00B62EEB">
            <w:pPr>
              <w:widowControl w:val="0"/>
              <w:jc w:val="center"/>
              <w:rPr>
                <w:ins w:id="2169" w:author="User" w:date="2024-06-13T09:16:00Z"/>
                <w:rFonts w:ascii="GHEA Grapalat" w:hAnsi="GHEA Grapalat"/>
                <w:sz w:val="16"/>
                <w:szCs w:val="16"/>
              </w:rPr>
            </w:pPr>
          </w:p>
        </w:tc>
        <w:tc>
          <w:tcPr>
            <w:tcW w:w="1104" w:type="dxa"/>
            <w:tcPrChange w:id="2170" w:author="User" w:date="2024-06-13T09:29:00Z">
              <w:tcPr>
                <w:tcW w:w="1134" w:type="dxa"/>
                <w:gridSpan w:val="2"/>
              </w:tcPr>
            </w:tcPrChange>
          </w:tcPr>
          <w:p w:rsidR="00B62EEB" w:rsidRPr="00B138F3" w:rsidRDefault="00B62EEB" w:rsidP="00B62EEB">
            <w:pPr>
              <w:widowControl w:val="0"/>
              <w:jc w:val="center"/>
              <w:rPr>
                <w:ins w:id="2171" w:author="User" w:date="2024-06-13T09:16:00Z"/>
                <w:rFonts w:ascii="GHEA Grapalat" w:hAnsi="GHEA Grapalat"/>
                <w:sz w:val="16"/>
                <w:szCs w:val="16"/>
              </w:rPr>
            </w:pPr>
          </w:p>
        </w:tc>
        <w:tc>
          <w:tcPr>
            <w:tcW w:w="880" w:type="dxa"/>
            <w:vAlign w:val="center"/>
            <w:tcPrChange w:id="2172" w:author="User" w:date="2024-06-13T09:29:00Z">
              <w:tcPr>
                <w:tcW w:w="850" w:type="dxa"/>
              </w:tcPr>
            </w:tcPrChange>
          </w:tcPr>
          <w:p w:rsidR="00B62EEB" w:rsidRPr="00B138F3" w:rsidRDefault="00B62EEB" w:rsidP="00B62EEB">
            <w:pPr>
              <w:widowControl w:val="0"/>
              <w:jc w:val="center"/>
              <w:rPr>
                <w:ins w:id="2173" w:author="User" w:date="2024-06-13T09:16:00Z"/>
                <w:rFonts w:ascii="GHEA Grapalat" w:hAnsi="GHEA Grapalat"/>
                <w:sz w:val="16"/>
                <w:szCs w:val="16"/>
              </w:rPr>
            </w:pPr>
            <w:ins w:id="2174" w:author="User" w:date="2024-12-05T10:06:00Z">
              <w:r>
                <w:rPr>
                  <w:rFonts w:ascii="Sylfaen" w:hAnsi="Sylfaen"/>
                  <w:bCs/>
                  <w:sz w:val="18"/>
                  <w:szCs w:val="18"/>
                  <w:lang w:val="hy-AM"/>
                </w:rPr>
                <w:t>380</w:t>
              </w:r>
            </w:ins>
          </w:p>
        </w:tc>
        <w:tc>
          <w:tcPr>
            <w:tcW w:w="709" w:type="dxa"/>
            <w:vAlign w:val="center"/>
            <w:tcPrChange w:id="2175" w:author="User" w:date="2024-06-13T09:29:00Z">
              <w:tcPr>
                <w:tcW w:w="709" w:type="dxa"/>
              </w:tcPr>
            </w:tcPrChange>
          </w:tcPr>
          <w:p w:rsidR="00B62EEB" w:rsidRPr="00B138F3" w:rsidRDefault="00B62EEB" w:rsidP="00B62EEB">
            <w:pPr>
              <w:widowControl w:val="0"/>
              <w:jc w:val="center"/>
              <w:rPr>
                <w:ins w:id="2176" w:author="User" w:date="2024-06-13T09:16:00Z"/>
                <w:rFonts w:ascii="GHEA Grapalat" w:hAnsi="GHEA Grapalat"/>
                <w:sz w:val="16"/>
                <w:szCs w:val="16"/>
              </w:rPr>
            </w:pPr>
            <w:ins w:id="2177"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178" w:author="User" w:date="2024-06-13T09:29:00Z">
              <w:tcPr>
                <w:tcW w:w="1158" w:type="dxa"/>
              </w:tcPr>
            </w:tcPrChange>
          </w:tcPr>
          <w:p w:rsidR="00B62EEB" w:rsidRPr="00B138F3" w:rsidRDefault="00B62EEB" w:rsidP="00B62EEB">
            <w:pPr>
              <w:widowControl w:val="0"/>
              <w:jc w:val="center"/>
              <w:rPr>
                <w:ins w:id="2179" w:author="User" w:date="2024-06-13T09:16:00Z"/>
                <w:rFonts w:ascii="GHEA Grapalat" w:hAnsi="GHEA Grapalat"/>
                <w:sz w:val="16"/>
                <w:szCs w:val="16"/>
              </w:rPr>
            </w:pPr>
            <w:ins w:id="2180" w:author="User" w:date="2024-12-05T10:06:00Z">
              <w:r>
                <w:rPr>
                  <w:rFonts w:ascii="Sylfaen" w:hAnsi="Sylfaen"/>
                  <w:bCs/>
                  <w:sz w:val="18"/>
                  <w:szCs w:val="18"/>
                  <w:lang w:val="hy-AM"/>
                </w:rPr>
                <w:t>380</w:t>
              </w:r>
            </w:ins>
          </w:p>
        </w:tc>
        <w:tc>
          <w:tcPr>
            <w:tcW w:w="947" w:type="dxa"/>
            <w:vAlign w:val="center"/>
            <w:tcPrChange w:id="2181" w:author="User" w:date="2024-06-13T09:29:00Z">
              <w:tcPr>
                <w:tcW w:w="947" w:type="dxa"/>
              </w:tcPr>
            </w:tcPrChange>
          </w:tcPr>
          <w:p w:rsidR="00B62EEB" w:rsidRPr="00B138F3" w:rsidRDefault="00B62EEB" w:rsidP="00B62EEB">
            <w:pPr>
              <w:widowControl w:val="0"/>
              <w:jc w:val="center"/>
              <w:rPr>
                <w:ins w:id="2182" w:author="User" w:date="2024-06-13T09:16:00Z"/>
                <w:rFonts w:ascii="GHEA Grapalat" w:hAnsi="GHEA Grapalat"/>
                <w:sz w:val="16"/>
                <w:szCs w:val="16"/>
              </w:rPr>
            </w:pPr>
            <w:ins w:id="2183" w:author="User" w:date="2024-12-05T10:0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rPr>
                <w:t>5</w:t>
              </w:r>
            </w:ins>
          </w:p>
        </w:tc>
      </w:tr>
      <w:tr w:rsidR="00B62EEB"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184"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185" w:author="User" w:date="2024-06-13T09:16:00Z"/>
          <w:trPrChange w:id="2186" w:author="User" w:date="2024-06-13T09:29:00Z">
            <w:trPr>
              <w:trHeight w:val="246"/>
              <w:jc w:val="center"/>
            </w:trPr>
          </w:trPrChange>
        </w:trPr>
        <w:tc>
          <w:tcPr>
            <w:tcW w:w="1242" w:type="dxa"/>
            <w:vAlign w:val="center"/>
            <w:tcPrChange w:id="2187" w:author="User" w:date="2024-06-13T09:29:00Z">
              <w:tcPr>
                <w:tcW w:w="1242" w:type="dxa"/>
                <w:vAlign w:val="center"/>
              </w:tcPr>
            </w:tcPrChange>
          </w:tcPr>
          <w:p w:rsidR="00B62EEB" w:rsidRPr="00B138F3" w:rsidRDefault="00B62EEB" w:rsidP="00B62EEB">
            <w:pPr>
              <w:widowControl w:val="0"/>
              <w:jc w:val="center"/>
              <w:rPr>
                <w:ins w:id="2188" w:author="User" w:date="2024-06-13T09:16:00Z"/>
                <w:rFonts w:ascii="GHEA Grapalat" w:hAnsi="GHEA Grapalat"/>
                <w:sz w:val="16"/>
                <w:szCs w:val="16"/>
              </w:rPr>
            </w:pPr>
            <w:ins w:id="2189" w:author="User" w:date="2024-06-13T09:18:00Z">
              <w:r>
                <w:rPr>
                  <w:rFonts w:ascii="GHEA Grapalat" w:hAnsi="GHEA Grapalat"/>
                  <w:sz w:val="20"/>
                  <w:lang w:val="hy-AM"/>
                </w:rPr>
                <w:t>11</w:t>
              </w:r>
            </w:ins>
          </w:p>
        </w:tc>
        <w:tc>
          <w:tcPr>
            <w:tcW w:w="2715" w:type="dxa"/>
            <w:vAlign w:val="center"/>
            <w:tcPrChange w:id="2190" w:author="User" w:date="2024-06-13T09:29:00Z">
              <w:tcPr>
                <w:tcW w:w="2715" w:type="dxa"/>
                <w:vAlign w:val="center"/>
              </w:tcPr>
            </w:tcPrChange>
          </w:tcPr>
          <w:p w:rsidR="00B62EEB" w:rsidRPr="00B138F3" w:rsidRDefault="00B62EEB" w:rsidP="00B62EEB">
            <w:pPr>
              <w:widowControl w:val="0"/>
              <w:jc w:val="center"/>
              <w:rPr>
                <w:ins w:id="2191" w:author="User" w:date="2024-06-13T09:16:00Z"/>
                <w:rFonts w:ascii="GHEA Grapalat" w:hAnsi="GHEA Grapalat"/>
                <w:sz w:val="16"/>
                <w:szCs w:val="16"/>
              </w:rPr>
            </w:pPr>
            <w:ins w:id="2192" w:author="User" w:date="2024-06-13T09:18:00Z">
              <w:r w:rsidRPr="0001756A">
                <w:rPr>
                  <w:rFonts w:ascii="Sylfaen" w:hAnsi="Sylfaen" w:cs="Arial"/>
                </w:rPr>
                <w:t>15811100</w:t>
              </w:r>
            </w:ins>
          </w:p>
        </w:tc>
        <w:tc>
          <w:tcPr>
            <w:tcW w:w="1559" w:type="dxa"/>
            <w:vAlign w:val="center"/>
            <w:tcPrChange w:id="2193" w:author="User" w:date="2024-06-13T09:29:00Z">
              <w:tcPr>
                <w:tcW w:w="1559" w:type="dxa"/>
                <w:vAlign w:val="center"/>
              </w:tcPr>
            </w:tcPrChange>
          </w:tcPr>
          <w:p w:rsidR="00B62EEB" w:rsidRPr="00B138F3" w:rsidRDefault="00B62EEB" w:rsidP="00B62EEB">
            <w:pPr>
              <w:widowControl w:val="0"/>
              <w:jc w:val="center"/>
              <w:rPr>
                <w:ins w:id="2194" w:author="User" w:date="2024-06-13T09:16:00Z"/>
                <w:rFonts w:ascii="GHEA Grapalat" w:hAnsi="GHEA Grapalat"/>
                <w:sz w:val="16"/>
                <w:szCs w:val="16"/>
              </w:rPr>
            </w:pPr>
            <w:ins w:id="2195" w:author="User" w:date="2024-06-13T09:18:00Z">
              <w:r>
                <w:rPr>
                  <w:rFonts w:ascii="GHEA Grapalat" w:hAnsi="GHEA Grapalat" w:cs="Calibri"/>
                  <w:color w:val="000000"/>
                  <w:sz w:val="16"/>
                  <w:szCs w:val="16"/>
                </w:rPr>
                <w:t>Хлеб</w:t>
              </w:r>
            </w:ins>
          </w:p>
        </w:tc>
        <w:tc>
          <w:tcPr>
            <w:tcW w:w="3392" w:type="dxa"/>
            <w:tcPrChange w:id="2196" w:author="User" w:date="2024-06-13T09:29:00Z">
              <w:tcPr>
                <w:tcW w:w="3392" w:type="dxa"/>
              </w:tcPr>
            </w:tcPrChange>
          </w:tcPr>
          <w:p w:rsidR="00B62EEB" w:rsidRPr="00954166" w:rsidRDefault="00B62EEB" w:rsidP="00B62EEB">
            <w:pPr>
              <w:widowControl w:val="0"/>
              <w:jc w:val="center"/>
              <w:rPr>
                <w:ins w:id="2197" w:author="User" w:date="2024-06-13T09:21:00Z"/>
                <w:rFonts w:ascii="Cambria Math" w:hAnsi="Cambria Math"/>
                <w:sz w:val="16"/>
                <w:szCs w:val="16"/>
              </w:rPr>
            </w:pPr>
            <w:ins w:id="2198" w:author="User" w:date="2024-06-13T09:21:00Z">
              <w:r w:rsidRPr="00954166">
                <w:rPr>
                  <w:rFonts w:ascii="Cambria Math" w:hAnsi="Cambria Math"/>
                  <w:sz w:val="16"/>
                  <w:szCs w:val="16"/>
                </w:rPr>
                <w:t>Изготовлен из пшеничной муки 1-го сорта. Безопасность в соответствии с № 2-III-4.9-01-2010 гигиенических нормативов и статьи 9 Закона РА "О безопасности пищевых продуктов". Остаточный срок годности не менее 90 %.</w:t>
              </w:r>
            </w:ins>
          </w:p>
          <w:p w:rsidR="00B62EEB" w:rsidRPr="00B138F3" w:rsidRDefault="00B62EEB" w:rsidP="00B62EEB">
            <w:pPr>
              <w:widowControl w:val="0"/>
              <w:jc w:val="center"/>
              <w:rPr>
                <w:ins w:id="2199" w:author="User" w:date="2024-06-13T09:16:00Z"/>
                <w:rFonts w:ascii="GHEA Grapalat" w:hAnsi="GHEA Grapalat"/>
                <w:sz w:val="16"/>
                <w:szCs w:val="16"/>
              </w:rPr>
            </w:pPr>
            <w:ins w:id="2200" w:author="User" w:date="2024-06-13T09:21:00Z">
              <w:r w:rsidRPr="00954166">
                <w:rPr>
                  <w:rFonts w:ascii="Cambria Math" w:hAnsi="Cambria Math"/>
                  <w:sz w:val="16"/>
                  <w:szCs w:val="16"/>
                </w:rPr>
                <w:t>Срок годности: в день поставки выпечки. Обязательное условие: перевозка только транспортными средствами с соответствующим разрешением, выданным ГСС РА:</w:t>
              </w:r>
            </w:ins>
          </w:p>
        </w:tc>
        <w:tc>
          <w:tcPr>
            <w:tcW w:w="1085" w:type="dxa"/>
            <w:vAlign w:val="center"/>
            <w:tcPrChange w:id="2201" w:author="User" w:date="2024-06-13T09:29:00Z">
              <w:tcPr>
                <w:tcW w:w="1085" w:type="dxa"/>
                <w:vAlign w:val="center"/>
              </w:tcPr>
            </w:tcPrChange>
          </w:tcPr>
          <w:p w:rsidR="00B62EEB" w:rsidRPr="00B138F3" w:rsidRDefault="00B62EEB" w:rsidP="00B62EEB">
            <w:pPr>
              <w:widowControl w:val="0"/>
              <w:jc w:val="center"/>
              <w:rPr>
                <w:ins w:id="2202" w:author="User" w:date="2024-06-13T09:16:00Z"/>
                <w:rFonts w:ascii="GHEA Grapalat" w:hAnsi="GHEA Grapalat"/>
                <w:sz w:val="16"/>
                <w:szCs w:val="16"/>
              </w:rPr>
            </w:pPr>
            <w:ins w:id="2203" w:author="User" w:date="2024-06-13T09:21:00Z">
              <w:r>
                <w:rPr>
                  <w:rFonts w:ascii="GHEA Grapalat" w:hAnsi="GHEA Grapalat"/>
                  <w:sz w:val="16"/>
                  <w:szCs w:val="16"/>
                </w:rPr>
                <w:t>кг</w:t>
              </w:r>
            </w:ins>
          </w:p>
        </w:tc>
        <w:tc>
          <w:tcPr>
            <w:tcW w:w="1559" w:type="dxa"/>
            <w:tcPrChange w:id="2204" w:author="User" w:date="2024-06-13T09:29:00Z">
              <w:tcPr>
                <w:tcW w:w="1559" w:type="dxa"/>
              </w:tcPr>
            </w:tcPrChange>
          </w:tcPr>
          <w:p w:rsidR="00B62EEB" w:rsidRPr="00B138F3" w:rsidRDefault="00B62EEB" w:rsidP="00B62EEB">
            <w:pPr>
              <w:widowControl w:val="0"/>
              <w:jc w:val="center"/>
              <w:rPr>
                <w:ins w:id="2205" w:author="User" w:date="2024-06-13T09:16:00Z"/>
                <w:rFonts w:ascii="GHEA Grapalat" w:hAnsi="GHEA Grapalat"/>
                <w:sz w:val="16"/>
                <w:szCs w:val="16"/>
              </w:rPr>
            </w:pPr>
          </w:p>
        </w:tc>
        <w:tc>
          <w:tcPr>
            <w:tcW w:w="1104" w:type="dxa"/>
            <w:tcPrChange w:id="2206" w:author="User" w:date="2024-06-13T09:29:00Z">
              <w:tcPr>
                <w:tcW w:w="1134" w:type="dxa"/>
                <w:gridSpan w:val="2"/>
              </w:tcPr>
            </w:tcPrChange>
          </w:tcPr>
          <w:p w:rsidR="00B62EEB" w:rsidRPr="00B138F3" w:rsidRDefault="00B62EEB" w:rsidP="00B62EEB">
            <w:pPr>
              <w:widowControl w:val="0"/>
              <w:jc w:val="center"/>
              <w:rPr>
                <w:ins w:id="2207" w:author="User" w:date="2024-06-13T09:16:00Z"/>
                <w:rFonts w:ascii="GHEA Grapalat" w:hAnsi="GHEA Grapalat"/>
                <w:sz w:val="16"/>
                <w:szCs w:val="16"/>
              </w:rPr>
            </w:pPr>
          </w:p>
        </w:tc>
        <w:tc>
          <w:tcPr>
            <w:tcW w:w="880" w:type="dxa"/>
            <w:vAlign w:val="center"/>
            <w:tcPrChange w:id="2208" w:author="User" w:date="2024-06-13T09:29:00Z">
              <w:tcPr>
                <w:tcW w:w="850" w:type="dxa"/>
              </w:tcPr>
            </w:tcPrChange>
          </w:tcPr>
          <w:p w:rsidR="00B62EEB" w:rsidRPr="00B138F3" w:rsidRDefault="00B62EEB" w:rsidP="00B62EEB">
            <w:pPr>
              <w:widowControl w:val="0"/>
              <w:jc w:val="center"/>
              <w:rPr>
                <w:ins w:id="2209" w:author="User" w:date="2024-06-13T09:16:00Z"/>
                <w:rFonts w:ascii="GHEA Grapalat" w:hAnsi="GHEA Grapalat"/>
                <w:sz w:val="16"/>
                <w:szCs w:val="16"/>
              </w:rPr>
            </w:pPr>
            <w:ins w:id="2210" w:author="User" w:date="2024-12-05T10:06:00Z">
              <w:r>
                <w:rPr>
                  <w:rFonts w:ascii="Sylfaen" w:hAnsi="Sylfaen"/>
                  <w:bCs/>
                  <w:sz w:val="18"/>
                  <w:szCs w:val="18"/>
                  <w:lang w:val="hy-AM"/>
                </w:rPr>
                <w:t>2850</w:t>
              </w:r>
            </w:ins>
          </w:p>
        </w:tc>
        <w:tc>
          <w:tcPr>
            <w:tcW w:w="709" w:type="dxa"/>
            <w:vAlign w:val="center"/>
            <w:tcPrChange w:id="2211" w:author="User" w:date="2024-06-13T09:29:00Z">
              <w:tcPr>
                <w:tcW w:w="709" w:type="dxa"/>
              </w:tcPr>
            </w:tcPrChange>
          </w:tcPr>
          <w:p w:rsidR="00B62EEB" w:rsidRPr="00B138F3" w:rsidRDefault="00B62EEB" w:rsidP="00B62EEB">
            <w:pPr>
              <w:widowControl w:val="0"/>
              <w:jc w:val="center"/>
              <w:rPr>
                <w:ins w:id="2212" w:author="User" w:date="2024-06-13T09:16:00Z"/>
                <w:rFonts w:ascii="GHEA Grapalat" w:hAnsi="GHEA Grapalat"/>
                <w:sz w:val="16"/>
                <w:szCs w:val="16"/>
              </w:rPr>
            </w:pPr>
            <w:ins w:id="2213"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214" w:author="User" w:date="2024-06-13T09:29:00Z">
              <w:tcPr>
                <w:tcW w:w="1158" w:type="dxa"/>
              </w:tcPr>
            </w:tcPrChange>
          </w:tcPr>
          <w:p w:rsidR="00B62EEB" w:rsidRPr="00B138F3" w:rsidRDefault="00B62EEB" w:rsidP="00B62EEB">
            <w:pPr>
              <w:widowControl w:val="0"/>
              <w:jc w:val="center"/>
              <w:rPr>
                <w:ins w:id="2215" w:author="User" w:date="2024-06-13T09:16:00Z"/>
                <w:rFonts w:ascii="GHEA Grapalat" w:hAnsi="GHEA Grapalat"/>
                <w:sz w:val="16"/>
                <w:szCs w:val="16"/>
              </w:rPr>
            </w:pPr>
            <w:ins w:id="2216" w:author="User" w:date="2024-12-05T10:06:00Z">
              <w:r>
                <w:rPr>
                  <w:rFonts w:ascii="Sylfaen" w:hAnsi="Sylfaen"/>
                  <w:bCs/>
                  <w:sz w:val="18"/>
                  <w:szCs w:val="18"/>
                  <w:lang w:val="hy-AM"/>
                </w:rPr>
                <w:t>2850</w:t>
              </w:r>
            </w:ins>
          </w:p>
        </w:tc>
        <w:tc>
          <w:tcPr>
            <w:tcW w:w="947" w:type="dxa"/>
            <w:vAlign w:val="center"/>
            <w:tcPrChange w:id="2217" w:author="User" w:date="2024-06-13T09:29:00Z">
              <w:tcPr>
                <w:tcW w:w="947" w:type="dxa"/>
              </w:tcPr>
            </w:tcPrChange>
          </w:tcPr>
          <w:p w:rsidR="00B62EEB" w:rsidRPr="00B138F3" w:rsidRDefault="00B62EEB" w:rsidP="00B62EEB">
            <w:pPr>
              <w:widowControl w:val="0"/>
              <w:jc w:val="center"/>
              <w:rPr>
                <w:ins w:id="2218" w:author="User" w:date="2024-06-13T09:16:00Z"/>
                <w:rFonts w:ascii="GHEA Grapalat" w:hAnsi="GHEA Grapalat"/>
                <w:sz w:val="16"/>
                <w:szCs w:val="16"/>
              </w:rPr>
            </w:pPr>
            <w:ins w:id="2219" w:author="User" w:date="2024-12-05T10:0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rPr>
                <w:t>5</w:t>
              </w:r>
            </w:ins>
          </w:p>
        </w:tc>
      </w:tr>
      <w:tr w:rsidR="00B62EEB"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220"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221" w:author="User" w:date="2024-06-13T09:16:00Z"/>
          <w:trPrChange w:id="2222" w:author="User" w:date="2024-06-13T09:29:00Z">
            <w:trPr>
              <w:trHeight w:val="246"/>
              <w:jc w:val="center"/>
            </w:trPr>
          </w:trPrChange>
        </w:trPr>
        <w:tc>
          <w:tcPr>
            <w:tcW w:w="1242" w:type="dxa"/>
            <w:vAlign w:val="center"/>
            <w:tcPrChange w:id="2223" w:author="User" w:date="2024-06-13T09:29:00Z">
              <w:tcPr>
                <w:tcW w:w="1242" w:type="dxa"/>
                <w:vAlign w:val="center"/>
              </w:tcPr>
            </w:tcPrChange>
          </w:tcPr>
          <w:p w:rsidR="00B62EEB" w:rsidRPr="00B138F3" w:rsidRDefault="00B62EEB" w:rsidP="00B62EEB">
            <w:pPr>
              <w:widowControl w:val="0"/>
              <w:jc w:val="center"/>
              <w:rPr>
                <w:ins w:id="2224" w:author="User" w:date="2024-06-13T09:16:00Z"/>
                <w:rFonts w:ascii="GHEA Grapalat" w:hAnsi="GHEA Grapalat"/>
                <w:sz w:val="16"/>
                <w:szCs w:val="16"/>
              </w:rPr>
            </w:pPr>
            <w:ins w:id="2225" w:author="User" w:date="2024-06-13T09:18:00Z">
              <w:r>
                <w:rPr>
                  <w:rFonts w:ascii="GHEA Grapalat" w:hAnsi="GHEA Grapalat"/>
                  <w:sz w:val="20"/>
                  <w:lang w:val="hy-AM"/>
                </w:rPr>
                <w:t>12</w:t>
              </w:r>
            </w:ins>
          </w:p>
        </w:tc>
        <w:tc>
          <w:tcPr>
            <w:tcW w:w="2715" w:type="dxa"/>
            <w:vAlign w:val="center"/>
            <w:tcPrChange w:id="2226" w:author="User" w:date="2024-06-13T09:29:00Z">
              <w:tcPr>
                <w:tcW w:w="2715" w:type="dxa"/>
                <w:vAlign w:val="center"/>
              </w:tcPr>
            </w:tcPrChange>
          </w:tcPr>
          <w:p w:rsidR="00B62EEB" w:rsidRPr="00B138F3" w:rsidRDefault="00B62EEB" w:rsidP="00B62EEB">
            <w:pPr>
              <w:widowControl w:val="0"/>
              <w:jc w:val="center"/>
              <w:rPr>
                <w:ins w:id="2227" w:author="User" w:date="2024-06-13T09:16:00Z"/>
                <w:rFonts w:ascii="GHEA Grapalat" w:hAnsi="GHEA Grapalat"/>
                <w:sz w:val="16"/>
                <w:szCs w:val="16"/>
              </w:rPr>
            </w:pPr>
            <w:ins w:id="2228" w:author="User" w:date="2024-06-13T09:18:00Z">
              <w:r w:rsidRPr="0001756A">
                <w:rPr>
                  <w:rFonts w:ascii="Sylfaen" w:hAnsi="Sylfaen" w:cs="Arial"/>
                </w:rPr>
                <w:t>15616000</w:t>
              </w:r>
            </w:ins>
          </w:p>
        </w:tc>
        <w:tc>
          <w:tcPr>
            <w:tcW w:w="1559" w:type="dxa"/>
            <w:vAlign w:val="center"/>
            <w:tcPrChange w:id="2229" w:author="User" w:date="2024-06-13T09:29:00Z">
              <w:tcPr>
                <w:tcW w:w="1559" w:type="dxa"/>
                <w:vAlign w:val="center"/>
              </w:tcPr>
            </w:tcPrChange>
          </w:tcPr>
          <w:p w:rsidR="00B62EEB" w:rsidRPr="00B138F3" w:rsidRDefault="00B62EEB" w:rsidP="00B62EEB">
            <w:pPr>
              <w:widowControl w:val="0"/>
              <w:jc w:val="center"/>
              <w:rPr>
                <w:ins w:id="2230" w:author="User" w:date="2024-06-13T09:16:00Z"/>
                <w:rFonts w:ascii="GHEA Grapalat" w:hAnsi="GHEA Grapalat"/>
                <w:sz w:val="16"/>
                <w:szCs w:val="16"/>
              </w:rPr>
            </w:pPr>
            <w:ins w:id="2231" w:author="User" w:date="2024-06-13T09:18:00Z">
              <w:r>
                <w:rPr>
                  <w:rFonts w:ascii="GHEA Grapalat" w:hAnsi="GHEA Grapalat" w:cs="Calibri"/>
                  <w:color w:val="000000"/>
                  <w:sz w:val="16"/>
                  <w:szCs w:val="16"/>
                </w:rPr>
                <w:t>Гречка</w:t>
              </w:r>
            </w:ins>
          </w:p>
        </w:tc>
        <w:tc>
          <w:tcPr>
            <w:tcW w:w="3392" w:type="dxa"/>
            <w:tcPrChange w:id="2232" w:author="User" w:date="2024-06-13T09:29:00Z">
              <w:tcPr>
                <w:tcW w:w="3392" w:type="dxa"/>
              </w:tcPr>
            </w:tcPrChange>
          </w:tcPr>
          <w:p w:rsidR="00B62EEB" w:rsidRPr="00B138F3" w:rsidRDefault="00B62EEB" w:rsidP="00B62EEB">
            <w:pPr>
              <w:widowControl w:val="0"/>
              <w:jc w:val="center"/>
              <w:rPr>
                <w:ins w:id="2233" w:author="User" w:date="2024-06-13T09:16:00Z"/>
                <w:rFonts w:ascii="GHEA Grapalat" w:hAnsi="GHEA Grapalat"/>
                <w:sz w:val="16"/>
                <w:szCs w:val="16"/>
              </w:rPr>
            </w:pPr>
            <w:ins w:id="2234" w:author="User" w:date="2024-06-13T09:21:00Z">
              <w:r w:rsidRPr="00954166">
                <w:rPr>
                  <w:rFonts w:ascii="Cambria Math" w:hAnsi="Cambria Math"/>
                  <w:sz w:val="16"/>
                  <w:szCs w:val="16"/>
                </w:rPr>
                <w:t>Гречневая крупа I или II сортов, влажность не более 14,0%, зерна не менее 97,5%. остаточный срок годности не менее 70%. безопасность и маркировка в соответствии с законом правительства РА от 2007 года. статья 9 «технического регламента требований, предъявляемых к зерну, его производству, хранению, переработке и утилизации» и Закона РА «О безопасности пищевых продуктов», утвержденных решением N 22-N от 11 января.</w:t>
              </w:r>
            </w:ins>
          </w:p>
        </w:tc>
        <w:tc>
          <w:tcPr>
            <w:tcW w:w="1085" w:type="dxa"/>
            <w:vAlign w:val="center"/>
            <w:tcPrChange w:id="2235" w:author="User" w:date="2024-06-13T09:29:00Z">
              <w:tcPr>
                <w:tcW w:w="1085" w:type="dxa"/>
                <w:vAlign w:val="center"/>
              </w:tcPr>
            </w:tcPrChange>
          </w:tcPr>
          <w:p w:rsidR="00B62EEB" w:rsidRPr="00B138F3" w:rsidRDefault="00B62EEB" w:rsidP="00B62EEB">
            <w:pPr>
              <w:widowControl w:val="0"/>
              <w:jc w:val="center"/>
              <w:rPr>
                <w:ins w:id="2236" w:author="User" w:date="2024-06-13T09:16:00Z"/>
                <w:rFonts w:ascii="GHEA Grapalat" w:hAnsi="GHEA Grapalat"/>
                <w:sz w:val="16"/>
                <w:szCs w:val="16"/>
              </w:rPr>
            </w:pPr>
            <w:ins w:id="2237" w:author="User" w:date="2024-06-13T09:21:00Z">
              <w:r>
                <w:rPr>
                  <w:rFonts w:ascii="GHEA Grapalat" w:hAnsi="GHEA Grapalat"/>
                  <w:sz w:val="16"/>
                  <w:szCs w:val="16"/>
                </w:rPr>
                <w:t>кг</w:t>
              </w:r>
            </w:ins>
          </w:p>
        </w:tc>
        <w:tc>
          <w:tcPr>
            <w:tcW w:w="1559" w:type="dxa"/>
            <w:tcPrChange w:id="2238" w:author="User" w:date="2024-06-13T09:29:00Z">
              <w:tcPr>
                <w:tcW w:w="1559" w:type="dxa"/>
              </w:tcPr>
            </w:tcPrChange>
          </w:tcPr>
          <w:p w:rsidR="00B62EEB" w:rsidRPr="00B138F3" w:rsidRDefault="00B62EEB" w:rsidP="00B62EEB">
            <w:pPr>
              <w:widowControl w:val="0"/>
              <w:jc w:val="center"/>
              <w:rPr>
                <w:ins w:id="2239" w:author="User" w:date="2024-06-13T09:16:00Z"/>
                <w:rFonts w:ascii="GHEA Grapalat" w:hAnsi="GHEA Grapalat"/>
                <w:sz w:val="16"/>
                <w:szCs w:val="16"/>
              </w:rPr>
            </w:pPr>
          </w:p>
        </w:tc>
        <w:tc>
          <w:tcPr>
            <w:tcW w:w="1104" w:type="dxa"/>
            <w:tcPrChange w:id="2240" w:author="User" w:date="2024-06-13T09:29:00Z">
              <w:tcPr>
                <w:tcW w:w="1134" w:type="dxa"/>
                <w:gridSpan w:val="2"/>
              </w:tcPr>
            </w:tcPrChange>
          </w:tcPr>
          <w:p w:rsidR="00B62EEB" w:rsidRPr="00B138F3" w:rsidRDefault="00B62EEB" w:rsidP="00B62EEB">
            <w:pPr>
              <w:widowControl w:val="0"/>
              <w:jc w:val="center"/>
              <w:rPr>
                <w:ins w:id="2241" w:author="User" w:date="2024-06-13T09:16:00Z"/>
                <w:rFonts w:ascii="GHEA Grapalat" w:hAnsi="GHEA Grapalat"/>
                <w:sz w:val="16"/>
                <w:szCs w:val="16"/>
              </w:rPr>
            </w:pPr>
          </w:p>
        </w:tc>
        <w:tc>
          <w:tcPr>
            <w:tcW w:w="880" w:type="dxa"/>
            <w:vAlign w:val="center"/>
            <w:tcPrChange w:id="2242" w:author="User" w:date="2024-06-13T09:29:00Z">
              <w:tcPr>
                <w:tcW w:w="850" w:type="dxa"/>
              </w:tcPr>
            </w:tcPrChange>
          </w:tcPr>
          <w:p w:rsidR="00B62EEB" w:rsidRPr="00B138F3" w:rsidRDefault="00B62EEB" w:rsidP="00B62EEB">
            <w:pPr>
              <w:widowControl w:val="0"/>
              <w:jc w:val="center"/>
              <w:rPr>
                <w:ins w:id="2243" w:author="User" w:date="2024-06-13T09:16:00Z"/>
                <w:rFonts w:ascii="GHEA Grapalat" w:hAnsi="GHEA Grapalat"/>
                <w:sz w:val="16"/>
                <w:szCs w:val="16"/>
              </w:rPr>
            </w:pPr>
            <w:ins w:id="2244" w:author="User" w:date="2024-12-05T10:06:00Z">
              <w:r>
                <w:rPr>
                  <w:rFonts w:ascii="Sylfaen" w:hAnsi="Sylfaen"/>
                  <w:bCs/>
                  <w:sz w:val="18"/>
                  <w:szCs w:val="18"/>
                  <w:lang w:val="hy-AM"/>
                </w:rPr>
                <w:t>380</w:t>
              </w:r>
            </w:ins>
          </w:p>
        </w:tc>
        <w:tc>
          <w:tcPr>
            <w:tcW w:w="709" w:type="dxa"/>
            <w:vAlign w:val="center"/>
            <w:tcPrChange w:id="2245" w:author="User" w:date="2024-06-13T09:29:00Z">
              <w:tcPr>
                <w:tcW w:w="709" w:type="dxa"/>
              </w:tcPr>
            </w:tcPrChange>
          </w:tcPr>
          <w:p w:rsidR="00B62EEB" w:rsidRPr="00B138F3" w:rsidRDefault="00B62EEB" w:rsidP="00B62EEB">
            <w:pPr>
              <w:widowControl w:val="0"/>
              <w:jc w:val="center"/>
              <w:rPr>
                <w:ins w:id="2246" w:author="User" w:date="2024-06-13T09:16:00Z"/>
                <w:rFonts w:ascii="GHEA Grapalat" w:hAnsi="GHEA Grapalat"/>
                <w:sz w:val="16"/>
                <w:szCs w:val="16"/>
              </w:rPr>
            </w:pPr>
            <w:ins w:id="2247"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248" w:author="User" w:date="2024-06-13T09:29:00Z">
              <w:tcPr>
                <w:tcW w:w="1158" w:type="dxa"/>
              </w:tcPr>
            </w:tcPrChange>
          </w:tcPr>
          <w:p w:rsidR="00B62EEB" w:rsidRPr="00B138F3" w:rsidRDefault="00B62EEB" w:rsidP="00B62EEB">
            <w:pPr>
              <w:widowControl w:val="0"/>
              <w:jc w:val="center"/>
              <w:rPr>
                <w:ins w:id="2249" w:author="User" w:date="2024-06-13T09:16:00Z"/>
                <w:rFonts w:ascii="GHEA Grapalat" w:hAnsi="GHEA Grapalat"/>
                <w:sz w:val="16"/>
                <w:szCs w:val="16"/>
              </w:rPr>
            </w:pPr>
            <w:ins w:id="2250" w:author="User" w:date="2024-12-05T10:06:00Z">
              <w:r>
                <w:rPr>
                  <w:rFonts w:ascii="Sylfaen" w:hAnsi="Sylfaen"/>
                  <w:bCs/>
                  <w:sz w:val="18"/>
                  <w:szCs w:val="18"/>
                  <w:lang w:val="hy-AM"/>
                </w:rPr>
                <w:t>380</w:t>
              </w:r>
            </w:ins>
          </w:p>
        </w:tc>
        <w:tc>
          <w:tcPr>
            <w:tcW w:w="947" w:type="dxa"/>
            <w:vAlign w:val="center"/>
            <w:tcPrChange w:id="2251" w:author="User" w:date="2024-06-13T09:29:00Z">
              <w:tcPr>
                <w:tcW w:w="947" w:type="dxa"/>
              </w:tcPr>
            </w:tcPrChange>
          </w:tcPr>
          <w:p w:rsidR="00B62EEB" w:rsidRPr="00B138F3" w:rsidRDefault="00B62EEB" w:rsidP="00B62EEB">
            <w:pPr>
              <w:widowControl w:val="0"/>
              <w:jc w:val="center"/>
              <w:rPr>
                <w:ins w:id="2252" w:author="User" w:date="2024-06-13T09:16:00Z"/>
                <w:rFonts w:ascii="GHEA Grapalat" w:hAnsi="GHEA Grapalat"/>
                <w:sz w:val="16"/>
                <w:szCs w:val="16"/>
              </w:rPr>
            </w:pPr>
            <w:ins w:id="2253" w:author="User" w:date="2024-12-05T10:0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rPr>
                <w:t>5</w:t>
              </w:r>
            </w:ins>
          </w:p>
        </w:tc>
      </w:tr>
      <w:tr w:rsidR="00B62EEB"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254"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255" w:author="User" w:date="2024-06-13T09:16:00Z"/>
          <w:trPrChange w:id="2256" w:author="User" w:date="2024-06-13T09:29:00Z">
            <w:trPr>
              <w:trHeight w:val="246"/>
              <w:jc w:val="center"/>
            </w:trPr>
          </w:trPrChange>
        </w:trPr>
        <w:tc>
          <w:tcPr>
            <w:tcW w:w="1242" w:type="dxa"/>
            <w:vAlign w:val="center"/>
            <w:tcPrChange w:id="2257" w:author="User" w:date="2024-06-13T09:29:00Z">
              <w:tcPr>
                <w:tcW w:w="1242" w:type="dxa"/>
                <w:vAlign w:val="center"/>
              </w:tcPr>
            </w:tcPrChange>
          </w:tcPr>
          <w:p w:rsidR="00B62EEB" w:rsidRPr="00B138F3" w:rsidRDefault="00B62EEB" w:rsidP="00B62EEB">
            <w:pPr>
              <w:widowControl w:val="0"/>
              <w:jc w:val="center"/>
              <w:rPr>
                <w:ins w:id="2258" w:author="User" w:date="2024-06-13T09:16:00Z"/>
                <w:rFonts w:ascii="GHEA Grapalat" w:hAnsi="GHEA Grapalat"/>
                <w:sz w:val="16"/>
                <w:szCs w:val="16"/>
              </w:rPr>
            </w:pPr>
            <w:ins w:id="2259" w:author="User" w:date="2024-06-13T09:18:00Z">
              <w:r>
                <w:rPr>
                  <w:rFonts w:ascii="GHEA Grapalat" w:hAnsi="GHEA Grapalat"/>
                  <w:sz w:val="20"/>
                  <w:lang w:val="hy-AM"/>
                </w:rPr>
                <w:lastRenderedPageBreak/>
                <w:t>13</w:t>
              </w:r>
            </w:ins>
          </w:p>
        </w:tc>
        <w:tc>
          <w:tcPr>
            <w:tcW w:w="2715" w:type="dxa"/>
            <w:vAlign w:val="center"/>
            <w:tcPrChange w:id="2260" w:author="User" w:date="2024-06-13T09:29:00Z">
              <w:tcPr>
                <w:tcW w:w="2715" w:type="dxa"/>
                <w:vAlign w:val="center"/>
              </w:tcPr>
            </w:tcPrChange>
          </w:tcPr>
          <w:p w:rsidR="00B62EEB" w:rsidRPr="00B138F3" w:rsidRDefault="00B62EEB" w:rsidP="00B62EEB">
            <w:pPr>
              <w:widowControl w:val="0"/>
              <w:jc w:val="center"/>
              <w:rPr>
                <w:ins w:id="2261" w:author="User" w:date="2024-06-13T09:16:00Z"/>
                <w:rFonts w:ascii="GHEA Grapalat" w:hAnsi="GHEA Grapalat"/>
                <w:sz w:val="16"/>
                <w:szCs w:val="16"/>
              </w:rPr>
            </w:pPr>
            <w:ins w:id="2262" w:author="User" w:date="2024-06-13T09:18:00Z">
              <w:r w:rsidRPr="0001756A">
                <w:rPr>
                  <w:rFonts w:ascii="Sylfaen" w:hAnsi="Sylfaen" w:cs="Arial"/>
                </w:rPr>
                <w:t>3142510</w:t>
              </w:r>
            </w:ins>
          </w:p>
        </w:tc>
        <w:tc>
          <w:tcPr>
            <w:tcW w:w="1559" w:type="dxa"/>
            <w:vAlign w:val="center"/>
            <w:tcPrChange w:id="2263" w:author="User" w:date="2024-06-13T09:29:00Z">
              <w:tcPr>
                <w:tcW w:w="1559" w:type="dxa"/>
                <w:vAlign w:val="center"/>
              </w:tcPr>
            </w:tcPrChange>
          </w:tcPr>
          <w:p w:rsidR="00B62EEB" w:rsidRPr="00B138F3" w:rsidRDefault="00B62EEB" w:rsidP="00B62EEB">
            <w:pPr>
              <w:widowControl w:val="0"/>
              <w:jc w:val="center"/>
              <w:rPr>
                <w:ins w:id="2264" w:author="User" w:date="2024-06-13T09:16:00Z"/>
                <w:rFonts w:ascii="GHEA Grapalat" w:hAnsi="GHEA Grapalat"/>
                <w:sz w:val="16"/>
                <w:szCs w:val="16"/>
              </w:rPr>
            </w:pPr>
            <w:ins w:id="2265" w:author="User" w:date="2024-06-13T09:18:00Z">
              <w:r>
                <w:rPr>
                  <w:rFonts w:ascii="GHEA Grapalat" w:hAnsi="GHEA Grapalat" w:cs="Calibri"/>
                  <w:color w:val="000000"/>
                  <w:sz w:val="16"/>
                  <w:szCs w:val="16"/>
                </w:rPr>
                <w:t>Яйцо</w:t>
              </w:r>
            </w:ins>
          </w:p>
        </w:tc>
        <w:tc>
          <w:tcPr>
            <w:tcW w:w="3392" w:type="dxa"/>
            <w:tcPrChange w:id="2266" w:author="User" w:date="2024-06-13T09:29:00Z">
              <w:tcPr>
                <w:tcW w:w="3392" w:type="dxa"/>
              </w:tcPr>
            </w:tcPrChange>
          </w:tcPr>
          <w:p w:rsidR="00B62EEB" w:rsidRPr="00AB3D27" w:rsidRDefault="00B62EEB" w:rsidP="00B62EEB">
            <w:pPr>
              <w:widowControl w:val="0"/>
              <w:jc w:val="center"/>
              <w:rPr>
                <w:ins w:id="2267" w:author="User" w:date="2024-06-13T09:21:00Z"/>
                <w:rFonts w:ascii="Cambria Math" w:hAnsi="Cambria Math"/>
                <w:sz w:val="16"/>
                <w:szCs w:val="16"/>
              </w:rPr>
            </w:pPr>
            <w:ins w:id="2268" w:author="User" w:date="2024-06-13T09:21:00Z">
              <w:r w:rsidRPr="00AB3D27">
                <w:rPr>
                  <w:rFonts w:ascii="Cambria Math" w:hAnsi="Cambria Math"/>
                  <w:sz w:val="16"/>
                  <w:szCs w:val="16"/>
                </w:rPr>
                <w:t>Яйца столовые или диетические, 1-й сорт, отсортированные по массе одного яйца, срок хранения диетических яиц-7 дней, столовых яиц-25 дней. %:</w:t>
              </w:r>
            </w:ins>
          </w:p>
          <w:p w:rsidR="00B62EEB" w:rsidRPr="00B138F3" w:rsidRDefault="00B62EEB" w:rsidP="00B62EEB">
            <w:pPr>
              <w:widowControl w:val="0"/>
              <w:jc w:val="center"/>
              <w:rPr>
                <w:ins w:id="2269" w:author="User" w:date="2024-06-13T09:16:00Z"/>
                <w:rFonts w:ascii="GHEA Grapalat" w:hAnsi="GHEA Grapalat"/>
                <w:sz w:val="16"/>
                <w:szCs w:val="16"/>
              </w:rPr>
            </w:pPr>
            <w:ins w:id="2270" w:author="User" w:date="2024-06-13T09:21:00Z">
              <w:r w:rsidRPr="00AB3D27">
                <w:rPr>
                  <w:rFonts w:ascii="Cambria Math" w:hAnsi="Cambria Math"/>
                  <w:sz w:val="16"/>
                  <w:szCs w:val="16"/>
                </w:rPr>
                <w:t>Безопасность и маркировка в соответствии с постановлением Правительства РА № 1438-н "Об утверждении Технического регламента на яйца и яичные продукты" от 29 сентября 2011 года и статьей 9 Закона РА " О безопасности пищевых продуктов:</w:t>
              </w:r>
            </w:ins>
          </w:p>
        </w:tc>
        <w:tc>
          <w:tcPr>
            <w:tcW w:w="1085" w:type="dxa"/>
            <w:vAlign w:val="center"/>
            <w:tcPrChange w:id="2271" w:author="User" w:date="2024-06-13T09:29:00Z">
              <w:tcPr>
                <w:tcW w:w="1085" w:type="dxa"/>
                <w:vAlign w:val="center"/>
              </w:tcPr>
            </w:tcPrChange>
          </w:tcPr>
          <w:p w:rsidR="00B62EEB" w:rsidRPr="00B138F3" w:rsidRDefault="00B62EEB" w:rsidP="00B62EEB">
            <w:pPr>
              <w:widowControl w:val="0"/>
              <w:jc w:val="center"/>
              <w:rPr>
                <w:ins w:id="2272" w:author="User" w:date="2024-06-13T09:16:00Z"/>
                <w:rFonts w:ascii="GHEA Grapalat" w:hAnsi="GHEA Grapalat"/>
                <w:sz w:val="16"/>
                <w:szCs w:val="16"/>
              </w:rPr>
            </w:pPr>
            <w:ins w:id="2273" w:author="User" w:date="2024-06-13T09:21:00Z">
              <w:r>
                <w:rPr>
                  <w:rFonts w:ascii="GHEA Grapalat" w:hAnsi="GHEA Grapalat"/>
                  <w:sz w:val="16"/>
                  <w:szCs w:val="16"/>
                </w:rPr>
                <w:t>Штук</w:t>
              </w:r>
            </w:ins>
          </w:p>
        </w:tc>
        <w:tc>
          <w:tcPr>
            <w:tcW w:w="1559" w:type="dxa"/>
            <w:tcPrChange w:id="2274" w:author="User" w:date="2024-06-13T09:29:00Z">
              <w:tcPr>
                <w:tcW w:w="1559" w:type="dxa"/>
              </w:tcPr>
            </w:tcPrChange>
          </w:tcPr>
          <w:p w:rsidR="00B62EEB" w:rsidRPr="00B138F3" w:rsidRDefault="00B62EEB" w:rsidP="00B62EEB">
            <w:pPr>
              <w:widowControl w:val="0"/>
              <w:jc w:val="center"/>
              <w:rPr>
                <w:ins w:id="2275" w:author="User" w:date="2024-06-13T09:16:00Z"/>
                <w:rFonts w:ascii="GHEA Grapalat" w:hAnsi="GHEA Grapalat"/>
                <w:sz w:val="16"/>
                <w:szCs w:val="16"/>
              </w:rPr>
            </w:pPr>
          </w:p>
        </w:tc>
        <w:tc>
          <w:tcPr>
            <w:tcW w:w="1104" w:type="dxa"/>
            <w:tcPrChange w:id="2276" w:author="User" w:date="2024-06-13T09:29:00Z">
              <w:tcPr>
                <w:tcW w:w="1134" w:type="dxa"/>
                <w:gridSpan w:val="2"/>
              </w:tcPr>
            </w:tcPrChange>
          </w:tcPr>
          <w:p w:rsidR="00B62EEB" w:rsidRPr="00B138F3" w:rsidRDefault="00B62EEB" w:rsidP="00B62EEB">
            <w:pPr>
              <w:widowControl w:val="0"/>
              <w:jc w:val="center"/>
              <w:rPr>
                <w:ins w:id="2277" w:author="User" w:date="2024-06-13T09:16:00Z"/>
                <w:rFonts w:ascii="GHEA Grapalat" w:hAnsi="GHEA Grapalat"/>
                <w:sz w:val="16"/>
                <w:szCs w:val="16"/>
              </w:rPr>
            </w:pPr>
          </w:p>
        </w:tc>
        <w:tc>
          <w:tcPr>
            <w:tcW w:w="880" w:type="dxa"/>
            <w:vAlign w:val="center"/>
            <w:tcPrChange w:id="2278" w:author="User" w:date="2024-06-13T09:29:00Z">
              <w:tcPr>
                <w:tcW w:w="850" w:type="dxa"/>
              </w:tcPr>
            </w:tcPrChange>
          </w:tcPr>
          <w:p w:rsidR="00B62EEB" w:rsidRPr="00B138F3" w:rsidRDefault="00B62EEB" w:rsidP="00B62EEB">
            <w:pPr>
              <w:widowControl w:val="0"/>
              <w:jc w:val="center"/>
              <w:rPr>
                <w:ins w:id="2279" w:author="User" w:date="2024-06-13T09:16:00Z"/>
                <w:rFonts w:ascii="GHEA Grapalat" w:hAnsi="GHEA Grapalat"/>
                <w:sz w:val="16"/>
                <w:szCs w:val="16"/>
              </w:rPr>
            </w:pPr>
            <w:ins w:id="2280" w:author="User" w:date="2024-12-05T10:06:00Z">
              <w:r>
                <w:rPr>
                  <w:rFonts w:ascii="Sylfaen" w:hAnsi="Sylfaen"/>
                  <w:bCs/>
                  <w:sz w:val="18"/>
                  <w:szCs w:val="18"/>
                  <w:lang w:val="hy-AM"/>
                </w:rPr>
                <w:t>7600</w:t>
              </w:r>
            </w:ins>
          </w:p>
        </w:tc>
        <w:tc>
          <w:tcPr>
            <w:tcW w:w="709" w:type="dxa"/>
            <w:vAlign w:val="center"/>
            <w:tcPrChange w:id="2281" w:author="User" w:date="2024-06-13T09:29:00Z">
              <w:tcPr>
                <w:tcW w:w="709" w:type="dxa"/>
              </w:tcPr>
            </w:tcPrChange>
          </w:tcPr>
          <w:p w:rsidR="00B62EEB" w:rsidRPr="00B138F3" w:rsidRDefault="00B62EEB" w:rsidP="00B62EEB">
            <w:pPr>
              <w:widowControl w:val="0"/>
              <w:jc w:val="center"/>
              <w:rPr>
                <w:ins w:id="2282" w:author="User" w:date="2024-06-13T09:16:00Z"/>
                <w:rFonts w:ascii="GHEA Grapalat" w:hAnsi="GHEA Grapalat"/>
                <w:sz w:val="16"/>
                <w:szCs w:val="16"/>
              </w:rPr>
            </w:pPr>
            <w:ins w:id="2283"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284" w:author="User" w:date="2024-06-13T09:29:00Z">
              <w:tcPr>
                <w:tcW w:w="1158" w:type="dxa"/>
              </w:tcPr>
            </w:tcPrChange>
          </w:tcPr>
          <w:p w:rsidR="00B62EEB" w:rsidRPr="00B138F3" w:rsidRDefault="00B62EEB" w:rsidP="00B62EEB">
            <w:pPr>
              <w:widowControl w:val="0"/>
              <w:jc w:val="center"/>
              <w:rPr>
                <w:ins w:id="2285" w:author="User" w:date="2024-06-13T09:16:00Z"/>
                <w:rFonts w:ascii="GHEA Grapalat" w:hAnsi="GHEA Grapalat"/>
                <w:sz w:val="16"/>
                <w:szCs w:val="16"/>
              </w:rPr>
            </w:pPr>
            <w:ins w:id="2286" w:author="User" w:date="2024-12-05T10:06:00Z">
              <w:r>
                <w:rPr>
                  <w:rFonts w:ascii="Sylfaen" w:hAnsi="Sylfaen"/>
                  <w:bCs/>
                  <w:sz w:val="18"/>
                  <w:szCs w:val="18"/>
                  <w:lang w:val="hy-AM"/>
                </w:rPr>
                <w:t>7600</w:t>
              </w:r>
            </w:ins>
          </w:p>
        </w:tc>
        <w:tc>
          <w:tcPr>
            <w:tcW w:w="947" w:type="dxa"/>
            <w:vAlign w:val="center"/>
            <w:tcPrChange w:id="2287" w:author="User" w:date="2024-06-13T09:29:00Z">
              <w:tcPr>
                <w:tcW w:w="947" w:type="dxa"/>
              </w:tcPr>
            </w:tcPrChange>
          </w:tcPr>
          <w:p w:rsidR="00B62EEB" w:rsidRPr="00B138F3" w:rsidRDefault="00B62EEB" w:rsidP="00B62EEB">
            <w:pPr>
              <w:widowControl w:val="0"/>
              <w:jc w:val="center"/>
              <w:rPr>
                <w:ins w:id="2288" w:author="User" w:date="2024-06-13T09:16:00Z"/>
                <w:rFonts w:ascii="GHEA Grapalat" w:hAnsi="GHEA Grapalat"/>
                <w:sz w:val="16"/>
                <w:szCs w:val="16"/>
              </w:rPr>
            </w:pPr>
            <w:ins w:id="2289" w:author="User" w:date="2024-12-05T10:0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rPr>
                <w:t>5</w:t>
              </w:r>
            </w:ins>
          </w:p>
        </w:tc>
      </w:tr>
      <w:tr w:rsidR="00B62EEB"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290"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291" w:author="User" w:date="2024-06-13T09:16:00Z"/>
          <w:trPrChange w:id="2292" w:author="User" w:date="2024-06-13T09:29:00Z">
            <w:trPr>
              <w:trHeight w:val="246"/>
              <w:jc w:val="center"/>
            </w:trPr>
          </w:trPrChange>
        </w:trPr>
        <w:tc>
          <w:tcPr>
            <w:tcW w:w="1242" w:type="dxa"/>
            <w:vAlign w:val="center"/>
            <w:tcPrChange w:id="2293" w:author="User" w:date="2024-06-13T09:29:00Z">
              <w:tcPr>
                <w:tcW w:w="1242" w:type="dxa"/>
                <w:vAlign w:val="center"/>
              </w:tcPr>
            </w:tcPrChange>
          </w:tcPr>
          <w:p w:rsidR="00B62EEB" w:rsidRPr="00B138F3" w:rsidRDefault="00B62EEB" w:rsidP="00B62EEB">
            <w:pPr>
              <w:widowControl w:val="0"/>
              <w:jc w:val="center"/>
              <w:rPr>
                <w:ins w:id="2294" w:author="User" w:date="2024-06-13T09:16:00Z"/>
                <w:rFonts w:ascii="GHEA Grapalat" w:hAnsi="GHEA Grapalat"/>
                <w:sz w:val="16"/>
                <w:szCs w:val="16"/>
              </w:rPr>
            </w:pPr>
            <w:ins w:id="2295" w:author="User" w:date="2024-06-13T09:18:00Z">
              <w:r>
                <w:rPr>
                  <w:rFonts w:ascii="GHEA Grapalat" w:hAnsi="GHEA Grapalat"/>
                  <w:sz w:val="20"/>
                  <w:lang w:val="hy-AM"/>
                </w:rPr>
                <w:t>14</w:t>
              </w:r>
            </w:ins>
          </w:p>
        </w:tc>
        <w:tc>
          <w:tcPr>
            <w:tcW w:w="2715" w:type="dxa"/>
            <w:vAlign w:val="center"/>
            <w:tcPrChange w:id="2296" w:author="User" w:date="2024-06-13T09:29:00Z">
              <w:tcPr>
                <w:tcW w:w="2715" w:type="dxa"/>
                <w:vAlign w:val="center"/>
              </w:tcPr>
            </w:tcPrChange>
          </w:tcPr>
          <w:p w:rsidR="00B62EEB" w:rsidRPr="00B138F3" w:rsidRDefault="00B62EEB" w:rsidP="00B62EEB">
            <w:pPr>
              <w:widowControl w:val="0"/>
              <w:jc w:val="center"/>
              <w:rPr>
                <w:ins w:id="2297" w:author="User" w:date="2024-06-13T09:16:00Z"/>
                <w:rFonts w:ascii="GHEA Grapalat" w:hAnsi="GHEA Grapalat"/>
                <w:sz w:val="16"/>
                <w:szCs w:val="16"/>
              </w:rPr>
            </w:pPr>
            <w:ins w:id="2298" w:author="User" w:date="2024-06-13T09:18:00Z">
              <w:r w:rsidRPr="0001756A">
                <w:rPr>
                  <w:rFonts w:ascii="Sylfaen" w:hAnsi="Sylfaen" w:cs="Arial"/>
                </w:rPr>
                <w:t>15851100</w:t>
              </w:r>
            </w:ins>
          </w:p>
        </w:tc>
        <w:tc>
          <w:tcPr>
            <w:tcW w:w="1559" w:type="dxa"/>
            <w:vAlign w:val="center"/>
            <w:tcPrChange w:id="2299" w:author="User" w:date="2024-06-13T09:29:00Z">
              <w:tcPr>
                <w:tcW w:w="1559" w:type="dxa"/>
                <w:vAlign w:val="center"/>
              </w:tcPr>
            </w:tcPrChange>
          </w:tcPr>
          <w:p w:rsidR="00B62EEB" w:rsidRPr="00B138F3" w:rsidRDefault="00B62EEB" w:rsidP="00B62EEB">
            <w:pPr>
              <w:widowControl w:val="0"/>
              <w:jc w:val="center"/>
              <w:rPr>
                <w:ins w:id="2300" w:author="User" w:date="2024-06-13T09:16:00Z"/>
                <w:rFonts w:ascii="GHEA Grapalat" w:hAnsi="GHEA Grapalat"/>
                <w:sz w:val="16"/>
                <w:szCs w:val="16"/>
              </w:rPr>
            </w:pPr>
            <w:ins w:id="2301" w:author="User" w:date="2024-06-13T09:18:00Z">
              <w:r w:rsidRPr="004A79BB">
                <w:rPr>
                  <w:rFonts w:ascii="GHEA Grapalat" w:hAnsi="GHEA Grapalat" w:cs="Calibri"/>
                  <w:color w:val="000000"/>
                  <w:sz w:val="16"/>
                  <w:szCs w:val="16"/>
                </w:rPr>
                <w:t>Макароны</w:t>
              </w:r>
            </w:ins>
          </w:p>
        </w:tc>
        <w:tc>
          <w:tcPr>
            <w:tcW w:w="3392" w:type="dxa"/>
            <w:tcPrChange w:id="2302" w:author="User" w:date="2024-06-13T09:29:00Z">
              <w:tcPr>
                <w:tcW w:w="3392" w:type="dxa"/>
              </w:tcPr>
            </w:tcPrChange>
          </w:tcPr>
          <w:p w:rsidR="00B62EEB" w:rsidRPr="00B138F3" w:rsidRDefault="00B62EEB" w:rsidP="00B62EEB">
            <w:pPr>
              <w:widowControl w:val="0"/>
              <w:jc w:val="center"/>
              <w:rPr>
                <w:ins w:id="2303" w:author="User" w:date="2024-06-13T09:16:00Z"/>
                <w:rFonts w:ascii="GHEA Grapalat" w:hAnsi="GHEA Grapalat"/>
                <w:sz w:val="16"/>
                <w:szCs w:val="16"/>
              </w:rPr>
            </w:pPr>
            <w:ins w:id="2304" w:author="User" w:date="2024-06-13T09:21:00Z">
              <w:r w:rsidRPr="00AB3D27">
                <w:rPr>
                  <w:rFonts w:ascii="Cambria Math" w:hAnsi="Cambria Math"/>
                  <w:sz w:val="16"/>
                  <w:szCs w:val="16"/>
                </w:rPr>
                <w:t>Макароны из теста андрож, в зависимости от типа и качества муки: а (из муки твердых сортов пшеницы), Б (из муки мягких сортов стекловидной пшеницы), в (из пшеничной муки для выпечки хлеба), без обертки и без обертки. Безопасность в соответствии с № 2-III-4.9-01-2010 гигиенических нормативов, а маркировка-в соответствии со статьей 9 Закона РА "О безопасности пищевых продуктов".:</w:t>
              </w:r>
            </w:ins>
          </w:p>
        </w:tc>
        <w:tc>
          <w:tcPr>
            <w:tcW w:w="1085" w:type="dxa"/>
            <w:vAlign w:val="center"/>
            <w:tcPrChange w:id="2305" w:author="User" w:date="2024-06-13T09:29:00Z">
              <w:tcPr>
                <w:tcW w:w="1085" w:type="dxa"/>
                <w:vAlign w:val="center"/>
              </w:tcPr>
            </w:tcPrChange>
          </w:tcPr>
          <w:p w:rsidR="00B62EEB" w:rsidRPr="00B138F3" w:rsidRDefault="00B62EEB" w:rsidP="00B62EEB">
            <w:pPr>
              <w:widowControl w:val="0"/>
              <w:jc w:val="center"/>
              <w:rPr>
                <w:ins w:id="2306" w:author="User" w:date="2024-06-13T09:16:00Z"/>
                <w:rFonts w:ascii="GHEA Grapalat" w:hAnsi="GHEA Grapalat"/>
                <w:sz w:val="16"/>
                <w:szCs w:val="16"/>
              </w:rPr>
            </w:pPr>
            <w:ins w:id="2307" w:author="User" w:date="2024-06-13T09:21:00Z">
              <w:r>
                <w:rPr>
                  <w:rFonts w:ascii="GHEA Grapalat" w:hAnsi="GHEA Grapalat"/>
                  <w:sz w:val="16"/>
                  <w:szCs w:val="16"/>
                </w:rPr>
                <w:t>Кг</w:t>
              </w:r>
            </w:ins>
          </w:p>
        </w:tc>
        <w:tc>
          <w:tcPr>
            <w:tcW w:w="1559" w:type="dxa"/>
            <w:tcPrChange w:id="2308" w:author="User" w:date="2024-06-13T09:29:00Z">
              <w:tcPr>
                <w:tcW w:w="1559" w:type="dxa"/>
              </w:tcPr>
            </w:tcPrChange>
          </w:tcPr>
          <w:p w:rsidR="00B62EEB" w:rsidRPr="00B138F3" w:rsidRDefault="00B62EEB" w:rsidP="00B62EEB">
            <w:pPr>
              <w:widowControl w:val="0"/>
              <w:jc w:val="center"/>
              <w:rPr>
                <w:ins w:id="2309" w:author="User" w:date="2024-06-13T09:16:00Z"/>
                <w:rFonts w:ascii="GHEA Grapalat" w:hAnsi="GHEA Grapalat"/>
                <w:sz w:val="16"/>
                <w:szCs w:val="16"/>
              </w:rPr>
            </w:pPr>
          </w:p>
        </w:tc>
        <w:tc>
          <w:tcPr>
            <w:tcW w:w="1104" w:type="dxa"/>
            <w:tcPrChange w:id="2310" w:author="User" w:date="2024-06-13T09:29:00Z">
              <w:tcPr>
                <w:tcW w:w="1134" w:type="dxa"/>
                <w:gridSpan w:val="2"/>
              </w:tcPr>
            </w:tcPrChange>
          </w:tcPr>
          <w:p w:rsidR="00B62EEB" w:rsidRPr="00B138F3" w:rsidRDefault="00B62EEB" w:rsidP="00B62EEB">
            <w:pPr>
              <w:widowControl w:val="0"/>
              <w:jc w:val="center"/>
              <w:rPr>
                <w:ins w:id="2311" w:author="User" w:date="2024-06-13T09:16:00Z"/>
                <w:rFonts w:ascii="GHEA Grapalat" w:hAnsi="GHEA Grapalat"/>
                <w:sz w:val="16"/>
                <w:szCs w:val="16"/>
              </w:rPr>
            </w:pPr>
          </w:p>
        </w:tc>
        <w:tc>
          <w:tcPr>
            <w:tcW w:w="880" w:type="dxa"/>
            <w:vAlign w:val="center"/>
            <w:tcPrChange w:id="2312" w:author="User" w:date="2024-06-13T09:29:00Z">
              <w:tcPr>
                <w:tcW w:w="850" w:type="dxa"/>
              </w:tcPr>
            </w:tcPrChange>
          </w:tcPr>
          <w:p w:rsidR="00B62EEB" w:rsidRPr="00B138F3" w:rsidRDefault="00B62EEB" w:rsidP="00B62EEB">
            <w:pPr>
              <w:widowControl w:val="0"/>
              <w:jc w:val="center"/>
              <w:rPr>
                <w:ins w:id="2313" w:author="User" w:date="2024-06-13T09:16:00Z"/>
                <w:rFonts w:ascii="GHEA Grapalat" w:hAnsi="GHEA Grapalat"/>
                <w:sz w:val="16"/>
                <w:szCs w:val="16"/>
              </w:rPr>
            </w:pPr>
            <w:ins w:id="2314" w:author="User" w:date="2024-12-05T10:06:00Z">
              <w:r>
                <w:rPr>
                  <w:rFonts w:ascii="Sylfaen" w:hAnsi="Sylfaen"/>
                  <w:bCs/>
                  <w:sz w:val="18"/>
                  <w:szCs w:val="18"/>
                  <w:lang w:val="hy-AM"/>
                </w:rPr>
                <w:t>380</w:t>
              </w:r>
            </w:ins>
          </w:p>
        </w:tc>
        <w:tc>
          <w:tcPr>
            <w:tcW w:w="709" w:type="dxa"/>
            <w:vAlign w:val="center"/>
            <w:tcPrChange w:id="2315" w:author="User" w:date="2024-06-13T09:29:00Z">
              <w:tcPr>
                <w:tcW w:w="709" w:type="dxa"/>
              </w:tcPr>
            </w:tcPrChange>
          </w:tcPr>
          <w:p w:rsidR="00B62EEB" w:rsidRPr="00B138F3" w:rsidRDefault="00B62EEB" w:rsidP="00B62EEB">
            <w:pPr>
              <w:widowControl w:val="0"/>
              <w:jc w:val="center"/>
              <w:rPr>
                <w:ins w:id="2316" w:author="User" w:date="2024-06-13T09:16:00Z"/>
                <w:rFonts w:ascii="GHEA Grapalat" w:hAnsi="GHEA Grapalat"/>
                <w:sz w:val="16"/>
                <w:szCs w:val="16"/>
              </w:rPr>
            </w:pPr>
            <w:ins w:id="2317"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318" w:author="User" w:date="2024-06-13T09:29:00Z">
              <w:tcPr>
                <w:tcW w:w="1158" w:type="dxa"/>
              </w:tcPr>
            </w:tcPrChange>
          </w:tcPr>
          <w:p w:rsidR="00B62EEB" w:rsidRPr="00B138F3" w:rsidRDefault="00B62EEB" w:rsidP="00B62EEB">
            <w:pPr>
              <w:widowControl w:val="0"/>
              <w:jc w:val="center"/>
              <w:rPr>
                <w:ins w:id="2319" w:author="User" w:date="2024-06-13T09:16:00Z"/>
                <w:rFonts w:ascii="GHEA Grapalat" w:hAnsi="GHEA Grapalat"/>
                <w:sz w:val="16"/>
                <w:szCs w:val="16"/>
              </w:rPr>
            </w:pPr>
            <w:ins w:id="2320" w:author="User" w:date="2024-12-05T10:06:00Z">
              <w:r>
                <w:rPr>
                  <w:rFonts w:ascii="Sylfaen" w:hAnsi="Sylfaen"/>
                  <w:bCs/>
                  <w:sz w:val="18"/>
                  <w:szCs w:val="18"/>
                  <w:lang w:val="hy-AM"/>
                </w:rPr>
                <w:t>380</w:t>
              </w:r>
            </w:ins>
          </w:p>
        </w:tc>
        <w:tc>
          <w:tcPr>
            <w:tcW w:w="947" w:type="dxa"/>
            <w:vAlign w:val="center"/>
            <w:tcPrChange w:id="2321" w:author="User" w:date="2024-06-13T09:29:00Z">
              <w:tcPr>
                <w:tcW w:w="947" w:type="dxa"/>
              </w:tcPr>
            </w:tcPrChange>
          </w:tcPr>
          <w:p w:rsidR="00B62EEB" w:rsidRPr="00B138F3" w:rsidRDefault="00B62EEB" w:rsidP="00B62EEB">
            <w:pPr>
              <w:widowControl w:val="0"/>
              <w:jc w:val="center"/>
              <w:rPr>
                <w:ins w:id="2322" w:author="User" w:date="2024-06-13T09:16:00Z"/>
                <w:rFonts w:ascii="GHEA Grapalat" w:hAnsi="GHEA Grapalat"/>
                <w:sz w:val="16"/>
                <w:szCs w:val="16"/>
              </w:rPr>
            </w:pPr>
            <w:ins w:id="2323" w:author="User" w:date="2024-12-05T10:0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rPr>
                <w:t>5</w:t>
              </w:r>
            </w:ins>
          </w:p>
        </w:tc>
      </w:tr>
      <w:tr w:rsidR="00B62EEB"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324"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325" w:author="User" w:date="2024-06-13T09:16:00Z"/>
          <w:trPrChange w:id="2326" w:author="User" w:date="2024-06-13T09:29:00Z">
            <w:trPr>
              <w:trHeight w:val="246"/>
              <w:jc w:val="center"/>
            </w:trPr>
          </w:trPrChange>
        </w:trPr>
        <w:tc>
          <w:tcPr>
            <w:tcW w:w="1242" w:type="dxa"/>
            <w:vAlign w:val="center"/>
            <w:tcPrChange w:id="2327" w:author="User" w:date="2024-06-13T09:29:00Z">
              <w:tcPr>
                <w:tcW w:w="1242" w:type="dxa"/>
                <w:vAlign w:val="center"/>
              </w:tcPr>
            </w:tcPrChange>
          </w:tcPr>
          <w:p w:rsidR="00B62EEB" w:rsidRPr="00B138F3" w:rsidRDefault="00B62EEB" w:rsidP="00B62EEB">
            <w:pPr>
              <w:widowControl w:val="0"/>
              <w:jc w:val="center"/>
              <w:rPr>
                <w:ins w:id="2328" w:author="User" w:date="2024-06-13T09:16:00Z"/>
                <w:rFonts w:ascii="GHEA Grapalat" w:hAnsi="GHEA Grapalat"/>
                <w:sz w:val="16"/>
                <w:szCs w:val="16"/>
              </w:rPr>
            </w:pPr>
            <w:ins w:id="2329" w:author="User" w:date="2024-06-13T09:18:00Z">
              <w:r>
                <w:rPr>
                  <w:rFonts w:ascii="GHEA Grapalat" w:hAnsi="GHEA Grapalat"/>
                  <w:sz w:val="20"/>
                  <w:lang w:val="hy-AM"/>
                </w:rPr>
                <w:t>15</w:t>
              </w:r>
            </w:ins>
          </w:p>
        </w:tc>
        <w:tc>
          <w:tcPr>
            <w:tcW w:w="2715" w:type="dxa"/>
            <w:vAlign w:val="center"/>
            <w:tcPrChange w:id="2330" w:author="User" w:date="2024-06-13T09:29:00Z">
              <w:tcPr>
                <w:tcW w:w="2715" w:type="dxa"/>
                <w:vAlign w:val="center"/>
              </w:tcPr>
            </w:tcPrChange>
          </w:tcPr>
          <w:p w:rsidR="00B62EEB" w:rsidRPr="00B138F3" w:rsidRDefault="00B62EEB" w:rsidP="00B62EEB">
            <w:pPr>
              <w:widowControl w:val="0"/>
              <w:jc w:val="center"/>
              <w:rPr>
                <w:ins w:id="2331" w:author="User" w:date="2024-06-13T09:16:00Z"/>
                <w:rFonts w:ascii="GHEA Grapalat" w:hAnsi="GHEA Grapalat"/>
                <w:sz w:val="16"/>
                <w:szCs w:val="16"/>
              </w:rPr>
            </w:pPr>
            <w:ins w:id="2332" w:author="User" w:date="2024-06-13T09:18:00Z">
              <w:r w:rsidRPr="0001756A">
                <w:rPr>
                  <w:rFonts w:ascii="Sylfaen" w:hAnsi="Sylfaen" w:cs="Arial"/>
                </w:rPr>
                <w:t>15331154</w:t>
              </w:r>
            </w:ins>
          </w:p>
        </w:tc>
        <w:tc>
          <w:tcPr>
            <w:tcW w:w="1559" w:type="dxa"/>
            <w:vAlign w:val="center"/>
            <w:tcPrChange w:id="2333" w:author="User" w:date="2024-06-13T09:29:00Z">
              <w:tcPr>
                <w:tcW w:w="1559" w:type="dxa"/>
                <w:vAlign w:val="center"/>
              </w:tcPr>
            </w:tcPrChange>
          </w:tcPr>
          <w:p w:rsidR="00B62EEB" w:rsidRPr="00B138F3" w:rsidRDefault="00B62EEB" w:rsidP="00B62EEB">
            <w:pPr>
              <w:widowControl w:val="0"/>
              <w:jc w:val="center"/>
              <w:rPr>
                <w:ins w:id="2334" w:author="User" w:date="2024-06-13T09:16:00Z"/>
                <w:rFonts w:ascii="GHEA Grapalat" w:hAnsi="GHEA Grapalat"/>
                <w:sz w:val="16"/>
                <w:szCs w:val="16"/>
              </w:rPr>
            </w:pPr>
            <w:ins w:id="2335" w:author="User" w:date="2024-06-13T09:18:00Z">
              <w:r>
                <w:rPr>
                  <w:rFonts w:ascii="GHEA Grapalat" w:hAnsi="GHEA Grapalat" w:cs="Calibri"/>
                  <w:color w:val="000000"/>
                  <w:sz w:val="16"/>
                  <w:szCs w:val="16"/>
                </w:rPr>
                <w:t>Горох</w:t>
              </w:r>
            </w:ins>
          </w:p>
        </w:tc>
        <w:tc>
          <w:tcPr>
            <w:tcW w:w="3392" w:type="dxa"/>
            <w:tcPrChange w:id="2336" w:author="User" w:date="2024-06-13T09:29:00Z">
              <w:tcPr>
                <w:tcW w:w="3392" w:type="dxa"/>
              </w:tcPr>
            </w:tcPrChange>
          </w:tcPr>
          <w:p w:rsidR="00B62EEB" w:rsidRPr="00B138F3" w:rsidRDefault="00B62EEB" w:rsidP="00B62EEB">
            <w:pPr>
              <w:widowControl w:val="0"/>
              <w:jc w:val="center"/>
              <w:rPr>
                <w:ins w:id="2337" w:author="User" w:date="2024-06-13T09:16:00Z"/>
                <w:rFonts w:ascii="GHEA Grapalat" w:hAnsi="GHEA Grapalat"/>
                <w:sz w:val="16"/>
                <w:szCs w:val="16"/>
              </w:rPr>
            </w:pPr>
            <w:ins w:id="2338" w:author="User" w:date="2024-06-13T09:21:00Z">
              <w:r w:rsidRPr="00AB3D27">
                <w:rPr>
                  <w:rFonts w:ascii="Cambria Math" w:hAnsi="Cambria Math"/>
                  <w:sz w:val="16"/>
                  <w:szCs w:val="16"/>
                </w:rPr>
                <w:t>Сушеный, очищенный от кожуры, желтого или зеленого цвета.-4.9-01-2010 гигиенические нормативы и статья 9 Закона РА " О безопасности пищевых продуктов:</w:t>
              </w:r>
            </w:ins>
          </w:p>
        </w:tc>
        <w:tc>
          <w:tcPr>
            <w:tcW w:w="1085" w:type="dxa"/>
            <w:vAlign w:val="center"/>
            <w:tcPrChange w:id="2339" w:author="User" w:date="2024-06-13T09:29:00Z">
              <w:tcPr>
                <w:tcW w:w="1085" w:type="dxa"/>
                <w:vAlign w:val="center"/>
              </w:tcPr>
            </w:tcPrChange>
          </w:tcPr>
          <w:p w:rsidR="00B62EEB" w:rsidRPr="00B138F3" w:rsidRDefault="00B62EEB" w:rsidP="00B62EEB">
            <w:pPr>
              <w:widowControl w:val="0"/>
              <w:jc w:val="center"/>
              <w:rPr>
                <w:ins w:id="2340" w:author="User" w:date="2024-06-13T09:16:00Z"/>
                <w:rFonts w:ascii="GHEA Grapalat" w:hAnsi="GHEA Grapalat"/>
                <w:sz w:val="16"/>
                <w:szCs w:val="16"/>
              </w:rPr>
            </w:pPr>
            <w:ins w:id="2341" w:author="User" w:date="2024-06-13T09:21:00Z">
              <w:r>
                <w:rPr>
                  <w:rFonts w:ascii="GHEA Grapalat" w:hAnsi="GHEA Grapalat"/>
                  <w:sz w:val="16"/>
                  <w:szCs w:val="16"/>
                </w:rPr>
                <w:t>Кг</w:t>
              </w:r>
            </w:ins>
          </w:p>
        </w:tc>
        <w:tc>
          <w:tcPr>
            <w:tcW w:w="1559" w:type="dxa"/>
            <w:tcPrChange w:id="2342" w:author="User" w:date="2024-06-13T09:29:00Z">
              <w:tcPr>
                <w:tcW w:w="1559" w:type="dxa"/>
              </w:tcPr>
            </w:tcPrChange>
          </w:tcPr>
          <w:p w:rsidR="00B62EEB" w:rsidRPr="00B138F3" w:rsidRDefault="00B62EEB" w:rsidP="00B62EEB">
            <w:pPr>
              <w:widowControl w:val="0"/>
              <w:jc w:val="center"/>
              <w:rPr>
                <w:ins w:id="2343" w:author="User" w:date="2024-06-13T09:16:00Z"/>
                <w:rFonts w:ascii="GHEA Grapalat" w:hAnsi="GHEA Grapalat"/>
                <w:sz w:val="16"/>
                <w:szCs w:val="16"/>
              </w:rPr>
            </w:pPr>
          </w:p>
        </w:tc>
        <w:tc>
          <w:tcPr>
            <w:tcW w:w="1104" w:type="dxa"/>
            <w:tcPrChange w:id="2344" w:author="User" w:date="2024-06-13T09:29:00Z">
              <w:tcPr>
                <w:tcW w:w="1134" w:type="dxa"/>
                <w:gridSpan w:val="2"/>
              </w:tcPr>
            </w:tcPrChange>
          </w:tcPr>
          <w:p w:rsidR="00B62EEB" w:rsidRPr="00B138F3" w:rsidRDefault="00B62EEB" w:rsidP="00B62EEB">
            <w:pPr>
              <w:widowControl w:val="0"/>
              <w:jc w:val="center"/>
              <w:rPr>
                <w:ins w:id="2345" w:author="User" w:date="2024-06-13T09:16:00Z"/>
                <w:rFonts w:ascii="GHEA Grapalat" w:hAnsi="GHEA Grapalat"/>
                <w:sz w:val="16"/>
                <w:szCs w:val="16"/>
              </w:rPr>
            </w:pPr>
          </w:p>
        </w:tc>
        <w:tc>
          <w:tcPr>
            <w:tcW w:w="880" w:type="dxa"/>
            <w:vAlign w:val="center"/>
            <w:tcPrChange w:id="2346" w:author="User" w:date="2024-06-13T09:29:00Z">
              <w:tcPr>
                <w:tcW w:w="850" w:type="dxa"/>
              </w:tcPr>
            </w:tcPrChange>
          </w:tcPr>
          <w:p w:rsidR="00B62EEB" w:rsidRPr="00B138F3" w:rsidRDefault="00B62EEB" w:rsidP="00B62EEB">
            <w:pPr>
              <w:widowControl w:val="0"/>
              <w:jc w:val="center"/>
              <w:rPr>
                <w:ins w:id="2347" w:author="User" w:date="2024-06-13T09:16:00Z"/>
                <w:rFonts w:ascii="GHEA Grapalat" w:hAnsi="GHEA Grapalat"/>
                <w:sz w:val="16"/>
                <w:szCs w:val="16"/>
              </w:rPr>
            </w:pPr>
            <w:ins w:id="2348" w:author="User" w:date="2024-12-05T10:06:00Z">
              <w:r>
                <w:rPr>
                  <w:rFonts w:ascii="Sylfaen" w:hAnsi="Sylfaen"/>
                  <w:bCs/>
                  <w:sz w:val="18"/>
                  <w:szCs w:val="18"/>
                  <w:lang w:val="hy-AM"/>
                </w:rPr>
                <w:t>190</w:t>
              </w:r>
            </w:ins>
          </w:p>
        </w:tc>
        <w:tc>
          <w:tcPr>
            <w:tcW w:w="709" w:type="dxa"/>
            <w:vAlign w:val="center"/>
            <w:tcPrChange w:id="2349" w:author="User" w:date="2024-06-13T09:29:00Z">
              <w:tcPr>
                <w:tcW w:w="709" w:type="dxa"/>
              </w:tcPr>
            </w:tcPrChange>
          </w:tcPr>
          <w:p w:rsidR="00B62EEB" w:rsidRPr="00B138F3" w:rsidRDefault="00B62EEB" w:rsidP="00B62EEB">
            <w:pPr>
              <w:widowControl w:val="0"/>
              <w:jc w:val="center"/>
              <w:rPr>
                <w:ins w:id="2350" w:author="User" w:date="2024-06-13T09:16:00Z"/>
                <w:rFonts w:ascii="GHEA Grapalat" w:hAnsi="GHEA Grapalat"/>
                <w:sz w:val="16"/>
                <w:szCs w:val="16"/>
              </w:rPr>
            </w:pPr>
            <w:ins w:id="2351"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352" w:author="User" w:date="2024-06-13T09:29:00Z">
              <w:tcPr>
                <w:tcW w:w="1158" w:type="dxa"/>
              </w:tcPr>
            </w:tcPrChange>
          </w:tcPr>
          <w:p w:rsidR="00B62EEB" w:rsidRPr="00B138F3" w:rsidRDefault="00B62EEB" w:rsidP="00B62EEB">
            <w:pPr>
              <w:widowControl w:val="0"/>
              <w:jc w:val="center"/>
              <w:rPr>
                <w:ins w:id="2353" w:author="User" w:date="2024-06-13T09:16:00Z"/>
                <w:rFonts w:ascii="GHEA Grapalat" w:hAnsi="GHEA Grapalat"/>
                <w:sz w:val="16"/>
                <w:szCs w:val="16"/>
              </w:rPr>
            </w:pPr>
            <w:ins w:id="2354" w:author="User" w:date="2024-12-05T10:06:00Z">
              <w:r>
                <w:rPr>
                  <w:rFonts w:ascii="Sylfaen" w:hAnsi="Sylfaen"/>
                  <w:bCs/>
                  <w:sz w:val="18"/>
                  <w:szCs w:val="18"/>
                  <w:lang w:val="hy-AM"/>
                </w:rPr>
                <w:t>190</w:t>
              </w:r>
            </w:ins>
          </w:p>
        </w:tc>
        <w:tc>
          <w:tcPr>
            <w:tcW w:w="947" w:type="dxa"/>
            <w:vAlign w:val="center"/>
            <w:tcPrChange w:id="2355" w:author="User" w:date="2024-06-13T09:29:00Z">
              <w:tcPr>
                <w:tcW w:w="947" w:type="dxa"/>
              </w:tcPr>
            </w:tcPrChange>
          </w:tcPr>
          <w:p w:rsidR="00B62EEB" w:rsidRPr="00B138F3" w:rsidRDefault="00B62EEB" w:rsidP="00B62EEB">
            <w:pPr>
              <w:widowControl w:val="0"/>
              <w:jc w:val="center"/>
              <w:rPr>
                <w:ins w:id="2356" w:author="User" w:date="2024-06-13T09:16:00Z"/>
                <w:rFonts w:ascii="GHEA Grapalat" w:hAnsi="GHEA Grapalat"/>
                <w:sz w:val="16"/>
                <w:szCs w:val="16"/>
              </w:rPr>
            </w:pPr>
            <w:ins w:id="2357" w:author="User" w:date="2024-12-05T10:0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rPr>
                <w:t>5</w:t>
              </w:r>
            </w:ins>
          </w:p>
        </w:tc>
      </w:tr>
      <w:tr w:rsidR="00B62EEB"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358"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359" w:author="User" w:date="2024-06-13T09:16:00Z"/>
          <w:trPrChange w:id="2360" w:author="User" w:date="2024-06-13T09:29:00Z">
            <w:trPr>
              <w:trHeight w:val="246"/>
              <w:jc w:val="center"/>
            </w:trPr>
          </w:trPrChange>
        </w:trPr>
        <w:tc>
          <w:tcPr>
            <w:tcW w:w="1242" w:type="dxa"/>
            <w:vAlign w:val="center"/>
            <w:tcPrChange w:id="2361" w:author="User" w:date="2024-06-13T09:29:00Z">
              <w:tcPr>
                <w:tcW w:w="1242" w:type="dxa"/>
                <w:vAlign w:val="center"/>
              </w:tcPr>
            </w:tcPrChange>
          </w:tcPr>
          <w:p w:rsidR="00B62EEB" w:rsidRPr="00B138F3" w:rsidRDefault="00B62EEB" w:rsidP="00B62EEB">
            <w:pPr>
              <w:widowControl w:val="0"/>
              <w:jc w:val="center"/>
              <w:rPr>
                <w:ins w:id="2362" w:author="User" w:date="2024-06-13T09:16:00Z"/>
                <w:rFonts w:ascii="GHEA Grapalat" w:hAnsi="GHEA Grapalat"/>
                <w:sz w:val="16"/>
                <w:szCs w:val="16"/>
              </w:rPr>
            </w:pPr>
            <w:ins w:id="2363" w:author="User" w:date="2024-06-13T09:18:00Z">
              <w:r>
                <w:rPr>
                  <w:rFonts w:ascii="GHEA Grapalat" w:hAnsi="GHEA Grapalat"/>
                  <w:sz w:val="20"/>
                  <w:lang w:val="hy-AM"/>
                </w:rPr>
                <w:t>16</w:t>
              </w:r>
            </w:ins>
          </w:p>
        </w:tc>
        <w:tc>
          <w:tcPr>
            <w:tcW w:w="2715" w:type="dxa"/>
            <w:vAlign w:val="center"/>
            <w:tcPrChange w:id="2364" w:author="User" w:date="2024-06-13T09:29:00Z">
              <w:tcPr>
                <w:tcW w:w="2715" w:type="dxa"/>
                <w:vAlign w:val="center"/>
              </w:tcPr>
            </w:tcPrChange>
          </w:tcPr>
          <w:p w:rsidR="00B62EEB" w:rsidRPr="00B138F3" w:rsidRDefault="00B62EEB" w:rsidP="00B62EEB">
            <w:pPr>
              <w:widowControl w:val="0"/>
              <w:jc w:val="center"/>
              <w:rPr>
                <w:ins w:id="2365" w:author="User" w:date="2024-06-13T09:16:00Z"/>
                <w:rFonts w:ascii="GHEA Grapalat" w:hAnsi="GHEA Grapalat"/>
                <w:sz w:val="16"/>
                <w:szCs w:val="16"/>
              </w:rPr>
            </w:pPr>
            <w:ins w:id="2366" w:author="User" w:date="2024-06-13T09:18:00Z">
              <w:r w:rsidRPr="0001756A">
                <w:rPr>
                  <w:rFonts w:ascii="Sylfaen" w:hAnsi="Sylfaen" w:cs="Arial"/>
                </w:rPr>
                <w:t>15331153</w:t>
              </w:r>
            </w:ins>
          </w:p>
        </w:tc>
        <w:tc>
          <w:tcPr>
            <w:tcW w:w="1559" w:type="dxa"/>
            <w:vAlign w:val="center"/>
            <w:tcPrChange w:id="2367" w:author="User" w:date="2024-06-13T09:29:00Z">
              <w:tcPr>
                <w:tcW w:w="1559" w:type="dxa"/>
                <w:vAlign w:val="center"/>
              </w:tcPr>
            </w:tcPrChange>
          </w:tcPr>
          <w:p w:rsidR="00B62EEB" w:rsidRPr="00B138F3" w:rsidRDefault="00B62EEB" w:rsidP="00B62EEB">
            <w:pPr>
              <w:widowControl w:val="0"/>
              <w:jc w:val="center"/>
              <w:rPr>
                <w:ins w:id="2368" w:author="User" w:date="2024-06-13T09:16:00Z"/>
                <w:rFonts w:ascii="GHEA Grapalat" w:hAnsi="GHEA Grapalat"/>
                <w:sz w:val="16"/>
                <w:szCs w:val="16"/>
              </w:rPr>
            </w:pPr>
            <w:ins w:id="2369" w:author="User" w:date="2024-06-13T09:18:00Z">
              <w:r>
                <w:rPr>
                  <w:rFonts w:ascii="GHEA Grapalat" w:hAnsi="GHEA Grapalat" w:cs="Calibri"/>
                  <w:color w:val="000000"/>
                  <w:sz w:val="16"/>
                  <w:szCs w:val="16"/>
                </w:rPr>
                <w:t>Чечевица</w:t>
              </w:r>
            </w:ins>
          </w:p>
        </w:tc>
        <w:tc>
          <w:tcPr>
            <w:tcW w:w="3392" w:type="dxa"/>
            <w:tcPrChange w:id="2370" w:author="User" w:date="2024-06-13T09:29:00Z">
              <w:tcPr>
                <w:tcW w:w="3392" w:type="dxa"/>
              </w:tcPr>
            </w:tcPrChange>
          </w:tcPr>
          <w:p w:rsidR="00B62EEB" w:rsidRPr="00B138F3" w:rsidRDefault="00B62EEB" w:rsidP="00B62EEB">
            <w:pPr>
              <w:widowControl w:val="0"/>
              <w:jc w:val="center"/>
              <w:rPr>
                <w:ins w:id="2371" w:author="User" w:date="2024-06-13T09:16:00Z"/>
                <w:rFonts w:ascii="GHEA Grapalat" w:hAnsi="GHEA Grapalat"/>
                <w:sz w:val="16"/>
                <w:szCs w:val="16"/>
              </w:rPr>
            </w:pPr>
            <w:ins w:id="2372" w:author="User" w:date="2024-06-13T09:21:00Z">
              <w:r w:rsidRPr="00AB3D27">
                <w:rPr>
                  <w:rFonts w:ascii="Cambria Math" w:hAnsi="Cambria Math"/>
                  <w:sz w:val="16"/>
                  <w:szCs w:val="16"/>
                </w:rPr>
                <w:t>Три вида: однородный, чистый, сухой-влажность не более 14,0%. безопасность согласно № 2-III-4.9-01-2010 гигиенические нормативы, статья 9 Закона РА "О безопасности пищевых продуктов":</w:t>
              </w:r>
            </w:ins>
          </w:p>
        </w:tc>
        <w:tc>
          <w:tcPr>
            <w:tcW w:w="1085" w:type="dxa"/>
            <w:vAlign w:val="center"/>
            <w:tcPrChange w:id="2373" w:author="User" w:date="2024-06-13T09:29:00Z">
              <w:tcPr>
                <w:tcW w:w="1085" w:type="dxa"/>
                <w:vAlign w:val="center"/>
              </w:tcPr>
            </w:tcPrChange>
          </w:tcPr>
          <w:p w:rsidR="00B62EEB" w:rsidRPr="00B138F3" w:rsidRDefault="00B62EEB" w:rsidP="00B62EEB">
            <w:pPr>
              <w:widowControl w:val="0"/>
              <w:jc w:val="center"/>
              <w:rPr>
                <w:ins w:id="2374" w:author="User" w:date="2024-06-13T09:16:00Z"/>
                <w:rFonts w:ascii="GHEA Grapalat" w:hAnsi="GHEA Grapalat"/>
                <w:sz w:val="16"/>
                <w:szCs w:val="16"/>
              </w:rPr>
            </w:pPr>
            <w:ins w:id="2375" w:author="User" w:date="2024-06-13T09:21:00Z">
              <w:r>
                <w:rPr>
                  <w:rFonts w:ascii="GHEA Grapalat" w:hAnsi="GHEA Grapalat"/>
                  <w:sz w:val="16"/>
                  <w:szCs w:val="16"/>
                </w:rPr>
                <w:t>Кг</w:t>
              </w:r>
            </w:ins>
          </w:p>
        </w:tc>
        <w:tc>
          <w:tcPr>
            <w:tcW w:w="1559" w:type="dxa"/>
            <w:tcPrChange w:id="2376" w:author="User" w:date="2024-06-13T09:29:00Z">
              <w:tcPr>
                <w:tcW w:w="1559" w:type="dxa"/>
              </w:tcPr>
            </w:tcPrChange>
          </w:tcPr>
          <w:p w:rsidR="00B62EEB" w:rsidRPr="00B138F3" w:rsidRDefault="00B62EEB" w:rsidP="00B62EEB">
            <w:pPr>
              <w:widowControl w:val="0"/>
              <w:jc w:val="center"/>
              <w:rPr>
                <w:ins w:id="2377" w:author="User" w:date="2024-06-13T09:16:00Z"/>
                <w:rFonts w:ascii="GHEA Grapalat" w:hAnsi="GHEA Grapalat"/>
                <w:sz w:val="16"/>
                <w:szCs w:val="16"/>
              </w:rPr>
            </w:pPr>
          </w:p>
        </w:tc>
        <w:tc>
          <w:tcPr>
            <w:tcW w:w="1104" w:type="dxa"/>
            <w:tcPrChange w:id="2378" w:author="User" w:date="2024-06-13T09:29:00Z">
              <w:tcPr>
                <w:tcW w:w="1134" w:type="dxa"/>
                <w:gridSpan w:val="2"/>
              </w:tcPr>
            </w:tcPrChange>
          </w:tcPr>
          <w:p w:rsidR="00B62EEB" w:rsidRPr="00B138F3" w:rsidRDefault="00B62EEB" w:rsidP="00B62EEB">
            <w:pPr>
              <w:widowControl w:val="0"/>
              <w:jc w:val="center"/>
              <w:rPr>
                <w:ins w:id="2379" w:author="User" w:date="2024-06-13T09:16:00Z"/>
                <w:rFonts w:ascii="GHEA Grapalat" w:hAnsi="GHEA Grapalat"/>
                <w:sz w:val="16"/>
                <w:szCs w:val="16"/>
              </w:rPr>
            </w:pPr>
          </w:p>
        </w:tc>
        <w:tc>
          <w:tcPr>
            <w:tcW w:w="880" w:type="dxa"/>
            <w:vAlign w:val="center"/>
            <w:tcPrChange w:id="2380" w:author="User" w:date="2024-06-13T09:29:00Z">
              <w:tcPr>
                <w:tcW w:w="850" w:type="dxa"/>
              </w:tcPr>
            </w:tcPrChange>
          </w:tcPr>
          <w:p w:rsidR="00B62EEB" w:rsidRPr="00B138F3" w:rsidRDefault="00B62EEB" w:rsidP="00B62EEB">
            <w:pPr>
              <w:widowControl w:val="0"/>
              <w:jc w:val="center"/>
              <w:rPr>
                <w:ins w:id="2381" w:author="User" w:date="2024-06-13T09:16:00Z"/>
                <w:rFonts w:ascii="GHEA Grapalat" w:hAnsi="GHEA Grapalat"/>
                <w:sz w:val="16"/>
                <w:szCs w:val="16"/>
              </w:rPr>
            </w:pPr>
            <w:ins w:id="2382" w:author="User" w:date="2024-12-05T10:06:00Z">
              <w:r>
                <w:rPr>
                  <w:rFonts w:ascii="Sylfaen" w:hAnsi="Sylfaen"/>
                  <w:bCs/>
                  <w:sz w:val="18"/>
                  <w:szCs w:val="18"/>
                  <w:lang w:val="hy-AM"/>
                </w:rPr>
                <w:t>190</w:t>
              </w:r>
            </w:ins>
          </w:p>
        </w:tc>
        <w:tc>
          <w:tcPr>
            <w:tcW w:w="709" w:type="dxa"/>
            <w:vAlign w:val="center"/>
            <w:tcPrChange w:id="2383" w:author="User" w:date="2024-06-13T09:29:00Z">
              <w:tcPr>
                <w:tcW w:w="709" w:type="dxa"/>
              </w:tcPr>
            </w:tcPrChange>
          </w:tcPr>
          <w:p w:rsidR="00B62EEB" w:rsidRPr="00B138F3" w:rsidRDefault="00B62EEB" w:rsidP="00B62EEB">
            <w:pPr>
              <w:widowControl w:val="0"/>
              <w:jc w:val="center"/>
              <w:rPr>
                <w:ins w:id="2384" w:author="User" w:date="2024-06-13T09:16:00Z"/>
                <w:rFonts w:ascii="GHEA Grapalat" w:hAnsi="GHEA Grapalat"/>
                <w:sz w:val="16"/>
                <w:szCs w:val="16"/>
              </w:rPr>
            </w:pPr>
            <w:ins w:id="2385"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386" w:author="User" w:date="2024-06-13T09:29:00Z">
              <w:tcPr>
                <w:tcW w:w="1158" w:type="dxa"/>
              </w:tcPr>
            </w:tcPrChange>
          </w:tcPr>
          <w:p w:rsidR="00B62EEB" w:rsidRPr="00B138F3" w:rsidRDefault="00B62EEB" w:rsidP="00B62EEB">
            <w:pPr>
              <w:widowControl w:val="0"/>
              <w:jc w:val="center"/>
              <w:rPr>
                <w:ins w:id="2387" w:author="User" w:date="2024-06-13T09:16:00Z"/>
                <w:rFonts w:ascii="GHEA Grapalat" w:hAnsi="GHEA Grapalat"/>
                <w:sz w:val="16"/>
                <w:szCs w:val="16"/>
              </w:rPr>
            </w:pPr>
            <w:ins w:id="2388" w:author="User" w:date="2024-12-05T10:06:00Z">
              <w:r>
                <w:rPr>
                  <w:rFonts w:ascii="Sylfaen" w:hAnsi="Sylfaen"/>
                  <w:bCs/>
                  <w:sz w:val="18"/>
                  <w:szCs w:val="18"/>
                  <w:lang w:val="hy-AM"/>
                </w:rPr>
                <w:t>190</w:t>
              </w:r>
            </w:ins>
          </w:p>
        </w:tc>
        <w:tc>
          <w:tcPr>
            <w:tcW w:w="947" w:type="dxa"/>
            <w:vAlign w:val="center"/>
            <w:tcPrChange w:id="2389" w:author="User" w:date="2024-06-13T09:29:00Z">
              <w:tcPr>
                <w:tcW w:w="947" w:type="dxa"/>
              </w:tcPr>
            </w:tcPrChange>
          </w:tcPr>
          <w:p w:rsidR="00B62EEB" w:rsidRPr="00B138F3" w:rsidRDefault="00B62EEB" w:rsidP="00B62EEB">
            <w:pPr>
              <w:widowControl w:val="0"/>
              <w:jc w:val="center"/>
              <w:rPr>
                <w:ins w:id="2390" w:author="User" w:date="2024-06-13T09:16:00Z"/>
                <w:rFonts w:ascii="GHEA Grapalat" w:hAnsi="GHEA Grapalat"/>
                <w:sz w:val="16"/>
                <w:szCs w:val="16"/>
              </w:rPr>
            </w:pPr>
            <w:ins w:id="2391" w:author="User" w:date="2024-12-05T10:0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rPr>
                <w:t>5</w:t>
              </w:r>
            </w:ins>
          </w:p>
        </w:tc>
      </w:tr>
      <w:tr w:rsidR="00B62EEB"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392"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393" w:author="User" w:date="2024-06-13T09:16:00Z"/>
          <w:trPrChange w:id="2394" w:author="User" w:date="2024-06-13T09:29:00Z">
            <w:trPr>
              <w:trHeight w:val="246"/>
              <w:jc w:val="center"/>
            </w:trPr>
          </w:trPrChange>
        </w:trPr>
        <w:tc>
          <w:tcPr>
            <w:tcW w:w="1242" w:type="dxa"/>
            <w:vAlign w:val="center"/>
            <w:tcPrChange w:id="2395" w:author="User" w:date="2024-06-13T09:29:00Z">
              <w:tcPr>
                <w:tcW w:w="1242" w:type="dxa"/>
                <w:vAlign w:val="center"/>
              </w:tcPr>
            </w:tcPrChange>
          </w:tcPr>
          <w:p w:rsidR="00B62EEB" w:rsidRPr="00B138F3" w:rsidRDefault="00B62EEB" w:rsidP="00B62EEB">
            <w:pPr>
              <w:widowControl w:val="0"/>
              <w:jc w:val="center"/>
              <w:rPr>
                <w:ins w:id="2396" w:author="User" w:date="2024-06-13T09:16:00Z"/>
                <w:rFonts w:ascii="GHEA Grapalat" w:hAnsi="GHEA Grapalat"/>
                <w:sz w:val="16"/>
                <w:szCs w:val="16"/>
              </w:rPr>
            </w:pPr>
            <w:ins w:id="2397" w:author="User" w:date="2024-06-13T09:18:00Z">
              <w:r>
                <w:rPr>
                  <w:rFonts w:ascii="GHEA Grapalat" w:hAnsi="GHEA Grapalat"/>
                  <w:sz w:val="20"/>
                  <w:lang w:val="hy-AM"/>
                </w:rPr>
                <w:lastRenderedPageBreak/>
                <w:t>17</w:t>
              </w:r>
            </w:ins>
          </w:p>
        </w:tc>
        <w:tc>
          <w:tcPr>
            <w:tcW w:w="2715" w:type="dxa"/>
            <w:vAlign w:val="center"/>
            <w:tcPrChange w:id="2398" w:author="User" w:date="2024-06-13T09:29:00Z">
              <w:tcPr>
                <w:tcW w:w="2715" w:type="dxa"/>
                <w:vAlign w:val="center"/>
              </w:tcPr>
            </w:tcPrChange>
          </w:tcPr>
          <w:p w:rsidR="00B62EEB" w:rsidRPr="00B138F3" w:rsidRDefault="00B62EEB" w:rsidP="00B62EEB">
            <w:pPr>
              <w:widowControl w:val="0"/>
              <w:jc w:val="center"/>
              <w:rPr>
                <w:ins w:id="2399" w:author="User" w:date="2024-06-13T09:16:00Z"/>
                <w:rFonts w:ascii="GHEA Grapalat" w:hAnsi="GHEA Grapalat"/>
                <w:sz w:val="16"/>
                <w:szCs w:val="16"/>
              </w:rPr>
            </w:pPr>
            <w:ins w:id="2400" w:author="User" w:date="2024-06-13T09:18:00Z">
              <w:r w:rsidRPr="0001756A">
                <w:rPr>
                  <w:rFonts w:ascii="Sylfaen" w:hAnsi="Sylfaen" w:cs="Arial"/>
                </w:rPr>
                <w:t>15541200</w:t>
              </w:r>
            </w:ins>
          </w:p>
        </w:tc>
        <w:tc>
          <w:tcPr>
            <w:tcW w:w="1559" w:type="dxa"/>
            <w:vAlign w:val="center"/>
            <w:tcPrChange w:id="2401" w:author="User" w:date="2024-06-13T09:29:00Z">
              <w:tcPr>
                <w:tcW w:w="1559" w:type="dxa"/>
                <w:vAlign w:val="center"/>
              </w:tcPr>
            </w:tcPrChange>
          </w:tcPr>
          <w:p w:rsidR="00B62EEB" w:rsidRPr="00B138F3" w:rsidRDefault="00B62EEB" w:rsidP="00B62EEB">
            <w:pPr>
              <w:widowControl w:val="0"/>
              <w:jc w:val="center"/>
              <w:rPr>
                <w:ins w:id="2402" w:author="User" w:date="2024-06-13T09:16:00Z"/>
                <w:rFonts w:ascii="GHEA Grapalat" w:hAnsi="GHEA Grapalat"/>
                <w:sz w:val="16"/>
                <w:szCs w:val="16"/>
              </w:rPr>
            </w:pPr>
            <w:ins w:id="2403" w:author="User" w:date="2024-06-13T09:18:00Z">
              <w:r>
                <w:rPr>
                  <w:rFonts w:ascii="GHEA Grapalat" w:hAnsi="GHEA Grapalat" w:cs="Calibri"/>
                  <w:color w:val="000000"/>
                  <w:sz w:val="16"/>
                  <w:szCs w:val="16"/>
                </w:rPr>
                <w:t>Сыр Чанах</w:t>
              </w:r>
            </w:ins>
          </w:p>
        </w:tc>
        <w:tc>
          <w:tcPr>
            <w:tcW w:w="3392" w:type="dxa"/>
            <w:tcPrChange w:id="2404" w:author="User" w:date="2024-06-13T09:29:00Z">
              <w:tcPr>
                <w:tcW w:w="3392" w:type="dxa"/>
              </w:tcPr>
            </w:tcPrChange>
          </w:tcPr>
          <w:p w:rsidR="00B62EEB" w:rsidRPr="00B138F3" w:rsidRDefault="00B62EEB" w:rsidP="00B62EEB">
            <w:pPr>
              <w:widowControl w:val="0"/>
              <w:jc w:val="center"/>
              <w:rPr>
                <w:ins w:id="2405" w:author="User" w:date="2024-06-13T09:16:00Z"/>
                <w:rFonts w:ascii="GHEA Grapalat" w:hAnsi="GHEA Grapalat"/>
                <w:sz w:val="16"/>
                <w:szCs w:val="16"/>
              </w:rPr>
            </w:pPr>
            <w:ins w:id="2406" w:author="User" w:date="2024-06-13T09:21:00Z">
              <w:r w:rsidRPr="00AB3D27">
                <w:rPr>
                  <w:rFonts w:ascii="Cambria Math" w:hAnsi="Cambria Math"/>
                  <w:sz w:val="16"/>
                  <w:szCs w:val="16"/>
                </w:rPr>
                <w:t xml:space="preserve">Белый соленый сыр из коровьего молока жирностью 36-40%. Безопасность и маркировка в соответствии с указом правительства РА от 2006 года. </w:t>
              </w:r>
            </w:ins>
          </w:p>
        </w:tc>
        <w:tc>
          <w:tcPr>
            <w:tcW w:w="1085" w:type="dxa"/>
            <w:vAlign w:val="center"/>
            <w:tcPrChange w:id="2407" w:author="User" w:date="2024-06-13T09:29:00Z">
              <w:tcPr>
                <w:tcW w:w="1085" w:type="dxa"/>
                <w:vAlign w:val="center"/>
              </w:tcPr>
            </w:tcPrChange>
          </w:tcPr>
          <w:p w:rsidR="00B62EEB" w:rsidRPr="00B138F3" w:rsidRDefault="00B62EEB" w:rsidP="00B62EEB">
            <w:pPr>
              <w:widowControl w:val="0"/>
              <w:jc w:val="center"/>
              <w:rPr>
                <w:ins w:id="2408" w:author="User" w:date="2024-06-13T09:16:00Z"/>
                <w:rFonts w:ascii="GHEA Grapalat" w:hAnsi="GHEA Grapalat"/>
                <w:sz w:val="16"/>
                <w:szCs w:val="16"/>
              </w:rPr>
            </w:pPr>
            <w:ins w:id="2409" w:author="User" w:date="2024-06-13T09:21:00Z">
              <w:r>
                <w:rPr>
                  <w:rFonts w:ascii="GHEA Grapalat" w:hAnsi="GHEA Grapalat"/>
                  <w:sz w:val="16"/>
                  <w:szCs w:val="16"/>
                </w:rPr>
                <w:t>Кг</w:t>
              </w:r>
            </w:ins>
          </w:p>
        </w:tc>
        <w:tc>
          <w:tcPr>
            <w:tcW w:w="1559" w:type="dxa"/>
            <w:tcPrChange w:id="2410" w:author="User" w:date="2024-06-13T09:29:00Z">
              <w:tcPr>
                <w:tcW w:w="1559" w:type="dxa"/>
              </w:tcPr>
            </w:tcPrChange>
          </w:tcPr>
          <w:p w:rsidR="00B62EEB" w:rsidRPr="00B138F3" w:rsidRDefault="00B62EEB" w:rsidP="00B62EEB">
            <w:pPr>
              <w:widowControl w:val="0"/>
              <w:jc w:val="center"/>
              <w:rPr>
                <w:ins w:id="2411" w:author="User" w:date="2024-06-13T09:16:00Z"/>
                <w:rFonts w:ascii="GHEA Grapalat" w:hAnsi="GHEA Grapalat"/>
                <w:sz w:val="16"/>
                <w:szCs w:val="16"/>
              </w:rPr>
            </w:pPr>
          </w:p>
        </w:tc>
        <w:tc>
          <w:tcPr>
            <w:tcW w:w="1104" w:type="dxa"/>
            <w:tcPrChange w:id="2412" w:author="User" w:date="2024-06-13T09:29:00Z">
              <w:tcPr>
                <w:tcW w:w="1134" w:type="dxa"/>
                <w:gridSpan w:val="2"/>
              </w:tcPr>
            </w:tcPrChange>
          </w:tcPr>
          <w:p w:rsidR="00B62EEB" w:rsidRPr="00B138F3" w:rsidRDefault="00B62EEB" w:rsidP="00B62EEB">
            <w:pPr>
              <w:widowControl w:val="0"/>
              <w:jc w:val="center"/>
              <w:rPr>
                <w:ins w:id="2413" w:author="User" w:date="2024-06-13T09:16:00Z"/>
                <w:rFonts w:ascii="GHEA Grapalat" w:hAnsi="GHEA Grapalat"/>
                <w:sz w:val="16"/>
                <w:szCs w:val="16"/>
              </w:rPr>
            </w:pPr>
          </w:p>
        </w:tc>
        <w:tc>
          <w:tcPr>
            <w:tcW w:w="880" w:type="dxa"/>
            <w:vAlign w:val="center"/>
            <w:tcPrChange w:id="2414" w:author="User" w:date="2024-06-13T09:29:00Z">
              <w:tcPr>
                <w:tcW w:w="850" w:type="dxa"/>
              </w:tcPr>
            </w:tcPrChange>
          </w:tcPr>
          <w:p w:rsidR="00B62EEB" w:rsidRPr="00B138F3" w:rsidRDefault="00B62EEB" w:rsidP="00B62EEB">
            <w:pPr>
              <w:widowControl w:val="0"/>
              <w:jc w:val="center"/>
              <w:rPr>
                <w:ins w:id="2415" w:author="User" w:date="2024-06-13T09:16:00Z"/>
                <w:rFonts w:ascii="GHEA Grapalat" w:hAnsi="GHEA Grapalat"/>
                <w:sz w:val="16"/>
                <w:szCs w:val="16"/>
              </w:rPr>
            </w:pPr>
            <w:ins w:id="2416" w:author="User" w:date="2024-12-05T10:06:00Z">
              <w:r>
                <w:rPr>
                  <w:rFonts w:ascii="Sylfaen" w:hAnsi="Sylfaen"/>
                  <w:bCs/>
                  <w:sz w:val="18"/>
                  <w:szCs w:val="18"/>
                  <w:lang w:val="hy-AM"/>
                </w:rPr>
                <w:t>342</w:t>
              </w:r>
            </w:ins>
          </w:p>
        </w:tc>
        <w:tc>
          <w:tcPr>
            <w:tcW w:w="709" w:type="dxa"/>
            <w:vAlign w:val="center"/>
            <w:tcPrChange w:id="2417" w:author="User" w:date="2024-06-13T09:29:00Z">
              <w:tcPr>
                <w:tcW w:w="709" w:type="dxa"/>
              </w:tcPr>
            </w:tcPrChange>
          </w:tcPr>
          <w:p w:rsidR="00B62EEB" w:rsidRPr="00B138F3" w:rsidRDefault="00B62EEB" w:rsidP="00B62EEB">
            <w:pPr>
              <w:widowControl w:val="0"/>
              <w:jc w:val="center"/>
              <w:rPr>
                <w:ins w:id="2418" w:author="User" w:date="2024-06-13T09:16:00Z"/>
                <w:rFonts w:ascii="GHEA Grapalat" w:hAnsi="GHEA Grapalat"/>
                <w:sz w:val="16"/>
                <w:szCs w:val="16"/>
              </w:rPr>
            </w:pPr>
            <w:ins w:id="2419"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420" w:author="User" w:date="2024-06-13T09:29:00Z">
              <w:tcPr>
                <w:tcW w:w="1158" w:type="dxa"/>
              </w:tcPr>
            </w:tcPrChange>
          </w:tcPr>
          <w:p w:rsidR="00B62EEB" w:rsidRPr="00B138F3" w:rsidRDefault="00B62EEB" w:rsidP="00B62EEB">
            <w:pPr>
              <w:widowControl w:val="0"/>
              <w:jc w:val="center"/>
              <w:rPr>
                <w:ins w:id="2421" w:author="User" w:date="2024-06-13T09:16:00Z"/>
                <w:rFonts w:ascii="GHEA Grapalat" w:hAnsi="GHEA Grapalat"/>
                <w:sz w:val="16"/>
                <w:szCs w:val="16"/>
              </w:rPr>
            </w:pPr>
            <w:ins w:id="2422" w:author="User" w:date="2024-12-05T10:06:00Z">
              <w:r>
                <w:rPr>
                  <w:rFonts w:ascii="Sylfaen" w:hAnsi="Sylfaen"/>
                  <w:bCs/>
                  <w:sz w:val="18"/>
                  <w:szCs w:val="18"/>
                  <w:lang w:val="hy-AM"/>
                </w:rPr>
                <w:t>342</w:t>
              </w:r>
            </w:ins>
          </w:p>
        </w:tc>
        <w:tc>
          <w:tcPr>
            <w:tcW w:w="947" w:type="dxa"/>
            <w:vAlign w:val="center"/>
            <w:tcPrChange w:id="2423" w:author="User" w:date="2024-06-13T09:29:00Z">
              <w:tcPr>
                <w:tcW w:w="947" w:type="dxa"/>
              </w:tcPr>
            </w:tcPrChange>
          </w:tcPr>
          <w:p w:rsidR="00B62EEB" w:rsidRPr="00B138F3" w:rsidRDefault="00B62EEB" w:rsidP="00B62EEB">
            <w:pPr>
              <w:widowControl w:val="0"/>
              <w:jc w:val="center"/>
              <w:rPr>
                <w:ins w:id="2424" w:author="User" w:date="2024-06-13T09:16:00Z"/>
                <w:rFonts w:ascii="GHEA Grapalat" w:hAnsi="GHEA Grapalat"/>
                <w:sz w:val="16"/>
                <w:szCs w:val="16"/>
              </w:rPr>
            </w:pPr>
            <w:ins w:id="2425" w:author="User" w:date="2024-12-05T10:0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rPr>
                <w:t>5</w:t>
              </w:r>
            </w:ins>
          </w:p>
        </w:tc>
      </w:tr>
      <w:tr w:rsidR="00B62EEB"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426"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427" w:author="User" w:date="2024-06-13T09:16:00Z"/>
          <w:trPrChange w:id="2428" w:author="User" w:date="2024-06-13T09:29:00Z">
            <w:trPr>
              <w:trHeight w:val="246"/>
              <w:jc w:val="center"/>
            </w:trPr>
          </w:trPrChange>
        </w:trPr>
        <w:tc>
          <w:tcPr>
            <w:tcW w:w="1242" w:type="dxa"/>
            <w:vAlign w:val="center"/>
            <w:tcPrChange w:id="2429" w:author="User" w:date="2024-06-13T09:29:00Z">
              <w:tcPr>
                <w:tcW w:w="1242" w:type="dxa"/>
                <w:vAlign w:val="center"/>
              </w:tcPr>
            </w:tcPrChange>
          </w:tcPr>
          <w:p w:rsidR="00B62EEB" w:rsidRPr="00B138F3" w:rsidRDefault="00B62EEB" w:rsidP="00B62EEB">
            <w:pPr>
              <w:widowControl w:val="0"/>
              <w:jc w:val="center"/>
              <w:rPr>
                <w:ins w:id="2430" w:author="User" w:date="2024-06-13T09:16:00Z"/>
                <w:rFonts w:ascii="GHEA Grapalat" w:hAnsi="GHEA Grapalat"/>
                <w:sz w:val="16"/>
                <w:szCs w:val="16"/>
              </w:rPr>
            </w:pPr>
            <w:ins w:id="2431" w:author="User" w:date="2024-06-13T09:18:00Z">
              <w:r>
                <w:rPr>
                  <w:rFonts w:ascii="GHEA Grapalat" w:hAnsi="GHEA Grapalat"/>
                  <w:sz w:val="20"/>
                  <w:lang w:val="hy-AM"/>
                </w:rPr>
                <w:t>18</w:t>
              </w:r>
            </w:ins>
          </w:p>
        </w:tc>
        <w:tc>
          <w:tcPr>
            <w:tcW w:w="2715" w:type="dxa"/>
            <w:vAlign w:val="center"/>
            <w:tcPrChange w:id="2432" w:author="User" w:date="2024-06-13T09:29:00Z">
              <w:tcPr>
                <w:tcW w:w="2715" w:type="dxa"/>
                <w:vAlign w:val="center"/>
              </w:tcPr>
            </w:tcPrChange>
          </w:tcPr>
          <w:p w:rsidR="00B62EEB" w:rsidRPr="00B138F3" w:rsidRDefault="00B62EEB" w:rsidP="00B62EEB">
            <w:pPr>
              <w:widowControl w:val="0"/>
              <w:jc w:val="center"/>
              <w:rPr>
                <w:ins w:id="2433" w:author="User" w:date="2024-06-13T09:16:00Z"/>
                <w:rFonts w:ascii="GHEA Grapalat" w:hAnsi="GHEA Grapalat"/>
                <w:sz w:val="16"/>
                <w:szCs w:val="16"/>
              </w:rPr>
            </w:pPr>
            <w:ins w:id="2434" w:author="User" w:date="2024-06-13T09:18:00Z">
              <w:r w:rsidRPr="0001756A">
                <w:rPr>
                  <w:rFonts w:ascii="Sylfaen" w:hAnsi="Sylfaen" w:cs="Arial"/>
                </w:rPr>
                <w:t>15551600</w:t>
              </w:r>
            </w:ins>
          </w:p>
        </w:tc>
        <w:tc>
          <w:tcPr>
            <w:tcW w:w="1559" w:type="dxa"/>
            <w:vAlign w:val="center"/>
            <w:tcPrChange w:id="2435" w:author="User" w:date="2024-06-13T09:29:00Z">
              <w:tcPr>
                <w:tcW w:w="1559" w:type="dxa"/>
                <w:vAlign w:val="center"/>
              </w:tcPr>
            </w:tcPrChange>
          </w:tcPr>
          <w:p w:rsidR="00B62EEB" w:rsidRPr="00B138F3" w:rsidRDefault="00B62EEB" w:rsidP="00B62EEB">
            <w:pPr>
              <w:widowControl w:val="0"/>
              <w:jc w:val="center"/>
              <w:rPr>
                <w:ins w:id="2436" w:author="User" w:date="2024-06-13T09:16:00Z"/>
                <w:rFonts w:ascii="GHEA Grapalat" w:hAnsi="GHEA Grapalat"/>
                <w:sz w:val="16"/>
                <w:szCs w:val="16"/>
              </w:rPr>
            </w:pPr>
            <w:ins w:id="2437" w:author="User" w:date="2024-06-13T09:18:00Z">
              <w:r>
                <w:rPr>
                  <w:rFonts w:ascii="GHEA Grapalat" w:hAnsi="GHEA Grapalat" w:cs="Calibri"/>
                  <w:color w:val="000000"/>
                  <w:sz w:val="16"/>
                  <w:szCs w:val="16"/>
                </w:rPr>
                <w:t>Мацун</w:t>
              </w:r>
            </w:ins>
          </w:p>
        </w:tc>
        <w:tc>
          <w:tcPr>
            <w:tcW w:w="3392" w:type="dxa"/>
            <w:tcPrChange w:id="2438" w:author="User" w:date="2024-06-13T09:29:00Z">
              <w:tcPr>
                <w:tcW w:w="3392" w:type="dxa"/>
              </w:tcPr>
            </w:tcPrChange>
          </w:tcPr>
          <w:p w:rsidR="00B62EEB" w:rsidRPr="00B138F3" w:rsidRDefault="00B62EEB" w:rsidP="00B62EEB">
            <w:pPr>
              <w:widowControl w:val="0"/>
              <w:jc w:val="center"/>
              <w:rPr>
                <w:ins w:id="2439" w:author="User" w:date="2024-06-13T09:16:00Z"/>
                <w:rFonts w:ascii="GHEA Grapalat" w:hAnsi="GHEA Grapalat"/>
                <w:sz w:val="16"/>
                <w:szCs w:val="16"/>
              </w:rPr>
            </w:pPr>
            <w:ins w:id="2440" w:author="User" w:date="2024-06-13T09:21:00Z">
              <w:r w:rsidRPr="00AB3D27">
                <w:rPr>
                  <w:rFonts w:ascii="Cambria Math" w:hAnsi="Cambria Math"/>
                  <w:sz w:val="16"/>
                  <w:szCs w:val="16"/>
                </w:rPr>
                <w:t xml:space="preserve">Из свежего коровьего молока, жирность не менее 3%, кислотность 65-1000 т, безопасность и маркировка в соответствии с законом правительства РА от 2006 года. статья 9 «технического регламента требований, предъявляемых к молоку, молочным продуктам и их производству» и Закона РА «О безопасности пищевых продуктов», утвержденного решением от 21 декабря </w:t>
              </w:r>
              <w:r>
                <w:rPr>
                  <w:rFonts w:ascii="Cambria Math" w:hAnsi="Cambria Math"/>
                  <w:sz w:val="16"/>
                  <w:szCs w:val="16"/>
                  <w:lang w:val="hy-AM"/>
                </w:rPr>
                <w:t>2006</w:t>
              </w:r>
              <w:r w:rsidRPr="00AB3D27">
                <w:rPr>
                  <w:rFonts w:ascii="Cambria Math" w:hAnsi="Cambria Math"/>
                  <w:sz w:val="16"/>
                  <w:szCs w:val="16"/>
                </w:rPr>
                <w:t xml:space="preserve"> года N 1925-N.</w:t>
              </w:r>
            </w:ins>
          </w:p>
        </w:tc>
        <w:tc>
          <w:tcPr>
            <w:tcW w:w="1085" w:type="dxa"/>
            <w:vAlign w:val="center"/>
            <w:tcPrChange w:id="2441" w:author="User" w:date="2024-06-13T09:29:00Z">
              <w:tcPr>
                <w:tcW w:w="1085" w:type="dxa"/>
                <w:vAlign w:val="center"/>
              </w:tcPr>
            </w:tcPrChange>
          </w:tcPr>
          <w:p w:rsidR="00B62EEB" w:rsidRPr="00B138F3" w:rsidRDefault="00B62EEB" w:rsidP="00B62EEB">
            <w:pPr>
              <w:widowControl w:val="0"/>
              <w:jc w:val="center"/>
              <w:rPr>
                <w:ins w:id="2442" w:author="User" w:date="2024-06-13T09:16:00Z"/>
                <w:rFonts w:ascii="GHEA Grapalat" w:hAnsi="GHEA Grapalat"/>
                <w:sz w:val="16"/>
                <w:szCs w:val="16"/>
              </w:rPr>
            </w:pPr>
            <w:ins w:id="2443" w:author="User" w:date="2024-06-13T09:21:00Z">
              <w:r>
                <w:rPr>
                  <w:rFonts w:ascii="GHEA Grapalat" w:hAnsi="GHEA Grapalat"/>
                  <w:sz w:val="16"/>
                  <w:szCs w:val="16"/>
                </w:rPr>
                <w:t>Кг</w:t>
              </w:r>
            </w:ins>
          </w:p>
        </w:tc>
        <w:tc>
          <w:tcPr>
            <w:tcW w:w="1559" w:type="dxa"/>
            <w:tcPrChange w:id="2444" w:author="User" w:date="2024-06-13T09:29:00Z">
              <w:tcPr>
                <w:tcW w:w="1559" w:type="dxa"/>
              </w:tcPr>
            </w:tcPrChange>
          </w:tcPr>
          <w:p w:rsidR="00B62EEB" w:rsidRPr="00B138F3" w:rsidRDefault="00B62EEB" w:rsidP="00B62EEB">
            <w:pPr>
              <w:widowControl w:val="0"/>
              <w:jc w:val="center"/>
              <w:rPr>
                <w:ins w:id="2445" w:author="User" w:date="2024-06-13T09:16:00Z"/>
                <w:rFonts w:ascii="GHEA Grapalat" w:hAnsi="GHEA Grapalat"/>
                <w:sz w:val="16"/>
                <w:szCs w:val="16"/>
              </w:rPr>
            </w:pPr>
          </w:p>
        </w:tc>
        <w:tc>
          <w:tcPr>
            <w:tcW w:w="1104" w:type="dxa"/>
            <w:tcPrChange w:id="2446" w:author="User" w:date="2024-06-13T09:29:00Z">
              <w:tcPr>
                <w:tcW w:w="1134" w:type="dxa"/>
                <w:gridSpan w:val="2"/>
              </w:tcPr>
            </w:tcPrChange>
          </w:tcPr>
          <w:p w:rsidR="00B62EEB" w:rsidRPr="00B138F3" w:rsidRDefault="00B62EEB" w:rsidP="00B62EEB">
            <w:pPr>
              <w:widowControl w:val="0"/>
              <w:jc w:val="center"/>
              <w:rPr>
                <w:ins w:id="2447" w:author="User" w:date="2024-06-13T09:16:00Z"/>
                <w:rFonts w:ascii="GHEA Grapalat" w:hAnsi="GHEA Grapalat"/>
                <w:sz w:val="16"/>
                <w:szCs w:val="16"/>
              </w:rPr>
            </w:pPr>
          </w:p>
        </w:tc>
        <w:tc>
          <w:tcPr>
            <w:tcW w:w="880" w:type="dxa"/>
            <w:vAlign w:val="center"/>
            <w:tcPrChange w:id="2448" w:author="User" w:date="2024-06-13T09:29:00Z">
              <w:tcPr>
                <w:tcW w:w="850" w:type="dxa"/>
              </w:tcPr>
            </w:tcPrChange>
          </w:tcPr>
          <w:p w:rsidR="00B62EEB" w:rsidRPr="00B138F3" w:rsidRDefault="00B62EEB" w:rsidP="00B62EEB">
            <w:pPr>
              <w:widowControl w:val="0"/>
              <w:jc w:val="center"/>
              <w:rPr>
                <w:ins w:id="2449" w:author="User" w:date="2024-06-13T09:16:00Z"/>
                <w:rFonts w:ascii="GHEA Grapalat" w:hAnsi="GHEA Grapalat"/>
                <w:sz w:val="16"/>
                <w:szCs w:val="16"/>
              </w:rPr>
            </w:pPr>
            <w:ins w:id="2450" w:author="User" w:date="2024-12-05T10:06:00Z">
              <w:r>
                <w:rPr>
                  <w:rFonts w:ascii="Sylfaen" w:hAnsi="Sylfaen"/>
                  <w:bCs/>
                  <w:sz w:val="18"/>
                  <w:szCs w:val="18"/>
                  <w:lang w:val="hy-AM"/>
                </w:rPr>
                <w:t>228</w:t>
              </w:r>
            </w:ins>
          </w:p>
        </w:tc>
        <w:tc>
          <w:tcPr>
            <w:tcW w:w="709" w:type="dxa"/>
            <w:vAlign w:val="center"/>
            <w:tcPrChange w:id="2451" w:author="User" w:date="2024-06-13T09:29:00Z">
              <w:tcPr>
                <w:tcW w:w="709" w:type="dxa"/>
              </w:tcPr>
            </w:tcPrChange>
          </w:tcPr>
          <w:p w:rsidR="00B62EEB" w:rsidRPr="00B138F3" w:rsidRDefault="00B62EEB" w:rsidP="00B62EEB">
            <w:pPr>
              <w:widowControl w:val="0"/>
              <w:jc w:val="center"/>
              <w:rPr>
                <w:ins w:id="2452" w:author="User" w:date="2024-06-13T09:16:00Z"/>
                <w:rFonts w:ascii="GHEA Grapalat" w:hAnsi="GHEA Grapalat"/>
                <w:sz w:val="16"/>
                <w:szCs w:val="16"/>
              </w:rPr>
            </w:pPr>
            <w:ins w:id="2453"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454" w:author="User" w:date="2024-06-13T09:29:00Z">
              <w:tcPr>
                <w:tcW w:w="1158" w:type="dxa"/>
              </w:tcPr>
            </w:tcPrChange>
          </w:tcPr>
          <w:p w:rsidR="00B62EEB" w:rsidRPr="00B138F3" w:rsidRDefault="00B62EEB" w:rsidP="00B62EEB">
            <w:pPr>
              <w:widowControl w:val="0"/>
              <w:jc w:val="center"/>
              <w:rPr>
                <w:ins w:id="2455" w:author="User" w:date="2024-06-13T09:16:00Z"/>
                <w:rFonts w:ascii="GHEA Grapalat" w:hAnsi="GHEA Grapalat"/>
                <w:sz w:val="16"/>
                <w:szCs w:val="16"/>
              </w:rPr>
            </w:pPr>
            <w:ins w:id="2456" w:author="User" w:date="2024-12-05T10:06:00Z">
              <w:r>
                <w:rPr>
                  <w:rFonts w:ascii="Sylfaen" w:hAnsi="Sylfaen"/>
                  <w:bCs/>
                  <w:sz w:val="18"/>
                  <w:szCs w:val="18"/>
                  <w:lang w:val="hy-AM"/>
                </w:rPr>
                <w:t>228</w:t>
              </w:r>
            </w:ins>
          </w:p>
        </w:tc>
        <w:tc>
          <w:tcPr>
            <w:tcW w:w="947" w:type="dxa"/>
            <w:vAlign w:val="center"/>
            <w:tcPrChange w:id="2457" w:author="User" w:date="2024-06-13T09:29:00Z">
              <w:tcPr>
                <w:tcW w:w="947" w:type="dxa"/>
              </w:tcPr>
            </w:tcPrChange>
          </w:tcPr>
          <w:p w:rsidR="00B62EEB" w:rsidRPr="00B138F3" w:rsidRDefault="00B62EEB" w:rsidP="00B62EEB">
            <w:pPr>
              <w:widowControl w:val="0"/>
              <w:jc w:val="center"/>
              <w:rPr>
                <w:ins w:id="2458" w:author="User" w:date="2024-06-13T09:16:00Z"/>
                <w:rFonts w:ascii="GHEA Grapalat" w:hAnsi="GHEA Grapalat"/>
                <w:sz w:val="16"/>
                <w:szCs w:val="16"/>
              </w:rPr>
            </w:pPr>
            <w:ins w:id="2459" w:author="User" w:date="2024-12-05T10:0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rPr>
                <w:t>5</w:t>
              </w:r>
            </w:ins>
          </w:p>
        </w:tc>
      </w:tr>
      <w:tr w:rsidR="00B62EEB"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460"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461" w:author="User" w:date="2024-06-13T09:16:00Z"/>
          <w:trPrChange w:id="2462" w:author="User" w:date="2024-06-13T09:29:00Z">
            <w:trPr>
              <w:trHeight w:val="246"/>
              <w:jc w:val="center"/>
            </w:trPr>
          </w:trPrChange>
        </w:trPr>
        <w:tc>
          <w:tcPr>
            <w:tcW w:w="1242" w:type="dxa"/>
            <w:vAlign w:val="center"/>
            <w:tcPrChange w:id="2463" w:author="User" w:date="2024-06-13T09:29:00Z">
              <w:tcPr>
                <w:tcW w:w="1242" w:type="dxa"/>
                <w:vAlign w:val="center"/>
              </w:tcPr>
            </w:tcPrChange>
          </w:tcPr>
          <w:p w:rsidR="00B62EEB" w:rsidRPr="00B138F3" w:rsidRDefault="00B62EEB" w:rsidP="00B62EEB">
            <w:pPr>
              <w:widowControl w:val="0"/>
              <w:jc w:val="center"/>
              <w:rPr>
                <w:ins w:id="2464" w:author="User" w:date="2024-06-13T09:16:00Z"/>
                <w:rFonts w:ascii="GHEA Grapalat" w:hAnsi="GHEA Grapalat"/>
                <w:sz w:val="16"/>
                <w:szCs w:val="16"/>
              </w:rPr>
            </w:pPr>
            <w:ins w:id="2465" w:author="User" w:date="2024-06-13T09:18:00Z">
              <w:r>
                <w:rPr>
                  <w:rFonts w:ascii="GHEA Grapalat" w:hAnsi="GHEA Grapalat"/>
                  <w:sz w:val="20"/>
                  <w:lang w:val="hy-AM"/>
                </w:rPr>
                <w:t>19</w:t>
              </w:r>
            </w:ins>
          </w:p>
        </w:tc>
        <w:tc>
          <w:tcPr>
            <w:tcW w:w="2715" w:type="dxa"/>
            <w:vAlign w:val="center"/>
            <w:tcPrChange w:id="2466" w:author="User" w:date="2024-06-13T09:29:00Z">
              <w:tcPr>
                <w:tcW w:w="2715" w:type="dxa"/>
                <w:vAlign w:val="center"/>
              </w:tcPr>
            </w:tcPrChange>
          </w:tcPr>
          <w:p w:rsidR="00B62EEB" w:rsidRPr="00B138F3" w:rsidRDefault="00B62EEB" w:rsidP="00B62EEB">
            <w:pPr>
              <w:widowControl w:val="0"/>
              <w:jc w:val="center"/>
              <w:rPr>
                <w:ins w:id="2467" w:author="User" w:date="2024-06-13T09:16:00Z"/>
                <w:rFonts w:ascii="GHEA Grapalat" w:hAnsi="GHEA Grapalat"/>
                <w:sz w:val="16"/>
                <w:szCs w:val="16"/>
              </w:rPr>
            </w:pPr>
            <w:ins w:id="2468" w:author="User" w:date="2024-06-13T09:18:00Z">
              <w:r w:rsidRPr="0001756A">
                <w:rPr>
                  <w:rFonts w:ascii="Sylfaen" w:hAnsi="Sylfaen" w:cs="Arial"/>
                </w:rPr>
                <w:t>15333100</w:t>
              </w:r>
            </w:ins>
          </w:p>
        </w:tc>
        <w:tc>
          <w:tcPr>
            <w:tcW w:w="1559" w:type="dxa"/>
            <w:vAlign w:val="center"/>
            <w:tcPrChange w:id="2469" w:author="User" w:date="2024-06-13T09:29:00Z">
              <w:tcPr>
                <w:tcW w:w="1559" w:type="dxa"/>
                <w:vAlign w:val="center"/>
              </w:tcPr>
            </w:tcPrChange>
          </w:tcPr>
          <w:p w:rsidR="00B62EEB" w:rsidRPr="00B138F3" w:rsidRDefault="00B62EEB" w:rsidP="00B62EEB">
            <w:pPr>
              <w:widowControl w:val="0"/>
              <w:jc w:val="center"/>
              <w:rPr>
                <w:ins w:id="2470" w:author="User" w:date="2024-06-13T09:16:00Z"/>
                <w:rFonts w:ascii="GHEA Grapalat" w:hAnsi="GHEA Grapalat"/>
                <w:sz w:val="16"/>
                <w:szCs w:val="16"/>
              </w:rPr>
            </w:pPr>
            <w:ins w:id="2471" w:author="User" w:date="2024-06-13T09:18:00Z">
              <w:r>
                <w:rPr>
                  <w:rFonts w:ascii="GHEA Grapalat" w:hAnsi="GHEA Grapalat" w:cs="Calibri"/>
                  <w:color w:val="000000"/>
                  <w:sz w:val="16"/>
                  <w:szCs w:val="16"/>
                </w:rPr>
                <w:t>Томатная паста</w:t>
              </w:r>
            </w:ins>
          </w:p>
        </w:tc>
        <w:tc>
          <w:tcPr>
            <w:tcW w:w="3392" w:type="dxa"/>
            <w:tcPrChange w:id="2472" w:author="User" w:date="2024-06-13T09:29:00Z">
              <w:tcPr>
                <w:tcW w:w="3392" w:type="dxa"/>
              </w:tcPr>
            </w:tcPrChange>
          </w:tcPr>
          <w:p w:rsidR="00B62EEB" w:rsidRPr="00B138F3" w:rsidRDefault="00B62EEB" w:rsidP="00B62EEB">
            <w:pPr>
              <w:widowControl w:val="0"/>
              <w:jc w:val="center"/>
              <w:rPr>
                <w:ins w:id="2473" w:author="User" w:date="2024-06-13T09:16:00Z"/>
                <w:rFonts w:ascii="GHEA Grapalat" w:hAnsi="GHEA Grapalat"/>
                <w:sz w:val="16"/>
                <w:szCs w:val="16"/>
              </w:rPr>
            </w:pPr>
            <w:ins w:id="2474" w:author="User" w:date="2024-06-13T09:21:00Z">
              <w:r w:rsidRPr="00AB3D27">
                <w:rPr>
                  <w:rFonts w:ascii="Cambria Math" w:hAnsi="Cambria Math"/>
                  <w:sz w:val="16"/>
                  <w:szCs w:val="16"/>
                </w:rPr>
                <w:t>Высокого или первого сорта, в стеклянной или металлической таре, упаковка вместимостью до 10 дм3.-4.9-01-2010 гигиенические нормативы и статья 9 Закона РА " О безопасности пищевых продуктов :</w:t>
              </w:r>
            </w:ins>
          </w:p>
        </w:tc>
        <w:tc>
          <w:tcPr>
            <w:tcW w:w="1085" w:type="dxa"/>
            <w:vAlign w:val="center"/>
            <w:tcPrChange w:id="2475" w:author="User" w:date="2024-06-13T09:29:00Z">
              <w:tcPr>
                <w:tcW w:w="1085" w:type="dxa"/>
                <w:vAlign w:val="center"/>
              </w:tcPr>
            </w:tcPrChange>
          </w:tcPr>
          <w:p w:rsidR="00B62EEB" w:rsidRPr="00B138F3" w:rsidRDefault="00B62EEB" w:rsidP="00B62EEB">
            <w:pPr>
              <w:widowControl w:val="0"/>
              <w:jc w:val="center"/>
              <w:rPr>
                <w:ins w:id="2476" w:author="User" w:date="2024-06-13T09:16:00Z"/>
                <w:rFonts w:ascii="GHEA Grapalat" w:hAnsi="GHEA Grapalat"/>
                <w:sz w:val="16"/>
                <w:szCs w:val="16"/>
              </w:rPr>
            </w:pPr>
            <w:ins w:id="2477" w:author="User" w:date="2024-06-13T09:21:00Z">
              <w:r>
                <w:rPr>
                  <w:rFonts w:ascii="GHEA Grapalat" w:hAnsi="GHEA Grapalat"/>
                  <w:sz w:val="16"/>
                  <w:szCs w:val="16"/>
                </w:rPr>
                <w:t>Кг</w:t>
              </w:r>
            </w:ins>
          </w:p>
        </w:tc>
        <w:tc>
          <w:tcPr>
            <w:tcW w:w="1559" w:type="dxa"/>
            <w:tcPrChange w:id="2478" w:author="User" w:date="2024-06-13T09:29:00Z">
              <w:tcPr>
                <w:tcW w:w="1559" w:type="dxa"/>
              </w:tcPr>
            </w:tcPrChange>
          </w:tcPr>
          <w:p w:rsidR="00B62EEB" w:rsidRPr="00B138F3" w:rsidRDefault="00B62EEB" w:rsidP="00B62EEB">
            <w:pPr>
              <w:widowControl w:val="0"/>
              <w:jc w:val="center"/>
              <w:rPr>
                <w:ins w:id="2479" w:author="User" w:date="2024-06-13T09:16:00Z"/>
                <w:rFonts w:ascii="GHEA Grapalat" w:hAnsi="GHEA Grapalat"/>
                <w:sz w:val="16"/>
                <w:szCs w:val="16"/>
              </w:rPr>
            </w:pPr>
          </w:p>
        </w:tc>
        <w:tc>
          <w:tcPr>
            <w:tcW w:w="1104" w:type="dxa"/>
            <w:tcPrChange w:id="2480" w:author="User" w:date="2024-06-13T09:29:00Z">
              <w:tcPr>
                <w:tcW w:w="1134" w:type="dxa"/>
                <w:gridSpan w:val="2"/>
              </w:tcPr>
            </w:tcPrChange>
          </w:tcPr>
          <w:p w:rsidR="00B62EEB" w:rsidRPr="00B138F3" w:rsidRDefault="00B62EEB" w:rsidP="00B62EEB">
            <w:pPr>
              <w:widowControl w:val="0"/>
              <w:jc w:val="center"/>
              <w:rPr>
                <w:ins w:id="2481" w:author="User" w:date="2024-06-13T09:16:00Z"/>
                <w:rFonts w:ascii="GHEA Grapalat" w:hAnsi="GHEA Grapalat"/>
                <w:sz w:val="16"/>
                <w:szCs w:val="16"/>
              </w:rPr>
            </w:pPr>
          </w:p>
        </w:tc>
        <w:tc>
          <w:tcPr>
            <w:tcW w:w="880" w:type="dxa"/>
            <w:vAlign w:val="center"/>
            <w:tcPrChange w:id="2482" w:author="User" w:date="2024-06-13T09:29:00Z">
              <w:tcPr>
                <w:tcW w:w="850" w:type="dxa"/>
              </w:tcPr>
            </w:tcPrChange>
          </w:tcPr>
          <w:p w:rsidR="00B62EEB" w:rsidRPr="00B138F3" w:rsidRDefault="00B62EEB" w:rsidP="00B62EEB">
            <w:pPr>
              <w:widowControl w:val="0"/>
              <w:jc w:val="center"/>
              <w:rPr>
                <w:ins w:id="2483" w:author="User" w:date="2024-06-13T09:16:00Z"/>
                <w:rFonts w:ascii="GHEA Grapalat" w:hAnsi="GHEA Grapalat"/>
                <w:sz w:val="16"/>
                <w:szCs w:val="16"/>
              </w:rPr>
            </w:pPr>
            <w:ins w:id="2484" w:author="User" w:date="2024-12-05T10:06:00Z">
              <w:r>
                <w:rPr>
                  <w:rFonts w:ascii="Sylfaen" w:hAnsi="Sylfaen"/>
                  <w:bCs/>
                  <w:sz w:val="18"/>
                  <w:szCs w:val="18"/>
                  <w:lang w:val="hy-AM"/>
                </w:rPr>
                <w:t>45</w:t>
              </w:r>
            </w:ins>
          </w:p>
        </w:tc>
        <w:tc>
          <w:tcPr>
            <w:tcW w:w="709" w:type="dxa"/>
            <w:vAlign w:val="center"/>
            <w:tcPrChange w:id="2485" w:author="User" w:date="2024-06-13T09:29:00Z">
              <w:tcPr>
                <w:tcW w:w="709" w:type="dxa"/>
              </w:tcPr>
            </w:tcPrChange>
          </w:tcPr>
          <w:p w:rsidR="00B62EEB" w:rsidRPr="00B138F3" w:rsidRDefault="00B62EEB" w:rsidP="00B62EEB">
            <w:pPr>
              <w:widowControl w:val="0"/>
              <w:jc w:val="center"/>
              <w:rPr>
                <w:ins w:id="2486" w:author="User" w:date="2024-06-13T09:16:00Z"/>
                <w:rFonts w:ascii="GHEA Grapalat" w:hAnsi="GHEA Grapalat"/>
                <w:sz w:val="16"/>
                <w:szCs w:val="16"/>
              </w:rPr>
            </w:pPr>
            <w:ins w:id="2487"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488" w:author="User" w:date="2024-06-13T09:29:00Z">
              <w:tcPr>
                <w:tcW w:w="1158" w:type="dxa"/>
              </w:tcPr>
            </w:tcPrChange>
          </w:tcPr>
          <w:p w:rsidR="00B62EEB" w:rsidRPr="00B138F3" w:rsidRDefault="00B62EEB" w:rsidP="00B62EEB">
            <w:pPr>
              <w:widowControl w:val="0"/>
              <w:jc w:val="center"/>
              <w:rPr>
                <w:ins w:id="2489" w:author="User" w:date="2024-06-13T09:16:00Z"/>
                <w:rFonts w:ascii="GHEA Grapalat" w:hAnsi="GHEA Grapalat"/>
                <w:sz w:val="16"/>
                <w:szCs w:val="16"/>
              </w:rPr>
            </w:pPr>
            <w:ins w:id="2490" w:author="User" w:date="2024-12-05T10:06:00Z">
              <w:r>
                <w:rPr>
                  <w:rFonts w:ascii="Sylfaen" w:hAnsi="Sylfaen"/>
                  <w:bCs/>
                  <w:sz w:val="18"/>
                  <w:szCs w:val="18"/>
                  <w:lang w:val="hy-AM"/>
                </w:rPr>
                <w:t>45</w:t>
              </w:r>
            </w:ins>
          </w:p>
        </w:tc>
        <w:tc>
          <w:tcPr>
            <w:tcW w:w="947" w:type="dxa"/>
            <w:vAlign w:val="center"/>
            <w:tcPrChange w:id="2491" w:author="User" w:date="2024-06-13T09:29:00Z">
              <w:tcPr>
                <w:tcW w:w="947" w:type="dxa"/>
              </w:tcPr>
            </w:tcPrChange>
          </w:tcPr>
          <w:p w:rsidR="00B62EEB" w:rsidRPr="00B138F3" w:rsidRDefault="00B62EEB" w:rsidP="00B62EEB">
            <w:pPr>
              <w:widowControl w:val="0"/>
              <w:jc w:val="center"/>
              <w:rPr>
                <w:ins w:id="2492" w:author="User" w:date="2024-06-13T09:16:00Z"/>
                <w:rFonts w:ascii="GHEA Grapalat" w:hAnsi="GHEA Grapalat"/>
                <w:sz w:val="16"/>
                <w:szCs w:val="16"/>
              </w:rPr>
            </w:pPr>
            <w:ins w:id="2493" w:author="User" w:date="2024-12-05T10:0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rPr>
                <w:t>5</w:t>
              </w:r>
            </w:ins>
          </w:p>
        </w:tc>
      </w:tr>
      <w:tr w:rsidR="00B62EEB"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494"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495" w:author="User" w:date="2024-06-13T09:16:00Z"/>
          <w:trPrChange w:id="2496" w:author="User" w:date="2024-06-13T09:29:00Z">
            <w:trPr>
              <w:trHeight w:val="246"/>
              <w:jc w:val="center"/>
            </w:trPr>
          </w:trPrChange>
        </w:trPr>
        <w:tc>
          <w:tcPr>
            <w:tcW w:w="1242" w:type="dxa"/>
            <w:vAlign w:val="center"/>
            <w:tcPrChange w:id="2497" w:author="User" w:date="2024-06-13T09:29:00Z">
              <w:tcPr>
                <w:tcW w:w="1242" w:type="dxa"/>
                <w:vAlign w:val="center"/>
              </w:tcPr>
            </w:tcPrChange>
          </w:tcPr>
          <w:p w:rsidR="00B62EEB" w:rsidRPr="00B138F3" w:rsidRDefault="00B62EEB" w:rsidP="00B62EEB">
            <w:pPr>
              <w:widowControl w:val="0"/>
              <w:jc w:val="center"/>
              <w:rPr>
                <w:ins w:id="2498" w:author="User" w:date="2024-06-13T09:16:00Z"/>
                <w:rFonts w:ascii="GHEA Grapalat" w:hAnsi="GHEA Grapalat"/>
                <w:sz w:val="16"/>
                <w:szCs w:val="16"/>
              </w:rPr>
            </w:pPr>
            <w:ins w:id="2499" w:author="User" w:date="2024-06-13T09:18:00Z">
              <w:r>
                <w:rPr>
                  <w:rFonts w:ascii="GHEA Grapalat" w:hAnsi="GHEA Grapalat"/>
                  <w:sz w:val="20"/>
                  <w:lang w:val="hy-AM"/>
                </w:rPr>
                <w:t>20</w:t>
              </w:r>
            </w:ins>
          </w:p>
        </w:tc>
        <w:tc>
          <w:tcPr>
            <w:tcW w:w="2715" w:type="dxa"/>
            <w:vAlign w:val="center"/>
            <w:tcPrChange w:id="2500" w:author="User" w:date="2024-06-13T09:29:00Z">
              <w:tcPr>
                <w:tcW w:w="2715" w:type="dxa"/>
                <w:vAlign w:val="center"/>
              </w:tcPr>
            </w:tcPrChange>
          </w:tcPr>
          <w:p w:rsidR="00B62EEB" w:rsidRPr="00B138F3" w:rsidRDefault="00B62EEB" w:rsidP="00B62EEB">
            <w:pPr>
              <w:widowControl w:val="0"/>
              <w:jc w:val="center"/>
              <w:rPr>
                <w:ins w:id="2501" w:author="User" w:date="2024-06-13T09:16:00Z"/>
                <w:rFonts w:ascii="GHEA Grapalat" w:hAnsi="GHEA Grapalat"/>
                <w:sz w:val="16"/>
                <w:szCs w:val="16"/>
              </w:rPr>
            </w:pPr>
            <w:ins w:id="2502" w:author="User" w:date="2024-06-13T09:18:00Z">
              <w:r w:rsidRPr="0001756A">
                <w:rPr>
                  <w:rFonts w:ascii="Sylfaen" w:hAnsi="Sylfaen" w:cs="Arial"/>
                </w:rPr>
                <w:t>03222240</w:t>
              </w:r>
            </w:ins>
          </w:p>
        </w:tc>
        <w:tc>
          <w:tcPr>
            <w:tcW w:w="1559" w:type="dxa"/>
            <w:vAlign w:val="center"/>
            <w:tcPrChange w:id="2503" w:author="User" w:date="2024-06-13T09:29:00Z">
              <w:tcPr>
                <w:tcW w:w="1559" w:type="dxa"/>
                <w:vAlign w:val="center"/>
              </w:tcPr>
            </w:tcPrChange>
          </w:tcPr>
          <w:p w:rsidR="00B62EEB" w:rsidRPr="00B138F3" w:rsidRDefault="00B62EEB" w:rsidP="00B62EEB">
            <w:pPr>
              <w:widowControl w:val="0"/>
              <w:jc w:val="center"/>
              <w:rPr>
                <w:ins w:id="2504" w:author="User" w:date="2024-06-13T09:16:00Z"/>
                <w:rFonts w:ascii="GHEA Grapalat" w:hAnsi="GHEA Grapalat"/>
                <w:sz w:val="16"/>
                <w:szCs w:val="16"/>
              </w:rPr>
            </w:pPr>
            <w:ins w:id="2505" w:author="User" w:date="2024-06-13T09:18:00Z">
              <w:r w:rsidRPr="004A79BB">
                <w:rPr>
                  <w:rFonts w:ascii="GHEA Grapalat" w:hAnsi="GHEA Grapalat" w:cs="Calibri"/>
                  <w:color w:val="000000"/>
                  <w:sz w:val="16"/>
                  <w:szCs w:val="16"/>
                </w:rPr>
                <w:t>Мандарин</w:t>
              </w:r>
            </w:ins>
          </w:p>
        </w:tc>
        <w:tc>
          <w:tcPr>
            <w:tcW w:w="3392" w:type="dxa"/>
            <w:tcPrChange w:id="2506" w:author="User" w:date="2024-06-13T09:29:00Z">
              <w:tcPr>
                <w:tcW w:w="3392" w:type="dxa"/>
              </w:tcPr>
            </w:tcPrChange>
          </w:tcPr>
          <w:p w:rsidR="00B62EEB" w:rsidRPr="00B138F3" w:rsidRDefault="00B62EEB" w:rsidP="00B62EEB">
            <w:pPr>
              <w:widowControl w:val="0"/>
              <w:jc w:val="center"/>
              <w:rPr>
                <w:ins w:id="2507" w:author="User" w:date="2024-06-13T09:16:00Z"/>
                <w:rFonts w:ascii="GHEA Grapalat" w:hAnsi="GHEA Grapalat"/>
                <w:sz w:val="16"/>
                <w:szCs w:val="16"/>
              </w:rPr>
            </w:pPr>
            <w:ins w:id="2508" w:author="User" w:date="2024-06-13T09:21:00Z">
              <w:r w:rsidRPr="00AB3D27">
                <w:rPr>
                  <w:rFonts w:ascii="Cambria Math" w:hAnsi="Cambria Math"/>
                  <w:sz w:val="16"/>
                  <w:szCs w:val="16"/>
                </w:rPr>
                <w:t>Свежие, безопасность и маркировка в соответствии с законом правительства РА О безопасности пищевых продуктов», утвержденного решением от 21 декабря 2006 года</w:t>
              </w:r>
            </w:ins>
          </w:p>
        </w:tc>
        <w:tc>
          <w:tcPr>
            <w:tcW w:w="1085" w:type="dxa"/>
            <w:vAlign w:val="center"/>
            <w:tcPrChange w:id="2509" w:author="User" w:date="2024-06-13T09:29:00Z">
              <w:tcPr>
                <w:tcW w:w="1085" w:type="dxa"/>
                <w:vAlign w:val="center"/>
              </w:tcPr>
            </w:tcPrChange>
          </w:tcPr>
          <w:p w:rsidR="00B62EEB" w:rsidRPr="00B138F3" w:rsidRDefault="00B62EEB" w:rsidP="00B62EEB">
            <w:pPr>
              <w:widowControl w:val="0"/>
              <w:jc w:val="center"/>
              <w:rPr>
                <w:ins w:id="2510" w:author="User" w:date="2024-06-13T09:16:00Z"/>
                <w:rFonts w:ascii="GHEA Grapalat" w:hAnsi="GHEA Grapalat"/>
                <w:sz w:val="16"/>
                <w:szCs w:val="16"/>
              </w:rPr>
            </w:pPr>
            <w:ins w:id="2511" w:author="User" w:date="2024-06-13T09:21:00Z">
              <w:r>
                <w:rPr>
                  <w:rFonts w:ascii="GHEA Grapalat" w:hAnsi="GHEA Grapalat"/>
                  <w:sz w:val="16"/>
                  <w:szCs w:val="16"/>
                </w:rPr>
                <w:t>Кг</w:t>
              </w:r>
            </w:ins>
          </w:p>
        </w:tc>
        <w:tc>
          <w:tcPr>
            <w:tcW w:w="1559" w:type="dxa"/>
            <w:tcPrChange w:id="2512" w:author="User" w:date="2024-06-13T09:29:00Z">
              <w:tcPr>
                <w:tcW w:w="1559" w:type="dxa"/>
              </w:tcPr>
            </w:tcPrChange>
          </w:tcPr>
          <w:p w:rsidR="00B62EEB" w:rsidRPr="00B138F3" w:rsidRDefault="00B62EEB" w:rsidP="00B62EEB">
            <w:pPr>
              <w:widowControl w:val="0"/>
              <w:jc w:val="center"/>
              <w:rPr>
                <w:ins w:id="2513" w:author="User" w:date="2024-06-13T09:16:00Z"/>
                <w:rFonts w:ascii="GHEA Grapalat" w:hAnsi="GHEA Grapalat"/>
                <w:sz w:val="16"/>
                <w:szCs w:val="16"/>
              </w:rPr>
            </w:pPr>
          </w:p>
        </w:tc>
        <w:tc>
          <w:tcPr>
            <w:tcW w:w="1104" w:type="dxa"/>
            <w:tcPrChange w:id="2514" w:author="User" w:date="2024-06-13T09:29:00Z">
              <w:tcPr>
                <w:tcW w:w="1134" w:type="dxa"/>
                <w:gridSpan w:val="2"/>
              </w:tcPr>
            </w:tcPrChange>
          </w:tcPr>
          <w:p w:rsidR="00B62EEB" w:rsidRPr="00B138F3" w:rsidRDefault="00B62EEB" w:rsidP="00B62EEB">
            <w:pPr>
              <w:widowControl w:val="0"/>
              <w:jc w:val="center"/>
              <w:rPr>
                <w:ins w:id="2515" w:author="User" w:date="2024-06-13T09:16:00Z"/>
                <w:rFonts w:ascii="GHEA Grapalat" w:hAnsi="GHEA Grapalat"/>
                <w:sz w:val="16"/>
                <w:szCs w:val="16"/>
              </w:rPr>
            </w:pPr>
          </w:p>
        </w:tc>
        <w:tc>
          <w:tcPr>
            <w:tcW w:w="880" w:type="dxa"/>
            <w:vAlign w:val="center"/>
            <w:tcPrChange w:id="2516" w:author="User" w:date="2024-06-13T09:29:00Z">
              <w:tcPr>
                <w:tcW w:w="850" w:type="dxa"/>
              </w:tcPr>
            </w:tcPrChange>
          </w:tcPr>
          <w:p w:rsidR="00B62EEB" w:rsidRPr="00B138F3" w:rsidRDefault="00B62EEB" w:rsidP="00B62EEB">
            <w:pPr>
              <w:widowControl w:val="0"/>
              <w:jc w:val="center"/>
              <w:rPr>
                <w:ins w:id="2517" w:author="User" w:date="2024-06-13T09:16:00Z"/>
                <w:rFonts w:ascii="GHEA Grapalat" w:hAnsi="GHEA Grapalat"/>
                <w:sz w:val="16"/>
                <w:szCs w:val="16"/>
              </w:rPr>
            </w:pPr>
            <w:ins w:id="2518" w:author="User" w:date="2024-12-05T10:06:00Z">
              <w:r>
                <w:rPr>
                  <w:rFonts w:ascii="Sylfaen" w:hAnsi="Sylfaen"/>
                  <w:bCs/>
                  <w:sz w:val="18"/>
                  <w:szCs w:val="18"/>
                  <w:lang w:val="hy-AM"/>
                </w:rPr>
                <w:t>76</w:t>
              </w:r>
            </w:ins>
          </w:p>
        </w:tc>
        <w:tc>
          <w:tcPr>
            <w:tcW w:w="709" w:type="dxa"/>
            <w:vAlign w:val="center"/>
            <w:tcPrChange w:id="2519" w:author="User" w:date="2024-06-13T09:29:00Z">
              <w:tcPr>
                <w:tcW w:w="709" w:type="dxa"/>
              </w:tcPr>
            </w:tcPrChange>
          </w:tcPr>
          <w:p w:rsidR="00B62EEB" w:rsidRPr="00B138F3" w:rsidRDefault="00B62EEB" w:rsidP="00B62EEB">
            <w:pPr>
              <w:widowControl w:val="0"/>
              <w:jc w:val="center"/>
              <w:rPr>
                <w:ins w:id="2520" w:author="User" w:date="2024-06-13T09:16:00Z"/>
                <w:rFonts w:ascii="GHEA Grapalat" w:hAnsi="GHEA Grapalat"/>
                <w:sz w:val="16"/>
                <w:szCs w:val="16"/>
              </w:rPr>
            </w:pPr>
            <w:ins w:id="2521"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522" w:author="User" w:date="2024-06-13T09:29:00Z">
              <w:tcPr>
                <w:tcW w:w="1158" w:type="dxa"/>
              </w:tcPr>
            </w:tcPrChange>
          </w:tcPr>
          <w:p w:rsidR="00B62EEB" w:rsidRPr="00B138F3" w:rsidRDefault="00B62EEB" w:rsidP="00B62EEB">
            <w:pPr>
              <w:widowControl w:val="0"/>
              <w:jc w:val="center"/>
              <w:rPr>
                <w:ins w:id="2523" w:author="User" w:date="2024-06-13T09:16:00Z"/>
                <w:rFonts w:ascii="GHEA Grapalat" w:hAnsi="GHEA Grapalat"/>
                <w:sz w:val="16"/>
                <w:szCs w:val="16"/>
              </w:rPr>
            </w:pPr>
            <w:ins w:id="2524" w:author="User" w:date="2024-12-05T10:06:00Z">
              <w:r>
                <w:rPr>
                  <w:rFonts w:ascii="Sylfaen" w:hAnsi="Sylfaen"/>
                  <w:bCs/>
                  <w:sz w:val="18"/>
                  <w:szCs w:val="18"/>
                  <w:lang w:val="hy-AM"/>
                </w:rPr>
                <w:t>76</w:t>
              </w:r>
            </w:ins>
          </w:p>
        </w:tc>
        <w:tc>
          <w:tcPr>
            <w:tcW w:w="947" w:type="dxa"/>
            <w:vAlign w:val="center"/>
            <w:tcPrChange w:id="2525" w:author="User" w:date="2024-06-13T09:29:00Z">
              <w:tcPr>
                <w:tcW w:w="947" w:type="dxa"/>
              </w:tcPr>
            </w:tcPrChange>
          </w:tcPr>
          <w:p w:rsidR="00B62EEB" w:rsidRPr="00B138F3" w:rsidRDefault="00B62EEB" w:rsidP="00B62EEB">
            <w:pPr>
              <w:widowControl w:val="0"/>
              <w:jc w:val="center"/>
              <w:rPr>
                <w:ins w:id="2526" w:author="User" w:date="2024-06-13T09:16:00Z"/>
                <w:rFonts w:ascii="GHEA Grapalat" w:hAnsi="GHEA Grapalat"/>
                <w:sz w:val="16"/>
                <w:szCs w:val="16"/>
              </w:rPr>
            </w:pPr>
            <w:ins w:id="2527" w:author="User" w:date="2024-12-05T10:0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rPr>
                <w:t>5</w:t>
              </w:r>
            </w:ins>
          </w:p>
        </w:tc>
      </w:tr>
      <w:tr w:rsidR="00B62EEB"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528"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46"/>
          <w:jc w:val="center"/>
          <w:ins w:id="2529" w:author="User" w:date="2024-06-13T09:16:00Z"/>
          <w:trPrChange w:id="2530" w:author="User" w:date="2024-06-13T09:29:00Z">
            <w:trPr>
              <w:trHeight w:val="246"/>
              <w:jc w:val="center"/>
            </w:trPr>
          </w:trPrChange>
        </w:trPr>
        <w:tc>
          <w:tcPr>
            <w:tcW w:w="1242" w:type="dxa"/>
            <w:vAlign w:val="center"/>
            <w:tcPrChange w:id="2531" w:author="User" w:date="2024-06-13T09:29:00Z">
              <w:tcPr>
                <w:tcW w:w="1242" w:type="dxa"/>
                <w:vAlign w:val="center"/>
              </w:tcPr>
            </w:tcPrChange>
          </w:tcPr>
          <w:p w:rsidR="00B62EEB" w:rsidRPr="00B138F3" w:rsidRDefault="00B62EEB" w:rsidP="00B62EEB">
            <w:pPr>
              <w:widowControl w:val="0"/>
              <w:jc w:val="center"/>
              <w:rPr>
                <w:ins w:id="2532" w:author="User" w:date="2024-06-13T09:16:00Z"/>
                <w:rFonts w:ascii="GHEA Grapalat" w:hAnsi="GHEA Grapalat"/>
                <w:sz w:val="16"/>
                <w:szCs w:val="16"/>
              </w:rPr>
            </w:pPr>
            <w:ins w:id="2533" w:author="User" w:date="2024-06-13T09:18:00Z">
              <w:r>
                <w:rPr>
                  <w:rFonts w:ascii="GHEA Grapalat" w:hAnsi="GHEA Grapalat"/>
                  <w:sz w:val="20"/>
                  <w:lang w:val="hy-AM"/>
                </w:rPr>
                <w:lastRenderedPageBreak/>
                <w:t>21</w:t>
              </w:r>
            </w:ins>
          </w:p>
        </w:tc>
        <w:tc>
          <w:tcPr>
            <w:tcW w:w="2715" w:type="dxa"/>
            <w:vAlign w:val="center"/>
            <w:tcPrChange w:id="2534" w:author="User" w:date="2024-06-13T09:29:00Z">
              <w:tcPr>
                <w:tcW w:w="2715" w:type="dxa"/>
                <w:vAlign w:val="center"/>
              </w:tcPr>
            </w:tcPrChange>
          </w:tcPr>
          <w:p w:rsidR="00B62EEB" w:rsidRPr="00B138F3" w:rsidRDefault="00B62EEB" w:rsidP="00B62EEB">
            <w:pPr>
              <w:widowControl w:val="0"/>
              <w:jc w:val="center"/>
              <w:rPr>
                <w:ins w:id="2535" w:author="User" w:date="2024-06-13T09:16:00Z"/>
                <w:rFonts w:ascii="GHEA Grapalat" w:hAnsi="GHEA Grapalat"/>
                <w:sz w:val="16"/>
                <w:szCs w:val="16"/>
              </w:rPr>
            </w:pPr>
            <w:ins w:id="2536" w:author="User" w:date="2024-06-13T09:18:00Z">
              <w:r w:rsidRPr="0001756A">
                <w:rPr>
                  <w:rFonts w:ascii="Sylfaen" w:hAnsi="Sylfaen" w:cs="Arial"/>
                </w:rPr>
                <w:t>3222100</w:t>
              </w:r>
            </w:ins>
          </w:p>
        </w:tc>
        <w:tc>
          <w:tcPr>
            <w:tcW w:w="1559" w:type="dxa"/>
            <w:vAlign w:val="center"/>
            <w:tcPrChange w:id="2537" w:author="User" w:date="2024-06-13T09:29:00Z">
              <w:tcPr>
                <w:tcW w:w="1559" w:type="dxa"/>
                <w:vAlign w:val="center"/>
              </w:tcPr>
            </w:tcPrChange>
          </w:tcPr>
          <w:p w:rsidR="00B62EEB" w:rsidRPr="00B138F3" w:rsidRDefault="00B62EEB" w:rsidP="00B62EEB">
            <w:pPr>
              <w:widowControl w:val="0"/>
              <w:jc w:val="center"/>
              <w:rPr>
                <w:ins w:id="2538" w:author="User" w:date="2024-06-13T09:16:00Z"/>
                <w:rFonts w:ascii="GHEA Grapalat" w:hAnsi="GHEA Grapalat"/>
                <w:sz w:val="16"/>
                <w:szCs w:val="16"/>
              </w:rPr>
            </w:pPr>
            <w:ins w:id="2539" w:author="User" w:date="2024-06-13T09:18:00Z">
              <w:r w:rsidRPr="004A79BB">
                <w:rPr>
                  <w:rFonts w:ascii="GHEA Grapalat" w:hAnsi="GHEA Grapalat" w:cs="Calibri"/>
                  <w:color w:val="000000"/>
                  <w:sz w:val="16"/>
                  <w:szCs w:val="16"/>
                </w:rPr>
                <w:t>Бананы</w:t>
              </w:r>
            </w:ins>
          </w:p>
        </w:tc>
        <w:tc>
          <w:tcPr>
            <w:tcW w:w="3392" w:type="dxa"/>
            <w:tcPrChange w:id="2540" w:author="User" w:date="2024-06-13T09:29:00Z">
              <w:tcPr>
                <w:tcW w:w="3392" w:type="dxa"/>
              </w:tcPr>
            </w:tcPrChange>
          </w:tcPr>
          <w:p w:rsidR="00B62EEB" w:rsidRPr="00B138F3" w:rsidRDefault="00B62EEB" w:rsidP="00B62EEB">
            <w:pPr>
              <w:widowControl w:val="0"/>
              <w:jc w:val="center"/>
              <w:rPr>
                <w:ins w:id="2541" w:author="User" w:date="2024-06-13T09:16:00Z"/>
                <w:rFonts w:ascii="GHEA Grapalat" w:hAnsi="GHEA Grapalat"/>
                <w:sz w:val="16"/>
                <w:szCs w:val="16"/>
              </w:rPr>
            </w:pPr>
            <w:ins w:id="2542" w:author="User" w:date="2024-06-13T09:21:00Z">
              <w:r w:rsidRPr="0050651E">
                <w:rPr>
                  <w:rFonts w:ascii="Cambria Math" w:hAnsi="Cambria Math"/>
                  <w:sz w:val="16"/>
                  <w:szCs w:val="16"/>
                </w:rPr>
                <w:t xml:space="preserve">Бананы свежие, II группы, ГОСТ 4427-82. Безопасность и маркировка в соответствии с указом правительства РА </w:t>
              </w:r>
              <w:r w:rsidRPr="00AB3D27">
                <w:rPr>
                  <w:rFonts w:ascii="Cambria Math" w:hAnsi="Cambria Math"/>
                  <w:sz w:val="16"/>
                  <w:szCs w:val="16"/>
                </w:rPr>
                <w:t>О безопасности пищевых продуктов», утвержденного решением от 21 декабря</w:t>
              </w:r>
              <w:r w:rsidRPr="0050651E">
                <w:rPr>
                  <w:rFonts w:ascii="Cambria Math" w:hAnsi="Cambria Math"/>
                  <w:sz w:val="16"/>
                  <w:szCs w:val="16"/>
                </w:rPr>
                <w:t xml:space="preserve"> 2006 года.</w:t>
              </w:r>
            </w:ins>
          </w:p>
        </w:tc>
        <w:tc>
          <w:tcPr>
            <w:tcW w:w="1085" w:type="dxa"/>
            <w:vAlign w:val="center"/>
            <w:tcPrChange w:id="2543" w:author="User" w:date="2024-06-13T09:29:00Z">
              <w:tcPr>
                <w:tcW w:w="1085" w:type="dxa"/>
                <w:vAlign w:val="center"/>
              </w:tcPr>
            </w:tcPrChange>
          </w:tcPr>
          <w:p w:rsidR="00B62EEB" w:rsidRPr="00B138F3" w:rsidRDefault="00B62EEB" w:rsidP="00B62EEB">
            <w:pPr>
              <w:widowControl w:val="0"/>
              <w:jc w:val="center"/>
              <w:rPr>
                <w:ins w:id="2544" w:author="User" w:date="2024-06-13T09:16:00Z"/>
                <w:rFonts w:ascii="GHEA Grapalat" w:hAnsi="GHEA Grapalat"/>
                <w:sz w:val="16"/>
                <w:szCs w:val="16"/>
              </w:rPr>
            </w:pPr>
            <w:ins w:id="2545" w:author="User" w:date="2024-06-13T09:21:00Z">
              <w:r>
                <w:rPr>
                  <w:rFonts w:ascii="GHEA Grapalat" w:hAnsi="GHEA Grapalat"/>
                  <w:sz w:val="16"/>
                  <w:szCs w:val="16"/>
                </w:rPr>
                <w:t>кг</w:t>
              </w:r>
            </w:ins>
          </w:p>
        </w:tc>
        <w:tc>
          <w:tcPr>
            <w:tcW w:w="1559" w:type="dxa"/>
            <w:tcPrChange w:id="2546" w:author="User" w:date="2024-06-13T09:29:00Z">
              <w:tcPr>
                <w:tcW w:w="1559" w:type="dxa"/>
              </w:tcPr>
            </w:tcPrChange>
          </w:tcPr>
          <w:p w:rsidR="00B62EEB" w:rsidRPr="00B138F3" w:rsidRDefault="00B62EEB" w:rsidP="00B62EEB">
            <w:pPr>
              <w:widowControl w:val="0"/>
              <w:jc w:val="center"/>
              <w:rPr>
                <w:ins w:id="2547" w:author="User" w:date="2024-06-13T09:16:00Z"/>
                <w:rFonts w:ascii="GHEA Grapalat" w:hAnsi="GHEA Grapalat"/>
                <w:sz w:val="16"/>
                <w:szCs w:val="16"/>
              </w:rPr>
            </w:pPr>
          </w:p>
        </w:tc>
        <w:tc>
          <w:tcPr>
            <w:tcW w:w="1104" w:type="dxa"/>
            <w:tcPrChange w:id="2548" w:author="User" w:date="2024-06-13T09:29:00Z">
              <w:tcPr>
                <w:tcW w:w="1134" w:type="dxa"/>
                <w:gridSpan w:val="2"/>
              </w:tcPr>
            </w:tcPrChange>
          </w:tcPr>
          <w:p w:rsidR="00B62EEB" w:rsidRPr="00B138F3" w:rsidRDefault="00B62EEB" w:rsidP="00B62EEB">
            <w:pPr>
              <w:widowControl w:val="0"/>
              <w:jc w:val="center"/>
              <w:rPr>
                <w:ins w:id="2549" w:author="User" w:date="2024-06-13T09:16:00Z"/>
                <w:rFonts w:ascii="GHEA Grapalat" w:hAnsi="GHEA Grapalat"/>
                <w:sz w:val="16"/>
                <w:szCs w:val="16"/>
              </w:rPr>
            </w:pPr>
          </w:p>
        </w:tc>
        <w:tc>
          <w:tcPr>
            <w:tcW w:w="880" w:type="dxa"/>
            <w:vAlign w:val="center"/>
            <w:tcPrChange w:id="2550" w:author="User" w:date="2024-06-13T09:29:00Z">
              <w:tcPr>
                <w:tcW w:w="850" w:type="dxa"/>
              </w:tcPr>
            </w:tcPrChange>
          </w:tcPr>
          <w:p w:rsidR="00B62EEB" w:rsidRPr="00B138F3" w:rsidRDefault="00B62EEB" w:rsidP="00B62EEB">
            <w:pPr>
              <w:widowControl w:val="0"/>
              <w:jc w:val="center"/>
              <w:rPr>
                <w:ins w:id="2551" w:author="User" w:date="2024-06-13T09:16:00Z"/>
                <w:rFonts w:ascii="GHEA Grapalat" w:hAnsi="GHEA Grapalat"/>
                <w:sz w:val="16"/>
                <w:szCs w:val="16"/>
              </w:rPr>
            </w:pPr>
            <w:ins w:id="2552" w:author="User" w:date="2024-12-05T10:06:00Z">
              <w:r>
                <w:rPr>
                  <w:rFonts w:ascii="Sylfaen" w:hAnsi="Sylfaen"/>
                  <w:bCs/>
                  <w:sz w:val="18"/>
                  <w:szCs w:val="18"/>
                  <w:lang w:val="hy-AM"/>
                </w:rPr>
                <w:t>380</w:t>
              </w:r>
            </w:ins>
          </w:p>
        </w:tc>
        <w:tc>
          <w:tcPr>
            <w:tcW w:w="709" w:type="dxa"/>
            <w:vAlign w:val="center"/>
            <w:tcPrChange w:id="2553" w:author="User" w:date="2024-06-13T09:29:00Z">
              <w:tcPr>
                <w:tcW w:w="709" w:type="dxa"/>
              </w:tcPr>
            </w:tcPrChange>
          </w:tcPr>
          <w:p w:rsidR="00B62EEB" w:rsidRPr="00B138F3" w:rsidRDefault="00B62EEB" w:rsidP="00B62EEB">
            <w:pPr>
              <w:widowControl w:val="0"/>
              <w:jc w:val="center"/>
              <w:rPr>
                <w:ins w:id="2554" w:author="User" w:date="2024-06-13T09:16:00Z"/>
                <w:rFonts w:ascii="GHEA Grapalat" w:hAnsi="GHEA Grapalat"/>
                <w:sz w:val="16"/>
                <w:szCs w:val="16"/>
              </w:rPr>
            </w:pPr>
            <w:ins w:id="2555" w:author="User" w:date="2024-06-13T09:25:00Z">
              <w:r w:rsidRPr="009A2BFC">
                <w:rPr>
                  <w:rFonts w:ascii="GHEA Grapalat" w:hAnsi="GHEA Grapalat"/>
                  <w:sz w:val="16"/>
                  <w:szCs w:val="16"/>
                </w:rPr>
                <w:t>Араратская область РА, г. Масис, ул. Ереванян 58</w:t>
              </w:r>
            </w:ins>
          </w:p>
        </w:tc>
        <w:tc>
          <w:tcPr>
            <w:tcW w:w="1158" w:type="dxa"/>
            <w:vAlign w:val="center"/>
            <w:tcPrChange w:id="2556" w:author="User" w:date="2024-06-13T09:29:00Z">
              <w:tcPr>
                <w:tcW w:w="1158" w:type="dxa"/>
              </w:tcPr>
            </w:tcPrChange>
          </w:tcPr>
          <w:p w:rsidR="00B62EEB" w:rsidRPr="00B138F3" w:rsidRDefault="00B62EEB" w:rsidP="00B62EEB">
            <w:pPr>
              <w:widowControl w:val="0"/>
              <w:jc w:val="center"/>
              <w:rPr>
                <w:ins w:id="2557" w:author="User" w:date="2024-06-13T09:16:00Z"/>
                <w:rFonts w:ascii="GHEA Grapalat" w:hAnsi="GHEA Grapalat"/>
                <w:sz w:val="16"/>
                <w:szCs w:val="16"/>
              </w:rPr>
            </w:pPr>
            <w:ins w:id="2558" w:author="User" w:date="2024-12-05T10:06:00Z">
              <w:r>
                <w:rPr>
                  <w:rFonts w:ascii="Sylfaen" w:hAnsi="Sylfaen"/>
                  <w:bCs/>
                  <w:sz w:val="18"/>
                  <w:szCs w:val="18"/>
                  <w:lang w:val="hy-AM"/>
                </w:rPr>
                <w:t>380</w:t>
              </w:r>
            </w:ins>
          </w:p>
        </w:tc>
        <w:tc>
          <w:tcPr>
            <w:tcW w:w="947" w:type="dxa"/>
            <w:vAlign w:val="center"/>
            <w:tcPrChange w:id="2559" w:author="User" w:date="2024-06-13T09:29:00Z">
              <w:tcPr>
                <w:tcW w:w="947" w:type="dxa"/>
              </w:tcPr>
            </w:tcPrChange>
          </w:tcPr>
          <w:p w:rsidR="00B62EEB" w:rsidRPr="00B138F3" w:rsidRDefault="00B62EEB" w:rsidP="00B62EEB">
            <w:pPr>
              <w:widowControl w:val="0"/>
              <w:jc w:val="center"/>
              <w:rPr>
                <w:ins w:id="2560" w:author="User" w:date="2024-06-13T09:16:00Z"/>
                <w:rFonts w:ascii="GHEA Grapalat" w:hAnsi="GHEA Grapalat"/>
                <w:sz w:val="16"/>
                <w:szCs w:val="16"/>
              </w:rPr>
            </w:pPr>
            <w:ins w:id="2561" w:author="User" w:date="2024-12-05T10:0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rPr>
                <w:t>5</w:t>
              </w:r>
            </w:ins>
          </w:p>
        </w:tc>
      </w:tr>
      <w:tr w:rsidR="00B62EEB" w:rsidRPr="00B138F3" w:rsidDel="00073A54"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562"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jc w:val="center"/>
          <w:del w:id="2563" w:author="User" w:date="2024-12-05T10:07:00Z"/>
          <w:trPrChange w:id="2564" w:author="User" w:date="2024-06-13T09:29:00Z">
            <w:trPr>
              <w:jc w:val="center"/>
            </w:trPr>
          </w:trPrChange>
        </w:trPr>
        <w:tc>
          <w:tcPr>
            <w:tcW w:w="1242" w:type="dxa"/>
            <w:vAlign w:val="center"/>
            <w:tcPrChange w:id="2565" w:author="User" w:date="2024-06-13T09:29:00Z">
              <w:tcPr>
                <w:tcW w:w="1242" w:type="dxa"/>
                <w:vAlign w:val="center"/>
              </w:tcPr>
            </w:tcPrChange>
          </w:tcPr>
          <w:p w:rsidR="00B62EEB" w:rsidRPr="00B138F3" w:rsidDel="00073A54" w:rsidRDefault="00B62EEB" w:rsidP="00B62EEB">
            <w:pPr>
              <w:widowControl w:val="0"/>
              <w:jc w:val="center"/>
              <w:rPr>
                <w:del w:id="2566" w:author="User" w:date="2024-12-05T10:07:00Z"/>
                <w:rFonts w:ascii="GHEA Grapalat" w:hAnsi="GHEA Grapalat"/>
                <w:sz w:val="16"/>
                <w:szCs w:val="16"/>
              </w:rPr>
            </w:pPr>
          </w:p>
        </w:tc>
        <w:tc>
          <w:tcPr>
            <w:tcW w:w="2715" w:type="dxa"/>
            <w:vAlign w:val="center"/>
            <w:tcPrChange w:id="2567" w:author="User" w:date="2024-06-13T09:29:00Z">
              <w:tcPr>
                <w:tcW w:w="2715" w:type="dxa"/>
                <w:vAlign w:val="center"/>
              </w:tcPr>
            </w:tcPrChange>
          </w:tcPr>
          <w:p w:rsidR="00B62EEB" w:rsidRPr="00B138F3" w:rsidDel="00073A54" w:rsidRDefault="00B62EEB" w:rsidP="00B62EEB">
            <w:pPr>
              <w:widowControl w:val="0"/>
              <w:jc w:val="center"/>
              <w:rPr>
                <w:del w:id="2568" w:author="User" w:date="2024-12-05T10:07:00Z"/>
                <w:rFonts w:ascii="GHEA Grapalat" w:hAnsi="GHEA Grapalat"/>
                <w:sz w:val="16"/>
                <w:szCs w:val="16"/>
              </w:rPr>
            </w:pPr>
          </w:p>
        </w:tc>
        <w:tc>
          <w:tcPr>
            <w:tcW w:w="1559" w:type="dxa"/>
            <w:vAlign w:val="center"/>
            <w:tcPrChange w:id="2569" w:author="User" w:date="2024-06-13T09:29:00Z">
              <w:tcPr>
                <w:tcW w:w="1559" w:type="dxa"/>
                <w:vAlign w:val="center"/>
              </w:tcPr>
            </w:tcPrChange>
          </w:tcPr>
          <w:p w:rsidR="00B62EEB" w:rsidRPr="00B138F3" w:rsidDel="00073A54" w:rsidRDefault="00B62EEB" w:rsidP="00B62EEB">
            <w:pPr>
              <w:widowControl w:val="0"/>
              <w:jc w:val="center"/>
              <w:rPr>
                <w:del w:id="2570" w:author="User" w:date="2024-12-05T10:07:00Z"/>
                <w:rFonts w:ascii="GHEA Grapalat" w:hAnsi="GHEA Grapalat"/>
                <w:sz w:val="16"/>
                <w:szCs w:val="16"/>
              </w:rPr>
            </w:pPr>
          </w:p>
        </w:tc>
        <w:tc>
          <w:tcPr>
            <w:tcW w:w="3392" w:type="dxa"/>
            <w:tcPrChange w:id="2571" w:author="User" w:date="2024-06-13T09:29:00Z">
              <w:tcPr>
                <w:tcW w:w="3392" w:type="dxa"/>
              </w:tcPr>
            </w:tcPrChange>
          </w:tcPr>
          <w:p w:rsidR="00B62EEB" w:rsidRPr="00B138F3" w:rsidDel="00073A54" w:rsidRDefault="00B62EEB" w:rsidP="00B62EEB">
            <w:pPr>
              <w:widowControl w:val="0"/>
              <w:jc w:val="center"/>
              <w:rPr>
                <w:del w:id="2572" w:author="User" w:date="2024-12-05T10:07:00Z"/>
                <w:rFonts w:ascii="GHEA Grapalat" w:hAnsi="GHEA Grapalat"/>
                <w:sz w:val="16"/>
                <w:szCs w:val="16"/>
              </w:rPr>
            </w:pPr>
          </w:p>
        </w:tc>
        <w:tc>
          <w:tcPr>
            <w:tcW w:w="1085" w:type="dxa"/>
            <w:vAlign w:val="center"/>
            <w:tcPrChange w:id="2573" w:author="User" w:date="2024-06-13T09:29:00Z">
              <w:tcPr>
                <w:tcW w:w="1085" w:type="dxa"/>
                <w:vAlign w:val="center"/>
              </w:tcPr>
            </w:tcPrChange>
          </w:tcPr>
          <w:p w:rsidR="00B62EEB" w:rsidRPr="00B138F3" w:rsidDel="00073A54" w:rsidRDefault="00B62EEB" w:rsidP="00B62EEB">
            <w:pPr>
              <w:widowControl w:val="0"/>
              <w:jc w:val="center"/>
              <w:rPr>
                <w:del w:id="2574" w:author="User" w:date="2024-12-05T10:07:00Z"/>
                <w:rFonts w:ascii="GHEA Grapalat" w:hAnsi="GHEA Grapalat"/>
                <w:sz w:val="16"/>
                <w:szCs w:val="16"/>
              </w:rPr>
            </w:pPr>
          </w:p>
        </w:tc>
        <w:tc>
          <w:tcPr>
            <w:tcW w:w="1559" w:type="dxa"/>
            <w:tcPrChange w:id="2575" w:author="User" w:date="2024-06-13T09:29:00Z">
              <w:tcPr>
                <w:tcW w:w="1559" w:type="dxa"/>
              </w:tcPr>
            </w:tcPrChange>
          </w:tcPr>
          <w:p w:rsidR="00B62EEB" w:rsidRPr="00B138F3" w:rsidDel="00073A54" w:rsidRDefault="00B62EEB" w:rsidP="00B62EEB">
            <w:pPr>
              <w:widowControl w:val="0"/>
              <w:jc w:val="center"/>
              <w:rPr>
                <w:del w:id="2576" w:author="User" w:date="2024-12-05T10:07:00Z"/>
                <w:rFonts w:ascii="GHEA Grapalat" w:hAnsi="GHEA Grapalat"/>
                <w:sz w:val="16"/>
                <w:szCs w:val="16"/>
              </w:rPr>
            </w:pPr>
          </w:p>
        </w:tc>
        <w:tc>
          <w:tcPr>
            <w:tcW w:w="1104" w:type="dxa"/>
            <w:tcPrChange w:id="2577" w:author="User" w:date="2024-06-13T09:29:00Z">
              <w:tcPr>
                <w:tcW w:w="992" w:type="dxa"/>
              </w:tcPr>
            </w:tcPrChange>
          </w:tcPr>
          <w:p w:rsidR="00B62EEB" w:rsidRPr="00B138F3" w:rsidDel="00073A54" w:rsidRDefault="00B62EEB" w:rsidP="00B62EEB">
            <w:pPr>
              <w:widowControl w:val="0"/>
              <w:jc w:val="center"/>
              <w:rPr>
                <w:del w:id="2578" w:author="User" w:date="2024-12-05T10:07:00Z"/>
                <w:rFonts w:ascii="GHEA Grapalat" w:hAnsi="GHEA Grapalat"/>
                <w:sz w:val="16"/>
                <w:szCs w:val="16"/>
              </w:rPr>
            </w:pPr>
          </w:p>
        </w:tc>
        <w:tc>
          <w:tcPr>
            <w:tcW w:w="880" w:type="dxa"/>
            <w:vAlign w:val="center"/>
            <w:tcPrChange w:id="2579" w:author="User" w:date="2024-06-13T09:29:00Z">
              <w:tcPr>
                <w:tcW w:w="992" w:type="dxa"/>
                <w:gridSpan w:val="2"/>
              </w:tcPr>
            </w:tcPrChange>
          </w:tcPr>
          <w:p w:rsidR="00B62EEB" w:rsidRPr="00B138F3" w:rsidDel="00073A54" w:rsidRDefault="00B62EEB" w:rsidP="00B62EEB">
            <w:pPr>
              <w:widowControl w:val="0"/>
              <w:jc w:val="center"/>
              <w:rPr>
                <w:del w:id="2580" w:author="User" w:date="2024-12-05T10:07:00Z"/>
                <w:rFonts w:ascii="GHEA Grapalat" w:hAnsi="GHEA Grapalat"/>
                <w:sz w:val="16"/>
                <w:szCs w:val="16"/>
              </w:rPr>
            </w:pPr>
          </w:p>
        </w:tc>
        <w:tc>
          <w:tcPr>
            <w:tcW w:w="709" w:type="dxa"/>
            <w:vAlign w:val="center"/>
            <w:tcPrChange w:id="2581" w:author="User" w:date="2024-06-13T09:29:00Z">
              <w:tcPr>
                <w:tcW w:w="709" w:type="dxa"/>
                <w:vAlign w:val="center"/>
              </w:tcPr>
            </w:tcPrChange>
          </w:tcPr>
          <w:p w:rsidR="00B62EEB" w:rsidRPr="00B138F3" w:rsidDel="00073A54" w:rsidRDefault="00B62EEB" w:rsidP="00B62EEB">
            <w:pPr>
              <w:widowControl w:val="0"/>
              <w:jc w:val="center"/>
              <w:rPr>
                <w:del w:id="2582" w:author="User" w:date="2024-12-05T10:07:00Z"/>
                <w:rFonts w:ascii="GHEA Grapalat" w:hAnsi="GHEA Grapalat"/>
                <w:sz w:val="16"/>
                <w:szCs w:val="16"/>
              </w:rPr>
            </w:pPr>
          </w:p>
        </w:tc>
        <w:tc>
          <w:tcPr>
            <w:tcW w:w="1158" w:type="dxa"/>
            <w:vAlign w:val="center"/>
            <w:tcPrChange w:id="2583" w:author="User" w:date="2024-06-13T09:29:00Z">
              <w:tcPr>
                <w:tcW w:w="1158" w:type="dxa"/>
                <w:vAlign w:val="center"/>
              </w:tcPr>
            </w:tcPrChange>
          </w:tcPr>
          <w:p w:rsidR="00B62EEB" w:rsidRPr="00B138F3" w:rsidDel="00073A54" w:rsidRDefault="00B62EEB" w:rsidP="00B62EEB">
            <w:pPr>
              <w:widowControl w:val="0"/>
              <w:jc w:val="center"/>
              <w:rPr>
                <w:del w:id="2584" w:author="User" w:date="2024-12-05T10:07:00Z"/>
                <w:rFonts w:ascii="GHEA Grapalat" w:hAnsi="GHEA Grapalat"/>
                <w:sz w:val="16"/>
                <w:szCs w:val="16"/>
              </w:rPr>
            </w:pPr>
          </w:p>
        </w:tc>
        <w:tc>
          <w:tcPr>
            <w:tcW w:w="947" w:type="dxa"/>
            <w:vAlign w:val="center"/>
            <w:tcPrChange w:id="2585" w:author="User" w:date="2024-06-13T09:29:00Z">
              <w:tcPr>
                <w:tcW w:w="947" w:type="dxa"/>
                <w:vAlign w:val="center"/>
              </w:tcPr>
            </w:tcPrChange>
          </w:tcPr>
          <w:p w:rsidR="00B62EEB" w:rsidRPr="00B138F3" w:rsidDel="00073A54" w:rsidRDefault="00B62EEB" w:rsidP="00B62EEB">
            <w:pPr>
              <w:widowControl w:val="0"/>
              <w:jc w:val="center"/>
              <w:rPr>
                <w:del w:id="2586" w:author="User" w:date="2024-12-05T10:07:00Z"/>
                <w:rFonts w:ascii="GHEA Grapalat" w:hAnsi="GHEA Grapalat"/>
                <w:sz w:val="16"/>
                <w:szCs w:val="16"/>
              </w:rPr>
            </w:pPr>
            <w:ins w:id="2587" w:author="User" w:date="2024-12-05T10:08: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5</w:t>
              </w:r>
              <w:r w:rsidRPr="009A2BFC">
                <w:rPr>
                  <w:rFonts w:ascii="GHEA Grapalat" w:hAnsi="GHEA Grapalat"/>
                  <w:sz w:val="16"/>
                  <w:szCs w:val="16"/>
                </w:rPr>
                <w:t>.</w:t>
              </w:r>
              <w:r>
                <w:rPr>
                  <w:rFonts w:ascii="GHEA Grapalat" w:hAnsi="GHEA Grapalat"/>
                  <w:sz w:val="16"/>
                  <w:szCs w:val="16"/>
                </w:rPr>
                <w:t>05</w:t>
              </w:r>
              <w:r w:rsidRPr="009A2BFC">
                <w:rPr>
                  <w:rFonts w:ascii="GHEA Grapalat" w:hAnsi="GHEA Grapalat"/>
                  <w:sz w:val="16"/>
                  <w:szCs w:val="16"/>
                </w:rPr>
                <w:t>.202</w:t>
              </w:r>
              <w:r>
                <w:rPr>
                  <w:rFonts w:ascii="GHEA Grapalat" w:hAnsi="GHEA Grapalat"/>
                  <w:sz w:val="16"/>
                  <w:szCs w:val="16"/>
                </w:rPr>
                <w:t>5</w:t>
              </w:r>
            </w:ins>
          </w:p>
        </w:tc>
      </w:tr>
      <w:tr w:rsidR="00B62EEB" w:rsidRPr="00B138F3" w:rsidTr="003013ED">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588" w:author="User" w:date="2024-06-13T09:29:00Z">
            <w:tblPrEx>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jc w:val="center"/>
          <w:ins w:id="2589" w:author="User" w:date="2024-06-13T09:18:00Z"/>
          <w:trPrChange w:id="2590" w:author="User" w:date="2024-06-13T09:29:00Z">
            <w:trPr>
              <w:jc w:val="center"/>
            </w:trPr>
          </w:trPrChange>
        </w:trPr>
        <w:tc>
          <w:tcPr>
            <w:tcW w:w="1242" w:type="dxa"/>
            <w:vAlign w:val="center"/>
            <w:tcPrChange w:id="2591" w:author="User" w:date="2024-06-13T09:29:00Z">
              <w:tcPr>
                <w:tcW w:w="1242" w:type="dxa"/>
                <w:vAlign w:val="center"/>
              </w:tcPr>
            </w:tcPrChange>
          </w:tcPr>
          <w:p w:rsidR="00B62EEB" w:rsidRPr="00073A54" w:rsidRDefault="00B62EEB" w:rsidP="00B62EEB">
            <w:pPr>
              <w:widowControl w:val="0"/>
              <w:jc w:val="center"/>
              <w:rPr>
                <w:ins w:id="2592" w:author="User" w:date="2024-06-13T09:18:00Z"/>
                <w:rFonts w:ascii="GHEA Grapalat" w:hAnsi="GHEA Grapalat"/>
                <w:sz w:val="20"/>
                <w:rPrChange w:id="2593" w:author="User" w:date="2024-12-05T10:07:00Z">
                  <w:rPr>
                    <w:ins w:id="2594" w:author="User" w:date="2024-06-13T09:18:00Z"/>
                    <w:rFonts w:ascii="GHEA Grapalat" w:hAnsi="GHEA Grapalat"/>
                    <w:sz w:val="20"/>
                    <w:lang w:val="hy-AM"/>
                  </w:rPr>
                </w:rPrChange>
              </w:rPr>
              <w:pPrChange w:id="2595" w:author="User" w:date="2024-12-05T10:07:00Z">
                <w:pPr>
                  <w:widowControl w:val="0"/>
                  <w:jc w:val="center"/>
                </w:pPr>
              </w:pPrChange>
            </w:pPr>
            <w:ins w:id="2596" w:author="User" w:date="2024-06-13T09:18:00Z">
              <w:r>
                <w:rPr>
                  <w:rFonts w:ascii="GHEA Grapalat" w:hAnsi="GHEA Grapalat"/>
                  <w:sz w:val="20"/>
                  <w:lang w:val="hy-AM"/>
                </w:rPr>
                <w:t>2</w:t>
              </w:r>
            </w:ins>
            <w:ins w:id="2597" w:author="User" w:date="2024-12-05T10:07:00Z">
              <w:r>
                <w:rPr>
                  <w:rFonts w:ascii="GHEA Grapalat" w:hAnsi="GHEA Grapalat"/>
                  <w:sz w:val="20"/>
                </w:rPr>
                <w:t>2</w:t>
              </w:r>
            </w:ins>
          </w:p>
        </w:tc>
        <w:tc>
          <w:tcPr>
            <w:tcW w:w="2715" w:type="dxa"/>
            <w:vAlign w:val="center"/>
            <w:tcPrChange w:id="2598" w:author="User" w:date="2024-06-13T09:29:00Z">
              <w:tcPr>
                <w:tcW w:w="2715" w:type="dxa"/>
                <w:vAlign w:val="center"/>
              </w:tcPr>
            </w:tcPrChange>
          </w:tcPr>
          <w:p w:rsidR="00B62EEB" w:rsidRPr="0001756A" w:rsidRDefault="00B62EEB" w:rsidP="00B62EEB">
            <w:pPr>
              <w:widowControl w:val="0"/>
              <w:jc w:val="center"/>
              <w:rPr>
                <w:ins w:id="2599" w:author="User" w:date="2024-06-13T09:18:00Z"/>
                <w:rFonts w:ascii="Calibri" w:hAnsi="Calibri" w:cs="Calibri"/>
              </w:rPr>
            </w:pPr>
            <w:ins w:id="2600" w:author="User" w:date="2024-06-13T09:18:00Z">
              <w:r w:rsidRPr="0001756A">
                <w:rPr>
                  <w:rFonts w:ascii="Calibri" w:hAnsi="Calibri" w:cs="Calibri"/>
                </w:rPr>
                <w:t>03222220</w:t>
              </w:r>
            </w:ins>
          </w:p>
        </w:tc>
        <w:tc>
          <w:tcPr>
            <w:tcW w:w="1559" w:type="dxa"/>
            <w:vAlign w:val="center"/>
            <w:tcPrChange w:id="2601" w:author="User" w:date="2024-06-13T09:29:00Z">
              <w:tcPr>
                <w:tcW w:w="1559" w:type="dxa"/>
                <w:vAlign w:val="center"/>
              </w:tcPr>
            </w:tcPrChange>
          </w:tcPr>
          <w:p w:rsidR="00B62EEB" w:rsidRPr="00B138F3" w:rsidRDefault="00B62EEB" w:rsidP="00B62EEB">
            <w:pPr>
              <w:widowControl w:val="0"/>
              <w:jc w:val="center"/>
              <w:rPr>
                <w:ins w:id="2602" w:author="User" w:date="2024-06-13T09:18:00Z"/>
                <w:rFonts w:ascii="GHEA Grapalat" w:hAnsi="GHEA Grapalat"/>
                <w:sz w:val="16"/>
                <w:szCs w:val="16"/>
              </w:rPr>
            </w:pPr>
            <w:ins w:id="2603" w:author="User" w:date="2024-06-13T09:18:00Z">
              <w:r w:rsidRPr="004A79BB">
                <w:rPr>
                  <w:rFonts w:ascii="GHEA Grapalat" w:hAnsi="GHEA Grapalat" w:cs="Calibri"/>
                  <w:color w:val="000000"/>
                  <w:sz w:val="16"/>
                  <w:szCs w:val="16"/>
                </w:rPr>
                <w:t>Апелисины</w:t>
              </w:r>
            </w:ins>
          </w:p>
        </w:tc>
        <w:tc>
          <w:tcPr>
            <w:tcW w:w="3392" w:type="dxa"/>
            <w:tcPrChange w:id="2604" w:author="User" w:date="2024-06-13T09:29:00Z">
              <w:tcPr>
                <w:tcW w:w="3392" w:type="dxa"/>
              </w:tcPr>
            </w:tcPrChange>
          </w:tcPr>
          <w:p w:rsidR="00B62EEB" w:rsidRPr="00B138F3" w:rsidRDefault="00B62EEB" w:rsidP="00B62EEB">
            <w:pPr>
              <w:widowControl w:val="0"/>
              <w:jc w:val="center"/>
              <w:rPr>
                <w:ins w:id="2605" w:author="User" w:date="2024-06-13T09:18:00Z"/>
                <w:rFonts w:ascii="GHEA Grapalat" w:hAnsi="GHEA Grapalat"/>
                <w:sz w:val="16"/>
                <w:szCs w:val="16"/>
              </w:rPr>
            </w:pPr>
            <w:ins w:id="2606" w:author="User" w:date="2024-06-13T09:27:00Z">
              <w:r>
                <w:rPr>
                  <w:rFonts w:ascii="Cambria Math" w:hAnsi="Cambria Math"/>
                  <w:sz w:val="16"/>
                  <w:szCs w:val="16"/>
                </w:rPr>
                <w:t>Апелисины</w:t>
              </w:r>
            </w:ins>
            <w:ins w:id="2607" w:author="User" w:date="2024-06-13T09:26:00Z">
              <w:r w:rsidRPr="00954166">
                <w:rPr>
                  <w:rFonts w:ascii="Cambria Math" w:hAnsi="Cambria Math"/>
                  <w:sz w:val="16"/>
                  <w:szCs w:val="16"/>
                </w:rPr>
                <w:t xml:space="preserve">и свежие, плодоовощной группы I, различных сортов Армении, узкий диаметр не менее </w:t>
              </w:r>
            </w:ins>
            <w:ins w:id="2608" w:author="User" w:date="2024-06-13T09:27:00Z">
              <w:r>
                <w:rPr>
                  <w:rFonts w:ascii="Cambria Math" w:hAnsi="Cambria Math"/>
                  <w:sz w:val="16"/>
                  <w:szCs w:val="16"/>
                </w:rPr>
                <w:t>7</w:t>
              </w:r>
            </w:ins>
            <w:ins w:id="2609" w:author="User" w:date="2024-06-13T09:26:00Z">
              <w:r w:rsidRPr="00954166">
                <w:rPr>
                  <w:rFonts w:ascii="Cambria Math" w:hAnsi="Cambria Math"/>
                  <w:sz w:val="16"/>
                  <w:szCs w:val="16"/>
                </w:rPr>
                <w:t xml:space="preserve"> см, безопасность и маркировка в соответствии с постановлением Правительства РА от 2006 года. </w:t>
              </w:r>
            </w:ins>
          </w:p>
        </w:tc>
        <w:tc>
          <w:tcPr>
            <w:tcW w:w="1085" w:type="dxa"/>
            <w:vAlign w:val="center"/>
            <w:tcPrChange w:id="2610" w:author="User" w:date="2024-06-13T09:29:00Z">
              <w:tcPr>
                <w:tcW w:w="1085" w:type="dxa"/>
                <w:vAlign w:val="center"/>
              </w:tcPr>
            </w:tcPrChange>
          </w:tcPr>
          <w:p w:rsidR="00B62EEB" w:rsidRPr="00B138F3" w:rsidRDefault="00B62EEB" w:rsidP="00B62EEB">
            <w:pPr>
              <w:widowControl w:val="0"/>
              <w:jc w:val="center"/>
              <w:rPr>
                <w:ins w:id="2611" w:author="User" w:date="2024-06-13T09:18:00Z"/>
                <w:rFonts w:ascii="GHEA Grapalat" w:hAnsi="GHEA Grapalat"/>
                <w:sz w:val="16"/>
                <w:szCs w:val="16"/>
              </w:rPr>
            </w:pPr>
            <w:ins w:id="2612" w:author="User" w:date="2024-06-13T09:26:00Z">
              <w:r>
                <w:rPr>
                  <w:rFonts w:ascii="GHEA Grapalat" w:hAnsi="GHEA Grapalat"/>
                  <w:sz w:val="16"/>
                  <w:szCs w:val="16"/>
                </w:rPr>
                <w:t>кг</w:t>
              </w:r>
            </w:ins>
          </w:p>
        </w:tc>
        <w:tc>
          <w:tcPr>
            <w:tcW w:w="1559" w:type="dxa"/>
            <w:tcPrChange w:id="2613" w:author="User" w:date="2024-06-13T09:29:00Z">
              <w:tcPr>
                <w:tcW w:w="1559" w:type="dxa"/>
              </w:tcPr>
            </w:tcPrChange>
          </w:tcPr>
          <w:p w:rsidR="00B62EEB" w:rsidRPr="00B138F3" w:rsidRDefault="00B62EEB" w:rsidP="00B62EEB">
            <w:pPr>
              <w:widowControl w:val="0"/>
              <w:jc w:val="center"/>
              <w:rPr>
                <w:ins w:id="2614" w:author="User" w:date="2024-06-13T09:18:00Z"/>
                <w:rFonts w:ascii="GHEA Grapalat" w:hAnsi="GHEA Grapalat"/>
                <w:sz w:val="16"/>
                <w:szCs w:val="16"/>
              </w:rPr>
            </w:pPr>
          </w:p>
        </w:tc>
        <w:tc>
          <w:tcPr>
            <w:tcW w:w="1104" w:type="dxa"/>
            <w:tcPrChange w:id="2615" w:author="User" w:date="2024-06-13T09:29:00Z">
              <w:tcPr>
                <w:tcW w:w="992" w:type="dxa"/>
              </w:tcPr>
            </w:tcPrChange>
          </w:tcPr>
          <w:p w:rsidR="00B62EEB" w:rsidRPr="00B138F3" w:rsidRDefault="00B62EEB" w:rsidP="00B62EEB">
            <w:pPr>
              <w:widowControl w:val="0"/>
              <w:jc w:val="center"/>
              <w:rPr>
                <w:ins w:id="2616" w:author="User" w:date="2024-06-13T09:18:00Z"/>
                <w:rFonts w:ascii="GHEA Grapalat" w:hAnsi="GHEA Grapalat"/>
                <w:sz w:val="16"/>
                <w:szCs w:val="16"/>
              </w:rPr>
            </w:pPr>
          </w:p>
        </w:tc>
        <w:tc>
          <w:tcPr>
            <w:tcW w:w="880" w:type="dxa"/>
            <w:vAlign w:val="center"/>
            <w:tcPrChange w:id="2617" w:author="User" w:date="2024-06-13T09:29:00Z">
              <w:tcPr>
                <w:tcW w:w="992" w:type="dxa"/>
                <w:gridSpan w:val="2"/>
              </w:tcPr>
            </w:tcPrChange>
          </w:tcPr>
          <w:p w:rsidR="00B62EEB" w:rsidRPr="00B138F3" w:rsidRDefault="00B62EEB" w:rsidP="00B62EEB">
            <w:pPr>
              <w:widowControl w:val="0"/>
              <w:jc w:val="center"/>
              <w:rPr>
                <w:ins w:id="2618" w:author="User" w:date="2024-06-13T09:18:00Z"/>
                <w:rFonts w:ascii="GHEA Grapalat" w:hAnsi="GHEA Grapalat"/>
                <w:sz w:val="16"/>
                <w:szCs w:val="16"/>
              </w:rPr>
            </w:pPr>
            <w:ins w:id="2619" w:author="User" w:date="2024-12-05T10:06:00Z">
              <w:r>
                <w:rPr>
                  <w:rFonts w:ascii="Sylfaen" w:hAnsi="Sylfaen"/>
                  <w:bCs/>
                  <w:sz w:val="18"/>
                  <w:szCs w:val="18"/>
                  <w:lang w:val="hy-AM"/>
                </w:rPr>
                <w:t>57</w:t>
              </w:r>
            </w:ins>
          </w:p>
        </w:tc>
        <w:tc>
          <w:tcPr>
            <w:tcW w:w="709" w:type="dxa"/>
            <w:vAlign w:val="center"/>
            <w:tcPrChange w:id="2620" w:author="User" w:date="2024-06-13T09:29:00Z">
              <w:tcPr>
                <w:tcW w:w="709" w:type="dxa"/>
                <w:vAlign w:val="center"/>
              </w:tcPr>
            </w:tcPrChange>
          </w:tcPr>
          <w:p w:rsidR="00B62EEB" w:rsidRPr="00B138F3" w:rsidRDefault="00B62EEB" w:rsidP="00B62EEB">
            <w:pPr>
              <w:widowControl w:val="0"/>
              <w:jc w:val="center"/>
              <w:rPr>
                <w:ins w:id="2621" w:author="User" w:date="2024-06-13T09:18:00Z"/>
                <w:rFonts w:ascii="GHEA Grapalat" w:hAnsi="GHEA Grapalat"/>
                <w:sz w:val="16"/>
                <w:szCs w:val="16"/>
              </w:rPr>
            </w:pPr>
            <w:ins w:id="2622" w:author="User" w:date="2024-12-05T10:06:00Z">
              <w:r w:rsidRPr="009A2BFC">
                <w:rPr>
                  <w:rFonts w:ascii="GHEA Grapalat" w:hAnsi="GHEA Grapalat"/>
                  <w:sz w:val="16"/>
                  <w:szCs w:val="16"/>
                </w:rPr>
                <w:t>Араратская область РА, г. Масис, ул. Ереванян 58</w:t>
              </w:r>
            </w:ins>
          </w:p>
        </w:tc>
        <w:tc>
          <w:tcPr>
            <w:tcW w:w="1158" w:type="dxa"/>
            <w:vAlign w:val="center"/>
            <w:tcPrChange w:id="2623" w:author="User" w:date="2024-06-13T09:29:00Z">
              <w:tcPr>
                <w:tcW w:w="1158" w:type="dxa"/>
                <w:vAlign w:val="center"/>
              </w:tcPr>
            </w:tcPrChange>
          </w:tcPr>
          <w:p w:rsidR="00B62EEB" w:rsidRPr="00B138F3" w:rsidRDefault="00B62EEB" w:rsidP="00B62EEB">
            <w:pPr>
              <w:widowControl w:val="0"/>
              <w:jc w:val="center"/>
              <w:rPr>
                <w:ins w:id="2624" w:author="User" w:date="2024-06-13T09:18:00Z"/>
                <w:rFonts w:ascii="GHEA Grapalat" w:hAnsi="GHEA Grapalat"/>
                <w:sz w:val="16"/>
                <w:szCs w:val="16"/>
              </w:rPr>
            </w:pPr>
            <w:ins w:id="2625" w:author="User" w:date="2024-12-05T10:06:00Z">
              <w:r>
                <w:rPr>
                  <w:rFonts w:ascii="Sylfaen" w:hAnsi="Sylfaen"/>
                  <w:bCs/>
                  <w:sz w:val="18"/>
                  <w:szCs w:val="18"/>
                  <w:lang w:val="hy-AM"/>
                </w:rPr>
                <w:t>57</w:t>
              </w:r>
            </w:ins>
          </w:p>
        </w:tc>
        <w:tc>
          <w:tcPr>
            <w:tcW w:w="947" w:type="dxa"/>
            <w:vAlign w:val="center"/>
            <w:tcPrChange w:id="2626" w:author="User" w:date="2024-06-13T09:29:00Z">
              <w:tcPr>
                <w:tcW w:w="947" w:type="dxa"/>
                <w:vAlign w:val="center"/>
              </w:tcPr>
            </w:tcPrChange>
          </w:tcPr>
          <w:p w:rsidR="00B62EEB" w:rsidRPr="00B138F3" w:rsidRDefault="00B62EEB" w:rsidP="00B62EEB">
            <w:pPr>
              <w:widowControl w:val="0"/>
              <w:jc w:val="center"/>
              <w:rPr>
                <w:ins w:id="2627" w:author="User" w:date="2024-06-13T09:18:00Z"/>
                <w:rFonts w:ascii="GHEA Grapalat" w:hAnsi="GHEA Grapalat"/>
                <w:sz w:val="16"/>
                <w:szCs w:val="16"/>
              </w:rPr>
            </w:pPr>
            <w:ins w:id="2628" w:author="User" w:date="2024-12-05T10:06:00Z">
              <w:r w:rsidRPr="009A2BFC">
                <w:rPr>
                  <w:rFonts w:ascii="GHEA Grapalat" w:hAnsi="GHEA Grapalat"/>
                  <w:sz w:val="16"/>
                  <w:szCs w:val="16"/>
                </w:rPr>
                <w:t>В соответствии с требованиями заказчика до 2</w:t>
              </w:r>
              <w:r>
                <w:rPr>
                  <w:rFonts w:ascii="GHEA Grapalat" w:hAnsi="GHEA Grapalat"/>
                  <w:sz w:val="16"/>
                  <w:szCs w:val="16"/>
                </w:rPr>
                <w:t>0</w:t>
              </w:r>
              <w:r w:rsidRPr="009A2BFC">
                <w:rPr>
                  <w:rFonts w:ascii="GHEA Grapalat" w:hAnsi="GHEA Grapalat"/>
                  <w:sz w:val="16"/>
                  <w:szCs w:val="16"/>
                </w:rPr>
                <w:t>.</w:t>
              </w:r>
              <w:r>
                <w:rPr>
                  <w:rFonts w:ascii="GHEA Grapalat" w:hAnsi="GHEA Grapalat"/>
                  <w:sz w:val="16"/>
                  <w:szCs w:val="16"/>
                </w:rPr>
                <w:t>12</w:t>
              </w:r>
              <w:r w:rsidRPr="009A2BFC">
                <w:rPr>
                  <w:rFonts w:ascii="GHEA Grapalat" w:hAnsi="GHEA Grapalat"/>
                  <w:sz w:val="16"/>
                  <w:szCs w:val="16"/>
                </w:rPr>
                <w:t>.202</w:t>
              </w:r>
              <w:r>
                <w:rPr>
                  <w:rFonts w:ascii="GHEA Grapalat" w:hAnsi="GHEA Grapalat"/>
                  <w:sz w:val="16"/>
                  <w:szCs w:val="16"/>
                </w:rPr>
                <w:t>4</w:t>
              </w:r>
            </w:ins>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40"/>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2055"/>
        <w:gridCol w:w="1454"/>
        <w:gridCol w:w="960"/>
        <w:gridCol w:w="978"/>
        <w:gridCol w:w="699"/>
        <w:gridCol w:w="836"/>
        <w:gridCol w:w="690"/>
        <w:gridCol w:w="690"/>
        <w:gridCol w:w="706"/>
        <w:gridCol w:w="825"/>
        <w:gridCol w:w="866"/>
        <w:gridCol w:w="848"/>
        <w:gridCol w:w="962"/>
        <w:gridCol w:w="850"/>
        <w:gridCol w:w="789"/>
        <w:tblGridChange w:id="2629">
          <w:tblGrid>
            <w:gridCol w:w="1697"/>
            <w:gridCol w:w="16"/>
            <w:gridCol w:w="2039"/>
            <w:gridCol w:w="78"/>
            <w:gridCol w:w="1376"/>
            <w:gridCol w:w="78"/>
            <w:gridCol w:w="882"/>
            <w:gridCol w:w="107"/>
            <w:gridCol w:w="871"/>
            <w:gridCol w:w="124"/>
            <w:gridCol w:w="575"/>
            <w:gridCol w:w="133"/>
            <w:gridCol w:w="703"/>
            <w:gridCol w:w="149"/>
            <w:gridCol w:w="541"/>
            <w:gridCol w:w="605"/>
            <w:gridCol w:w="85"/>
            <w:gridCol w:w="625"/>
            <w:gridCol w:w="81"/>
            <w:gridCol w:w="761"/>
            <w:gridCol w:w="64"/>
            <w:gridCol w:w="803"/>
            <w:gridCol w:w="63"/>
            <w:gridCol w:w="793"/>
            <w:gridCol w:w="55"/>
            <w:gridCol w:w="935"/>
            <w:gridCol w:w="27"/>
            <w:gridCol w:w="830"/>
            <w:gridCol w:w="20"/>
            <w:gridCol w:w="789"/>
          </w:tblGrid>
        </w:tblGridChange>
      </w:tblGrid>
      <w:tr w:rsidR="00B138F3" w:rsidRPr="00B138F3" w:rsidTr="003C4F35">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680598">
        <w:trPr>
          <w:trHeight w:val="747"/>
          <w:jc w:val="center"/>
        </w:trPr>
        <w:tc>
          <w:tcPr>
            <w:tcW w:w="169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45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99" w:type="dxa"/>
            <w:gridSpan w:val="13"/>
            <w:vAlign w:val="center"/>
          </w:tcPr>
          <w:p w:rsidR="00071D1C" w:rsidRPr="00B138F3" w:rsidRDefault="00071D1C" w:rsidP="00680598">
            <w:pPr>
              <w:widowControl w:val="0"/>
              <w:jc w:val="both"/>
              <w:rPr>
                <w:rFonts w:ascii="GHEA Grapalat" w:hAnsi="GHEA Grapalat"/>
                <w:sz w:val="16"/>
                <w:szCs w:val="16"/>
              </w:rPr>
              <w:pPrChange w:id="2630" w:author="User" w:date="2024-12-05T10:09:00Z">
                <w:pPr>
                  <w:widowControl w:val="0"/>
                  <w:jc w:val="both"/>
                </w:pPr>
              </w:pPrChange>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ins w:id="2631" w:author="User" w:date="2024-06-13T09:19:00Z">
              <w:r w:rsidR="003C4F35">
                <w:rPr>
                  <w:rFonts w:ascii="GHEA Grapalat" w:hAnsi="GHEA Grapalat"/>
                  <w:sz w:val="16"/>
                  <w:szCs w:val="16"/>
                </w:rPr>
                <w:t>2</w:t>
              </w:r>
            </w:ins>
            <w:ins w:id="2632" w:author="User" w:date="2024-12-05T10:09:00Z">
              <w:r w:rsidR="00680598">
                <w:rPr>
                  <w:rFonts w:ascii="GHEA Grapalat" w:hAnsi="GHEA Grapalat"/>
                  <w:sz w:val="16"/>
                  <w:szCs w:val="16"/>
                </w:rPr>
                <w:t>5</w:t>
              </w:r>
            </w:ins>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41"/>
              <w:t>**</w:t>
            </w:r>
          </w:p>
        </w:tc>
      </w:tr>
      <w:tr w:rsidR="003C4F35" w:rsidRPr="00B138F3" w:rsidTr="00680598">
        <w:trPr>
          <w:trHeight w:val="594"/>
          <w:jc w:val="center"/>
        </w:trPr>
        <w:tc>
          <w:tcPr>
            <w:tcW w:w="1697" w:type="dxa"/>
            <w:vAlign w:val="center"/>
          </w:tcPr>
          <w:p w:rsidR="003C4F35" w:rsidRPr="00B138F3" w:rsidRDefault="003C4F35" w:rsidP="003C4F35">
            <w:pPr>
              <w:widowControl w:val="0"/>
              <w:jc w:val="center"/>
              <w:rPr>
                <w:rFonts w:ascii="GHEA Grapalat" w:hAnsi="GHEA Grapalat"/>
                <w:sz w:val="16"/>
                <w:szCs w:val="16"/>
              </w:rPr>
            </w:pPr>
          </w:p>
        </w:tc>
        <w:tc>
          <w:tcPr>
            <w:tcW w:w="2055" w:type="dxa"/>
            <w:vAlign w:val="center"/>
          </w:tcPr>
          <w:p w:rsidR="003C4F35" w:rsidRPr="00B138F3" w:rsidRDefault="003C4F35" w:rsidP="003C4F35">
            <w:pPr>
              <w:widowControl w:val="0"/>
              <w:jc w:val="center"/>
              <w:rPr>
                <w:rFonts w:ascii="GHEA Grapalat" w:hAnsi="GHEA Grapalat"/>
                <w:sz w:val="16"/>
                <w:szCs w:val="16"/>
              </w:rPr>
            </w:pPr>
          </w:p>
        </w:tc>
        <w:tc>
          <w:tcPr>
            <w:tcW w:w="1454" w:type="dxa"/>
            <w:vAlign w:val="center"/>
          </w:tcPr>
          <w:p w:rsidR="003C4F35" w:rsidRPr="00B138F3" w:rsidRDefault="003C4F35" w:rsidP="003C4F35">
            <w:pPr>
              <w:widowControl w:val="0"/>
              <w:jc w:val="center"/>
              <w:rPr>
                <w:rFonts w:ascii="GHEA Grapalat" w:hAnsi="GHEA Grapalat"/>
                <w:sz w:val="16"/>
                <w:szCs w:val="16"/>
              </w:rPr>
            </w:pPr>
          </w:p>
        </w:tc>
        <w:tc>
          <w:tcPr>
            <w:tcW w:w="960"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78" w:type="dxa"/>
            <w:vAlign w:val="center"/>
          </w:tcPr>
          <w:p w:rsidR="003C4F35" w:rsidRPr="00B138F3" w:rsidRDefault="003C4F35" w:rsidP="003C4F35">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99"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6" w:type="dxa"/>
            <w:vAlign w:val="center"/>
          </w:tcPr>
          <w:p w:rsidR="003C4F35" w:rsidRPr="00B138F3" w:rsidRDefault="003C4F35" w:rsidP="003C4F35">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90"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90"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06"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25"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8"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62"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0" w:type="dxa"/>
            <w:vAlign w:val="center"/>
          </w:tcPr>
          <w:p w:rsidR="003C4F35" w:rsidRPr="00B138F3" w:rsidRDefault="003C4F35" w:rsidP="003C4F35">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89" w:type="dxa"/>
            <w:vAlign w:val="center"/>
          </w:tcPr>
          <w:p w:rsidR="003C4F35" w:rsidRPr="003C4F35" w:rsidRDefault="003C4F35" w:rsidP="003C4F35">
            <w:pPr>
              <w:widowControl w:val="0"/>
              <w:ind w:right="-1"/>
              <w:jc w:val="center"/>
              <w:rPr>
                <w:rFonts w:ascii="GHEA Grapalat" w:hAnsi="GHEA Grapalat"/>
                <w:sz w:val="16"/>
                <w:szCs w:val="16"/>
                <w:rPrChange w:id="2633" w:author="User" w:date="2024-06-13T09:20:00Z">
                  <w:rPr>
                    <w:rFonts w:ascii="GHEA Grapalat" w:hAnsi="GHEA Grapalat"/>
                    <w:sz w:val="16"/>
                    <w:szCs w:val="16"/>
                    <w:lang w:val="en-US"/>
                  </w:rPr>
                </w:rPrChange>
              </w:rPr>
            </w:pPr>
            <w:r w:rsidRPr="00B138F3">
              <w:rPr>
                <w:rFonts w:ascii="GHEA Grapalat" w:hAnsi="GHEA Grapalat"/>
                <w:sz w:val="16"/>
                <w:szCs w:val="16"/>
              </w:rPr>
              <w:t>Всего</w:t>
            </w:r>
          </w:p>
        </w:tc>
      </w:tr>
      <w:tr w:rsidR="00680598" w:rsidRPr="00B138F3" w:rsidTr="00680598">
        <w:trPr>
          <w:trHeight w:val="404"/>
          <w:jc w:val="center"/>
        </w:trPr>
        <w:tc>
          <w:tcPr>
            <w:tcW w:w="1697" w:type="dxa"/>
            <w:vAlign w:val="center"/>
          </w:tcPr>
          <w:p w:rsidR="00680598" w:rsidRPr="00B138F3" w:rsidRDefault="00680598" w:rsidP="00680598">
            <w:pPr>
              <w:widowControl w:val="0"/>
              <w:jc w:val="center"/>
              <w:rPr>
                <w:rFonts w:ascii="GHEA Grapalat" w:hAnsi="GHEA Grapalat"/>
                <w:sz w:val="16"/>
                <w:szCs w:val="16"/>
              </w:rPr>
            </w:pPr>
            <w:ins w:id="2634" w:author="User" w:date="2024-06-13T09:19:00Z">
              <w:r>
                <w:rPr>
                  <w:rFonts w:ascii="GHEA Grapalat" w:hAnsi="GHEA Grapalat"/>
                  <w:sz w:val="20"/>
                  <w:lang w:val="hy-AM"/>
                </w:rPr>
                <w:t>1</w:t>
              </w:r>
            </w:ins>
          </w:p>
        </w:tc>
        <w:tc>
          <w:tcPr>
            <w:tcW w:w="2055" w:type="dxa"/>
            <w:vAlign w:val="center"/>
          </w:tcPr>
          <w:p w:rsidR="00680598" w:rsidRPr="00B138F3" w:rsidRDefault="00680598" w:rsidP="00680598">
            <w:pPr>
              <w:widowControl w:val="0"/>
              <w:jc w:val="center"/>
              <w:rPr>
                <w:rFonts w:ascii="GHEA Grapalat" w:hAnsi="GHEA Grapalat"/>
                <w:sz w:val="16"/>
                <w:szCs w:val="16"/>
              </w:rPr>
            </w:pPr>
            <w:ins w:id="2635" w:author="User" w:date="2024-06-13T09:19:00Z">
              <w:r w:rsidRPr="0001756A">
                <w:rPr>
                  <w:rFonts w:ascii="Sylfaen" w:hAnsi="Sylfaen" w:cs="Arial"/>
                </w:rPr>
                <w:t>15872400</w:t>
              </w:r>
            </w:ins>
          </w:p>
        </w:tc>
        <w:tc>
          <w:tcPr>
            <w:tcW w:w="1454" w:type="dxa"/>
            <w:vAlign w:val="center"/>
          </w:tcPr>
          <w:p w:rsidR="00680598" w:rsidRPr="00B138F3" w:rsidRDefault="00680598" w:rsidP="00680598">
            <w:pPr>
              <w:widowControl w:val="0"/>
              <w:jc w:val="center"/>
              <w:rPr>
                <w:rFonts w:ascii="GHEA Grapalat" w:hAnsi="GHEA Grapalat"/>
                <w:sz w:val="16"/>
                <w:szCs w:val="16"/>
              </w:rPr>
            </w:pPr>
            <w:ins w:id="2636" w:author="User" w:date="2024-06-13T09:19:00Z">
              <w:r>
                <w:rPr>
                  <w:rFonts w:ascii="GHEA Grapalat" w:hAnsi="GHEA Grapalat" w:cs="Calibri"/>
                  <w:color w:val="000000"/>
                  <w:sz w:val="16"/>
                  <w:szCs w:val="16"/>
                </w:rPr>
                <w:t>Поваренная соль</w:t>
              </w:r>
            </w:ins>
          </w:p>
        </w:tc>
        <w:tc>
          <w:tcPr>
            <w:tcW w:w="960" w:type="dxa"/>
          </w:tcPr>
          <w:p w:rsidR="00680598" w:rsidRPr="00B138F3" w:rsidRDefault="00680598" w:rsidP="00680598">
            <w:pPr>
              <w:widowControl w:val="0"/>
              <w:jc w:val="center"/>
              <w:rPr>
                <w:rFonts w:ascii="GHEA Grapalat" w:hAnsi="GHEA Grapalat"/>
                <w:sz w:val="16"/>
                <w:szCs w:val="16"/>
              </w:rPr>
            </w:pPr>
            <w:ins w:id="2637"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del w:id="2638" w:author="User" w:date="2024-06-13T09:19:00Z">
              <w:r w:rsidRPr="00B138F3" w:rsidDel="00116748">
                <w:rPr>
                  <w:rFonts w:ascii="GHEA Grapalat" w:hAnsi="GHEA Grapalat"/>
                  <w:sz w:val="16"/>
                  <w:szCs w:val="16"/>
                </w:rPr>
                <w:delText>... %</w:delText>
              </w:r>
            </w:del>
          </w:p>
        </w:tc>
        <w:tc>
          <w:tcPr>
            <w:tcW w:w="978" w:type="dxa"/>
          </w:tcPr>
          <w:p w:rsidR="00680598" w:rsidRPr="00B138F3" w:rsidRDefault="00680598" w:rsidP="00680598">
            <w:pPr>
              <w:widowControl w:val="0"/>
              <w:jc w:val="center"/>
              <w:rPr>
                <w:rFonts w:ascii="GHEA Grapalat" w:hAnsi="GHEA Grapalat"/>
                <w:sz w:val="16"/>
                <w:szCs w:val="16"/>
              </w:rPr>
            </w:pPr>
            <w:ins w:id="2639"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del w:id="2640" w:author="User" w:date="2024-06-13T09:19:00Z">
              <w:r w:rsidRPr="00B138F3" w:rsidDel="00116748">
                <w:rPr>
                  <w:rFonts w:ascii="GHEA Grapalat" w:hAnsi="GHEA Grapalat"/>
                  <w:sz w:val="16"/>
                  <w:szCs w:val="16"/>
                </w:rPr>
                <w:delText>... %</w:delText>
              </w:r>
            </w:del>
          </w:p>
        </w:tc>
        <w:tc>
          <w:tcPr>
            <w:tcW w:w="699" w:type="dxa"/>
          </w:tcPr>
          <w:p w:rsidR="00680598" w:rsidRPr="00B138F3" w:rsidRDefault="00680598" w:rsidP="00680598">
            <w:pPr>
              <w:widowControl w:val="0"/>
              <w:jc w:val="center"/>
              <w:rPr>
                <w:rFonts w:ascii="GHEA Grapalat" w:hAnsi="GHEA Grapalat" w:cs="Arial"/>
                <w:sz w:val="16"/>
                <w:szCs w:val="16"/>
              </w:rPr>
            </w:pPr>
            <w:ins w:id="2641"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del w:id="2642" w:author="User" w:date="2024-06-13T09:19:00Z">
              <w:r w:rsidRPr="00B138F3" w:rsidDel="00116748">
                <w:rPr>
                  <w:rFonts w:ascii="GHEA Grapalat" w:hAnsi="GHEA Grapalat"/>
                  <w:sz w:val="16"/>
                  <w:szCs w:val="16"/>
                </w:rPr>
                <w:delText>... %</w:delText>
              </w:r>
            </w:del>
          </w:p>
        </w:tc>
        <w:tc>
          <w:tcPr>
            <w:tcW w:w="836" w:type="dxa"/>
          </w:tcPr>
          <w:p w:rsidR="00680598" w:rsidRPr="00B138F3" w:rsidRDefault="00680598" w:rsidP="00680598">
            <w:pPr>
              <w:widowControl w:val="0"/>
              <w:jc w:val="center"/>
              <w:rPr>
                <w:rFonts w:ascii="GHEA Grapalat" w:hAnsi="GHEA Grapalat" w:cs="Arial"/>
                <w:sz w:val="16"/>
                <w:szCs w:val="16"/>
              </w:rPr>
            </w:pPr>
            <w:ins w:id="2643"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del w:id="2644" w:author="User" w:date="2024-06-13T09:19:00Z">
              <w:r w:rsidRPr="00B138F3" w:rsidDel="00116748">
                <w:rPr>
                  <w:rFonts w:ascii="GHEA Grapalat" w:hAnsi="GHEA Grapalat"/>
                  <w:sz w:val="16"/>
                  <w:szCs w:val="16"/>
                </w:rPr>
                <w:delText>... %</w:delText>
              </w:r>
            </w:del>
          </w:p>
        </w:tc>
        <w:tc>
          <w:tcPr>
            <w:tcW w:w="690" w:type="dxa"/>
          </w:tcPr>
          <w:p w:rsidR="00680598" w:rsidRPr="00B138F3" w:rsidRDefault="00680598" w:rsidP="00680598">
            <w:pPr>
              <w:widowControl w:val="0"/>
              <w:jc w:val="center"/>
              <w:rPr>
                <w:rFonts w:ascii="GHEA Grapalat" w:hAnsi="GHEA Grapalat" w:cs="Arial"/>
                <w:sz w:val="16"/>
                <w:szCs w:val="16"/>
              </w:rPr>
            </w:pPr>
            <w:ins w:id="264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del w:id="2646" w:author="User" w:date="2024-06-13T09:19:00Z">
              <w:r w:rsidRPr="00B138F3" w:rsidDel="00116748">
                <w:rPr>
                  <w:rFonts w:ascii="GHEA Grapalat" w:hAnsi="GHEA Grapalat"/>
                  <w:sz w:val="16"/>
                  <w:szCs w:val="16"/>
                </w:rPr>
                <w:delText>... %</w:delText>
              </w:r>
            </w:del>
          </w:p>
        </w:tc>
        <w:tc>
          <w:tcPr>
            <w:tcW w:w="690" w:type="dxa"/>
          </w:tcPr>
          <w:p w:rsidR="00680598" w:rsidRPr="00B138F3" w:rsidRDefault="00680598" w:rsidP="00680598">
            <w:pPr>
              <w:widowControl w:val="0"/>
              <w:jc w:val="center"/>
              <w:rPr>
                <w:rFonts w:ascii="GHEA Grapalat" w:hAnsi="GHEA Grapalat" w:cs="Arial"/>
                <w:sz w:val="16"/>
                <w:szCs w:val="16"/>
              </w:rPr>
            </w:pPr>
            <w:ins w:id="264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del w:id="2648" w:author="User" w:date="2024-06-13T09:19:00Z">
              <w:r w:rsidRPr="00B138F3" w:rsidDel="00116748">
                <w:rPr>
                  <w:rFonts w:ascii="GHEA Grapalat" w:hAnsi="GHEA Grapalat"/>
                  <w:sz w:val="16"/>
                  <w:szCs w:val="16"/>
                </w:rPr>
                <w:delText>... %</w:delText>
              </w:r>
            </w:del>
          </w:p>
        </w:tc>
        <w:tc>
          <w:tcPr>
            <w:tcW w:w="706" w:type="dxa"/>
          </w:tcPr>
          <w:p w:rsidR="00680598" w:rsidRPr="00B138F3" w:rsidRDefault="00680598" w:rsidP="00680598">
            <w:pPr>
              <w:widowControl w:val="0"/>
              <w:jc w:val="center"/>
              <w:rPr>
                <w:rFonts w:ascii="GHEA Grapalat" w:hAnsi="GHEA Grapalat" w:cs="Arial"/>
                <w:sz w:val="16"/>
                <w:szCs w:val="16"/>
              </w:rPr>
            </w:pPr>
            <w:ins w:id="264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del w:id="2650" w:author="User" w:date="2024-06-13T09:19:00Z">
              <w:r w:rsidRPr="00B138F3" w:rsidDel="00116748">
                <w:rPr>
                  <w:rFonts w:ascii="GHEA Grapalat" w:hAnsi="GHEA Grapalat"/>
                  <w:sz w:val="16"/>
                  <w:szCs w:val="16"/>
                </w:rPr>
                <w:delText>... %</w:delText>
              </w:r>
            </w:del>
          </w:p>
        </w:tc>
        <w:tc>
          <w:tcPr>
            <w:tcW w:w="825" w:type="dxa"/>
          </w:tcPr>
          <w:p w:rsidR="00680598" w:rsidRPr="00B138F3" w:rsidRDefault="00680598" w:rsidP="00680598">
            <w:pPr>
              <w:widowControl w:val="0"/>
              <w:jc w:val="center"/>
              <w:rPr>
                <w:rFonts w:ascii="GHEA Grapalat" w:hAnsi="GHEA Grapalat" w:cs="Arial"/>
                <w:sz w:val="16"/>
                <w:szCs w:val="16"/>
              </w:rPr>
            </w:pPr>
            <w:ins w:id="265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del w:id="2652" w:author="User" w:date="2024-06-13T09:19:00Z">
              <w:r w:rsidRPr="00B138F3" w:rsidDel="00116748">
                <w:rPr>
                  <w:rFonts w:ascii="GHEA Grapalat" w:hAnsi="GHEA Grapalat"/>
                  <w:sz w:val="16"/>
                  <w:szCs w:val="16"/>
                </w:rPr>
                <w:delText>... %</w:delText>
              </w:r>
            </w:del>
          </w:p>
        </w:tc>
        <w:tc>
          <w:tcPr>
            <w:tcW w:w="866" w:type="dxa"/>
          </w:tcPr>
          <w:p w:rsidR="00680598" w:rsidRPr="00B138F3" w:rsidRDefault="00680598" w:rsidP="00680598">
            <w:pPr>
              <w:widowControl w:val="0"/>
              <w:jc w:val="center"/>
              <w:rPr>
                <w:rFonts w:ascii="GHEA Grapalat" w:hAnsi="GHEA Grapalat" w:cs="Arial"/>
                <w:sz w:val="16"/>
                <w:szCs w:val="16"/>
              </w:rPr>
            </w:pPr>
            <w:ins w:id="265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del w:id="2654" w:author="User" w:date="2024-06-13T09:19:00Z">
              <w:r w:rsidRPr="00B138F3" w:rsidDel="00116748">
                <w:rPr>
                  <w:rFonts w:ascii="GHEA Grapalat" w:hAnsi="GHEA Grapalat"/>
                  <w:sz w:val="16"/>
                  <w:szCs w:val="16"/>
                </w:rPr>
                <w:delText>... %</w:delText>
              </w:r>
            </w:del>
          </w:p>
        </w:tc>
        <w:tc>
          <w:tcPr>
            <w:tcW w:w="848" w:type="dxa"/>
          </w:tcPr>
          <w:p w:rsidR="00680598" w:rsidRPr="00B138F3" w:rsidRDefault="00680598" w:rsidP="00680598">
            <w:pPr>
              <w:widowControl w:val="0"/>
              <w:jc w:val="center"/>
              <w:rPr>
                <w:rFonts w:ascii="GHEA Grapalat" w:hAnsi="GHEA Grapalat" w:cs="Arial"/>
                <w:sz w:val="16"/>
                <w:szCs w:val="16"/>
              </w:rPr>
            </w:pPr>
            <w:ins w:id="265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del w:id="2656" w:author="User" w:date="2024-06-13T09:19:00Z">
              <w:r w:rsidRPr="00B138F3" w:rsidDel="00116748">
                <w:rPr>
                  <w:rFonts w:ascii="GHEA Grapalat" w:hAnsi="GHEA Grapalat"/>
                  <w:sz w:val="16"/>
                  <w:szCs w:val="16"/>
                </w:rPr>
                <w:delText>... %</w:delText>
              </w:r>
            </w:del>
          </w:p>
        </w:tc>
        <w:tc>
          <w:tcPr>
            <w:tcW w:w="962" w:type="dxa"/>
          </w:tcPr>
          <w:p w:rsidR="00680598" w:rsidRPr="00B138F3" w:rsidRDefault="00680598" w:rsidP="00680598">
            <w:pPr>
              <w:widowControl w:val="0"/>
              <w:jc w:val="center"/>
              <w:rPr>
                <w:rFonts w:ascii="GHEA Grapalat" w:hAnsi="GHEA Grapalat" w:cs="Arial"/>
                <w:sz w:val="16"/>
                <w:szCs w:val="16"/>
              </w:rPr>
            </w:pPr>
            <w:ins w:id="265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del w:id="2658" w:author="User" w:date="2024-06-13T09:19:00Z">
              <w:r w:rsidRPr="00B138F3" w:rsidDel="00116748">
                <w:rPr>
                  <w:rFonts w:ascii="GHEA Grapalat" w:hAnsi="GHEA Grapalat"/>
                  <w:sz w:val="16"/>
                  <w:szCs w:val="16"/>
                </w:rPr>
                <w:delText>... %</w:delText>
              </w:r>
            </w:del>
          </w:p>
        </w:tc>
        <w:tc>
          <w:tcPr>
            <w:tcW w:w="850" w:type="dxa"/>
          </w:tcPr>
          <w:p w:rsidR="00680598" w:rsidRPr="00B138F3" w:rsidRDefault="00680598" w:rsidP="00680598">
            <w:pPr>
              <w:widowControl w:val="0"/>
              <w:jc w:val="center"/>
              <w:rPr>
                <w:rFonts w:ascii="GHEA Grapalat" w:hAnsi="GHEA Grapalat" w:cs="Arial"/>
                <w:sz w:val="16"/>
                <w:szCs w:val="16"/>
              </w:rPr>
            </w:pPr>
            <w:ins w:id="265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del w:id="2660" w:author="User" w:date="2024-06-13T09:19:00Z">
              <w:r w:rsidRPr="00B138F3" w:rsidDel="00116748">
                <w:rPr>
                  <w:rFonts w:ascii="GHEA Grapalat" w:hAnsi="GHEA Grapalat"/>
                  <w:sz w:val="16"/>
                  <w:szCs w:val="16"/>
                </w:rPr>
                <w:delText>... %</w:delText>
              </w:r>
            </w:del>
          </w:p>
        </w:tc>
        <w:tc>
          <w:tcPr>
            <w:tcW w:w="789" w:type="dxa"/>
          </w:tcPr>
          <w:p w:rsidR="00680598" w:rsidRPr="00B138F3" w:rsidRDefault="00680598" w:rsidP="00680598">
            <w:pPr>
              <w:widowControl w:val="0"/>
              <w:jc w:val="center"/>
              <w:rPr>
                <w:rFonts w:ascii="GHEA Grapalat" w:hAnsi="GHEA Grapalat"/>
                <w:b/>
                <w:sz w:val="16"/>
                <w:szCs w:val="16"/>
              </w:rPr>
            </w:pPr>
            <w:ins w:id="266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del w:id="2662" w:author="User" w:date="2024-06-13T09:19:00Z">
              <w:r w:rsidRPr="00B138F3" w:rsidDel="00116748">
                <w:rPr>
                  <w:rFonts w:ascii="GHEA Grapalat" w:hAnsi="GHEA Grapalat"/>
                  <w:sz w:val="16"/>
                  <w:szCs w:val="16"/>
                </w:rPr>
                <w:delText>... %</w:delText>
              </w:r>
            </w:del>
          </w:p>
        </w:tc>
      </w:tr>
      <w:tr w:rsidR="00680598" w:rsidRPr="00B138F3" w:rsidTr="00680598">
        <w:trPr>
          <w:trHeight w:val="404"/>
          <w:jc w:val="center"/>
          <w:ins w:id="2663" w:author="User" w:date="2024-06-13T09:18:00Z"/>
        </w:trPr>
        <w:tc>
          <w:tcPr>
            <w:tcW w:w="1697" w:type="dxa"/>
            <w:vAlign w:val="center"/>
          </w:tcPr>
          <w:p w:rsidR="00680598" w:rsidRDefault="00680598" w:rsidP="00680598">
            <w:pPr>
              <w:widowControl w:val="0"/>
              <w:jc w:val="center"/>
              <w:rPr>
                <w:ins w:id="2664" w:author="User" w:date="2024-06-13T09:18:00Z"/>
                <w:rFonts w:ascii="GHEA Grapalat" w:hAnsi="GHEA Grapalat"/>
                <w:sz w:val="20"/>
                <w:lang w:val="hy-AM"/>
              </w:rPr>
            </w:pPr>
            <w:ins w:id="2665" w:author="User" w:date="2024-06-13T09:19:00Z">
              <w:r>
                <w:rPr>
                  <w:rFonts w:ascii="GHEA Grapalat" w:hAnsi="GHEA Grapalat"/>
                  <w:sz w:val="20"/>
                  <w:lang w:val="hy-AM"/>
                </w:rPr>
                <w:t>2</w:t>
              </w:r>
            </w:ins>
          </w:p>
        </w:tc>
        <w:tc>
          <w:tcPr>
            <w:tcW w:w="2055" w:type="dxa"/>
            <w:vAlign w:val="center"/>
          </w:tcPr>
          <w:p w:rsidR="00680598" w:rsidRPr="0001756A" w:rsidRDefault="00680598" w:rsidP="00680598">
            <w:pPr>
              <w:widowControl w:val="0"/>
              <w:jc w:val="center"/>
              <w:rPr>
                <w:ins w:id="2666" w:author="User" w:date="2024-06-13T09:18:00Z"/>
                <w:rFonts w:ascii="Sylfaen" w:hAnsi="Sylfaen" w:cs="Arial"/>
              </w:rPr>
            </w:pPr>
            <w:ins w:id="2667" w:author="User" w:date="2024-06-13T09:19:00Z">
              <w:r w:rsidRPr="0001756A">
                <w:rPr>
                  <w:rFonts w:ascii="Sylfaen" w:hAnsi="Sylfaen" w:cs="Arial"/>
                </w:rPr>
                <w:t>15421100</w:t>
              </w:r>
            </w:ins>
          </w:p>
        </w:tc>
        <w:tc>
          <w:tcPr>
            <w:tcW w:w="1454" w:type="dxa"/>
          </w:tcPr>
          <w:p w:rsidR="00680598" w:rsidRPr="00B138F3" w:rsidRDefault="00680598" w:rsidP="00680598">
            <w:pPr>
              <w:widowControl w:val="0"/>
              <w:jc w:val="center"/>
              <w:rPr>
                <w:ins w:id="2668" w:author="User" w:date="2024-06-13T09:18:00Z"/>
                <w:rFonts w:ascii="GHEA Grapalat" w:hAnsi="GHEA Grapalat"/>
                <w:sz w:val="16"/>
                <w:szCs w:val="16"/>
              </w:rPr>
            </w:pPr>
            <w:ins w:id="2669" w:author="User" w:date="2024-06-13T09:19:00Z">
              <w:r>
                <w:rPr>
                  <w:rFonts w:ascii="GHEA Grapalat" w:hAnsi="GHEA Grapalat" w:cs="Calibri"/>
                  <w:color w:val="000000"/>
                  <w:sz w:val="16"/>
                  <w:szCs w:val="16"/>
                </w:rPr>
                <w:t>Подсолнечное масло рафинированное</w:t>
              </w:r>
            </w:ins>
          </w:p>
        </w:tc>
        <w:tc>
          <w:tcPr>
            <w:tcW w:w="960" w:type="dxa"/>
          </w:tcPr>
          <w:p w:rsidR="00680598" w:rsidRPr="00B138F3" w:rsidRDefault="00680598" w:rsidP="00680598">
            <w:pPr>
              <w:widowControl w:val="0"/>
              <w:jc w:val="center"/>
              <w:rPr>
                <w:ins w:id="2670" w:author="User" w:date="2024-06-13T09:18:00Z"/>
                <w:rFonts w:ascii="GHEA Grapalat" w:hAnsi="GHEA Grapalat"/>
                <w:sz w:val="16"/>
                <w:szCs w:val="16"/>
              </w:rPr>
            </w:pPr>
            <w:ins w:id="2671"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2672" w:author="User" w:date="2024-06-13T09:18:00Z"/>
                <w:rFonts w:ascii="GHEA Grapalat" w:hAnsi="GHEA Grapalat"/>
                <w:sz w:val="16"/>
                <w:szCs w:val="16"/>
              </w:rPr>
            </w:pPr>
            <w:ins w:id="2673"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2674" w:author="User" w:date="2024-06-13T09:18:00Z"/>
                <w:rFonts w:ascii="GHEA Grapalat" w:hAnsi="GHEA Grapalat"/>
                <w:sz w:val="16"/>
                <w:szCs w:val="16"/>
              </w:rPr>
            </w:pPr>
            <w:ins w:id="2675"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2676" w:author="User" w:date="2024-06-13T09:18:00Z"/>
                <w:rFonts w:ascii="GHEA Grapalat" w:hAnsi="GHEA Grapalat"/>
                <w:sz w:val="16"/>
                <w:szCs w:val="16"/>
              </w:rPr>
            </w:pPr>
            <w:ins w:id="2677"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678" w:author="User" w:date="2024-06-13T09:18:00Z"/>
                <w:rFonts w:ascii="GHEA Grapalat" w:hAnsi="GHEA Grapalat"/>
                <w:sz w:val="16"/>
                <w:szCs w:val="16"/>
              </w:rPr>
            </w:pPr>
            <w:ins w:id="267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680" w:author="User" w:date="2024-06-13T09:18:00Z"/>
                <w:rFonts w:ascii="GHEA Grapalat" w:hAnsi="GHEA Grapalat"/>
                <w:sz w:val="16"/>
                <w:szCs w:val="16"/>
              </w:rPr>
            </w:pPr>
            <w:ins w:id="268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2682" w:author="User" w:date="2024-06-13T09:18:00Z"/>
                <w:rFonts w:ascii="GHEA Grapalat" w:hAnsi="GHEA Grapalat"/>
                <w:sz w:val="16"/>
                <w:szCs w:val="16"/>
              </w:rPr>
            </w:pPr>
            <w:ins w:id="268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2684" w:author="User" w:date="2024-06-13T09:18:00Z"/>
                <w:rFonts w:ascii="GHEA Grapalat" w:hAnsi="GHEA Grapalat"/>
                <w:sz w:val="16"/>
                <w:szCs w:val="16"/>
              </w:rPr>
            </w:pPr>
            <w:ins w:id="268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2686" w:author="User" w:date="2024-06-13T09:18:00Z"/>
                <w:rFonts w:ascii="GHEA Grapalat" w:hAnsi="GHEA Grapalat"/>
                <w:sz w:val="16"/>
                <w:szCs w:val="16"/>
              </w:rPr>
            </w:pPr>
            <w:ins w:id="268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2688" w:author="User" w:date="2024-06-13T09:18:00Z"/>
                <w:rFonts w:ascii="GHEA Grapalat" w:hAnsi="GHEA Grapalat"/>
                <w:sz w:val="16"/>
                <w:szCs w:val="16"/>
              </w:rPr>
            </w:pPr>
            <w:ins w:id="268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2690" w:author="User" w:date="2024-06-13T09:18:00Z"/>
                <w:rFonts w:ascii="GHEA Grapalat" w:hAnsi="GHEA Grapalat"/>
                <w:sz w:val="16"/>
                <w:szCs w:val="16"/>
              </w:rPr>
            </w:pPr>
            <w:ins w:id="269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2692" w:author="User" w:date="2024-06-13T09:18:00Z"/>
                <w:rFonts w:ascii="GHEA Grapalat" w:hAnsi="GHEA Grapalat"/>
                <w:sz w:val="16"/>
                <w:szCs w:val="16"/>
              </w:rPr>
            </w:pPr>
            <w:ins w:id="269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2694" w:author="User" w:date="2024-06-13T09:18:00Z"/>
                <w:rFonts w:ascii="GHEA Grapalat" w:hAnsi="GHEA Grapalat"/>
                <w:sz w:val="16"/>
                <w:szCs w:val="16"/>
              </w:rPr>
            </w:pPr>
            <w:ins w:id="269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2696" w:author="User" w:date="2024-06-13T09:18:00Z"/>
        </w:trPr>
        <w:tc>
          <w:tcPr>
            <w:tcW w:w="1697" w:type="dxa"/>
            <w:vAlign w:val="center"/>
          </w:tcPr>
          <w:p w:rsidR="00680598" w:rsidRDefault="00680598" w:rsidP="00680598">
            <w:pPr>
              <w:widowControl w:val="0"/>
              <w:jc w:val="center"/>
              <w:rPr>
                <w:ins w:id="2697" w:author="User" w:date="2024-06-13T09:18:00Z"/>
                <w:rFonts w:ascii="GHEA Grapalat" w:hAnsi="GHEA Grapalat"/>
                <w:sz w:val="20"/>
                <w:lang w:val="hy-AM"/>
              </w:rPr>
            </w:pPr>
            <w:ins w:id="2698" w:author="User" w:date="2024-06-13T09:19:00Z">
              <w:r>
                <w:rPr>
                  <w:rFonts w:ascii="GHEA Grapalat" w:hAnsi="GHEA Grapalat"/>
                  <w:sz w:val="20"/>
                  <w:lang w:val="hy-AM"/>
                </w:rPr>
                <w:t>3</w:t>
              </w:r>
            </w:ins>
          </w:p>
        </w:tc>
        <w:tc>
          <w:tcPr>
            <w:tcW w:w="2055" w:type="dxa"/>
            <w:vAlign w:val="center"/>
          </w:tcPr>
          <w:p w:rsidR="00680598" w:rsidRPr="0001756A" w:rsidRDefault="00680598" w:rsidP="00680598">
            <w:pPr>
              <w:widowControl w:val="0"/>
              <w:jc w:val="center"/>
              <w:rPr>
                <w:ins w:id="2699" w:author="User" w:date="2024-06-13T09:18:00Z"/>
                <w:rFonts w:ascii="Sylfaen" w:hAnsi="Sylfaen" w:cs="Arial"/>
              </w:rPr>
            </w:pPr>
            <w:ins w:id="2700" w:author="User" w:date="2024-06-13T09:19:00Z">
              <w:r w:rsidRPr="0001756A">
                <w:rPr>
                  <w:rFonts w:ascii="Sylfaen" w:hAnsi="Sylfaen" w:cs="Arial"/>
                </w:rPr>
                <w:t>3211300</w:t>
              </w:r>
            </w:ins>
          </w:p>
        </w:tc>
        <w:tc>
          <w:tcPr>
            <w:tcW w:w="1454" w:type="dxa"/>
            <w:vAlign w:val="center"/>
          </w:tcPr>
          <w:p w:rsidR="00680598" w:rsidRPr="00B138F3" w:rsidRDefault="00680598" w:rsidP="00680598">
            <w:pPr>
              <w:widowControl w:val="0"/>
              <w:jc w:val="center"/>
              <w:rPr>
                <w:ins w:id="2701" w:author="User" w:date="2024-06-13T09:18:00Z"/>
                <w:rFonts w:ascii="GHEA Grapalat" w:hAnsi="GHEA Grapalat"/>
                <w:sz w:val="16"/>
                <w:szCs w:val="16"/>
              </w:rPr>
            </w:pPr>
            <w:ins w:id="2702" w:author="User" w:date="2024-06-13T09:19:00Z">
              <w:r>
                <w:rPr>
                  <w:rFonts w:ascii="GHEA Grapalat" w:hAnsi="GHEA Grapalat" w:cs="Calibri"/>
                  <w:color w:val="000000"/>
                  <w:sz w:val="16"/>
                  <w:szCs w:val="16"/>
                </w:rPr>
                <w:t>Рись</w:t>
              </w:r>
            </w:ins>
          </w:p>
        </w:tc>
        <w:tc>
          <w:tcPr>
            <w:tcW w:w="960" w:type="dxa"/>
          </w:tcPr>
          <w:p w:rsidR="00680598" w:rsidRPr="00B138F3" w:rsidRDefault="00680598" w:rsidP="00680598">
            <w:pPr>
              <w:widowControl w:val="0"/>
              <w:jc w:val="center"/>
              <w:rPr>
                <w:ins w:id="2703" w:author="User" w:date="2024-06-13T09:18:00Z"/>
                <w:rFonts w:ascii="GHEA Grapalat" w:hAnsi="GHEA Grapalat"/>
                <w:sz w:val="16"/>
                <w:szCs w:val="16"/>
              </w:rPr>
            </w:pPr>
            <w:ins w:id="2704"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2705" w:author="User" w:date="2024-06-13T09:18:00Z"/>
                <w:rFonts w:ascii="GHEA Grapalat" w:hAnsi="GHEA Grapalat"/>
                <w:sz w:val="16"/>
                <w:szCs w:val="16"/>
              </w:rPr>
            </w:pPr>
            <w:ins w:id="2706"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2707" w:author="User" w:date="2024-06-13T09:18:00Z"/>
                <w:rFonts w:ascii="GHEA Grapalat" w:hAnsi="GHEA Grapalat"/>
                <w:sz w:val="16"/>
                <w:szCs w:val="16"/>
              </w:rPr>
            </w:pPr>
            <w:ins w:id="2708"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2709" w:author="User" w:date="2024-06-13T09:18:00Z"/>
                <w:rFonts w:ascii="GHEA Grapalat" w:hAnsi="GHEA Grapalat"/>
                <w:sz w:val="16"/>
                <w:szCs w:val="16"/>
              </w:rPr>
            </w:pPr>
            <w:ins w:id="2710"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711" w:author="User" w:date="2024-06-13T09:18:00Z"/>
                <w:rFonts w:ascii="GHEA Grapalat" w:hAnsi="GHEA Grapalat"/>
                <w:sz w:val="16"/>
                <w:szCs w:val="16"/>
              </w:rPr>
            </w:pPr>
            <w:ins w:id="271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713" w:author="User" w:date="2024-06-13T09:18:00Z"/>
                <w:rFonts w:ascii="GHEA Grapalat" w:hAnsi="GHEA Grapalat"/>
                <w:sz w:val="16"/>
                <w:szCs w:val="16"/>
              </w:rPr>
            </w:pPr>
            <w:ins w:id="271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2715" w:author="User" w:date="2024-06-13T09:18:00Z"/>
                <w:rFonts w:ascii="GHEA Grapalat" w:hAnsi="GHEA Grapalat"/>
                <w:sz w:val="16"/>
                <w:szCs w:val="16"/>
              </w:rPr>
            </w:pPr>
            <w:ins w:id="271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2717" w:author="User" w:date="2024-06-13T09:18:00Z"/>
                <w:rFonts w:ascii="GHEA Grapalat" w:hAnsi="GHEA Grapalat"/>
                <w:sz w:val="16"/>
                <w:szCs w:val="16"/>
              </w:rPr>
            </w:pPr>
            <w:ins w:id="271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2719" w:author="User" w:date="2024-06-13T09:18:00Z"/>
                <w:rFonts w:ascii="GHEA Grapalat" w:hAnsi="GHEA Grapalat"/>
                <w:sz w:val="16"/>
                <w:szCs w:val="16"/>
              </w:rPr>
            </w:pPr>
            <w:ins w:id="272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2721" w:author="User" w:date="2024-06-13T09:18:00Z"/>
                <w:rFonts w:ascii="GHEA Grapalat" w:hAnsi="GHEA Grapalat"/>
                <w:sz w:val="16"/>
                <w:szCs w:val="16"/>
              </w:rPr>
            </w:pPr>
            <w:ins w:id="272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2723" w:author="User" w:date="2024-06-13T09:18:00Z"/>
                <w:rFonts w:ascii="GHEA Grapalat" w:hAnsi="GHEA Grapalat"/>
                <w:sz w:val="16"/>
                <w:szCs w:val="16"/>
              </w:rPr>
            </w:pPr>
            <w:ins w:id="272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2725" w:author="User" w:date="2024-06-13T09:18:00Z"/>
                <w:rFonts w:ascii="GHEA Grapalat" w:hAnsi="GHEA Grapalat"/>
                <w:sz w:val="16"/>
                <w:szCs w:val="16"/>
              </w:rPr>
            </w:pPr>
            <w:ins w:id="272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2727" w:author="User" w:date="2024-06-13T09:18:00Z"/>
                <w:rFonts w:ascii="GHEA Grapalat" w:hAnsi="GHEA Grapalat"/>
                <w:sz w:val="16"/>
                <w:szCs w:val="16"/>
              </w:rPr>
            </w:pPr>
            <w:ins w:id="272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2729" w:author="User" w:date="2024-06-13T09:18:00Z"/>
        </w:trPr>
        <w:tc>
          <w:tcPr>
            <w:tcW w:w="1697" w:type="dxa"/>
            <w:vAlign w:val="center"/>
          </w:tcPr>
          <w:p w:rsidR="00680598" w:rsidRDefault="00680598" w:rsidP="00680598">
            <w:pPr>
              <w:widowControl w:val="0"/>
              <w:jc w:val="center"/>
              <w:rPr>
                <w:ins w:id="2730" w:author="User" w:date="2024-06-13T09:18:00Z"/>
                <w:rFonts w:ascii="GHEA Grapalat" w:hAnsi="GHEA Grapalat"/>
                <w:sz w:val="20"/>
                <w:lang w:val="hy-AM"/>
              </w:rPr>
            </w:pPr>
            <w:ins w:id="2731" w:author="User" w:date="2024-06-13T09:19:00Z">
              <w:r>
                <w:rPr>
                  <w:rFonts w:ascii="GHEA Grapalat" w:hAnsi="GHEA Grapalat"/>
                  <w:sz w:val="20"/>
                  <w:lang w:val="hy-AM"/>
                </w:rPr>
                <w:t>4</w:t>
              </w:r>
            </w:ins>
          </w:p>
        </w:tc>
        <w:tc>
          <w:tcPr>
            <w:tcW w:w="2055" w:type="dxa"/>
            <w:vAlign w:val="center"/>
          </w:tcPr>
          <w:p w:rsidR="00680598" w:rsidRPr="0001756A" w:rsidRDefault="00680598" w:rsidP="00680598">
            <w:pPr>
              <w:widowControl w:val="0"/>
              <w:jc w:val="center"/>
              <w:rPr>
                <w:ins w:id="2732" w:author="User" w:date="2024-06-13T09:18:00Z"/>
                <w:rFonts w:ascii="Sylfaen" w:hAnsi="Sylfaen" w:cs="Arial"/>
              </w:rPr>
            </w:pPr>
            <w:ins w:id="2733" w:author="User" w:date="2024-06-13T09:19:00Z">
              <w:r w:rsidRPr="0001756A">
                <w:rPr>
                  <w:rFonts w:ascii="Sylfaen" w:hAnsi="Sylfaen" w:cs="Arial"/>
                </w:rPr>
                <w:t>3221110</w:t>
              </w:r>
            </w:ins>
          </w:p>
        </w:tc>
        <w:tc>
          <w:tcPr>
            <w:tcW w:w="1454" w:type="dxa"/>
            <w:vAlign w:val="center"/>
          </w:tcPr>
          <w:p w:rsidR="00680598" w:rsidRPr="00B138F3" w:rsidRDefault="00680598" w:rsidP="00680598">
            <w:pPr>
              <w:widowControl w:val="0"/>
              <w:jc w:val="center"/>
              <w:rPr>
                <w:ins w:id="2734" w:author="User" w:date="2024-06-13T09:18:00Z"/>
                <w:rFonts w:ascii="GHEA Grapalat" w:hAnsi="GHEA Grapalat"/>
                <w:sz w:val="16"/>
                <w:szCs w:val="16"/>
              </w:rPr>
            </w:pPr>
            <w:ins w:id="2735" w:author="User" w:date="2024-06-13T09:19:00Z">
              <w:r>
                <w:rPr>
                  <w:rFonts w:ascii="GHEA Grapalat" w:hAnsi="GHEA Grapalat" w:cs="Calibri"/>
                  <w:color w:val="000000"/>
                  <w:sz w:val="16"/>
                  <w:szCs w:val="16"/>
                </w:rPr>
                <w:t>Марковь</w:t>
              </w:r>
            </w:ins>
          </w:p>
        </w:tc>
        <w:tc>
          <w:tcPr>
            <w:tcW w:w="960" w:type="dxa"/>
          </w:tcPr>
          <w:p w:rsidR="00680598" w:rsidRPr="00B138F3" w:rsidRDefault="00680598" w:rsidP="00680598">
            <w:pPr>
              <w:widowControl w:val="0"/>
              <w:jc w:val="center"/>
              <w:rPr>
                <w:ins w:id="2736" w:author="User" w:date="2024-06-13T09:18:00Z"/>
                <w:rFonts w:ascii="GHEA Grapalat" w:hAnsi="GHEA Grapalat"/>
                <w:sz w:val="16"/>
                <w:szCs w:val="16"/>
              </w:rPr>
            </w:pPr>
            <w:ins w:id="2737"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2738" w:author="User" w:date="2024-06-13T09:18:00Z"/>
                <w:rFonts w:ascii="GHEA Grapalat" w:hAnsi="GHEA Grapalat"/>
                <w:sz w:val="16"/>
                <w:szCs w:val="16"/>
              </w:rPr>
            </w:pPr>
            <w:ins w:id="2739"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2740" w:author="User" w:date="2024-06-13T09:18:00Z"/>
                <w:rFonts w:ascii="GHEA Grapalat" w:hAnsi="GHEA Grapalat"/>
                <w:sz w:val="16"/>
                <w:szCs w:val="16"/>
              </w:rPr>
            </w:pPr>
            <w:ins w:id="2741"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2742" w:author="User" w:date="2024-06-13T09:18:00Z"/>
                <w:rFonts w:ascii="GHEA Grapalat" w:hAnsi="GHEA Grapalat"/>
                <w:sz w:val="16"/>
                <w:szCs w:val="16"/>
              </w:rPr>
            </w:pPr>
            <w:ins w:id="2743"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744" w:author="User" w:date="2024-06-13T09:18:00Z"/>
                <w:rFonts w:ascii="GHEA Grapalat" w:hAnsi="GHEA Grapalat"/>
                <w:sz w:val="16"/>
                <w:szCs w:val="16"/>
              </w:rPr>
            </w:pPr>
            <w:ins w:id="274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746" w:author="User" w:date="2024-06-13T09:18:00Z"/>
                <w:rFonts w:ascii="GHEA Grapalat" w:hAnsi="GHEA Grapalat"/>
                <w:sz w:val="16"/>
                <w:szCs w:val="16"/>
              </w:rPr>
            </w:pPr>
            <w:ins w:id="274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2748" w:author="User" w:date="2024-06-13T09:18:00Z"/>
                <w:rFonts w:ascii="GHEA Grapalat" w:hAnsi="GHEA Grapalat"/>
                <w:sz w:val="16"/>
                <w:szCs w:val="16"/>
              </w:rPr>
            </w:pPr>
            <w:ins w:id="274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2750" w:author="User" w:date="2024-06-13T09:18:00Z"/>
                <w:rFonts w:ascii="GHEA Grapalat" w:hAnsi="GHEA Grapalat"/>
                <w:sz w:val="16"/>
                <w:szCs w:val="16"/>
              </w:rPr>
            </w:pPr>
            <w:ins w:id="275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2752" w:author="User" w:date="2024-06-13T09:18:00Z"/>
                <w:rFonts w:ascii="GHEA Grapalat" w:hAnsi="GHEA Grapalat"/>
                <w:sz w:val="16"/>
                <w:szCs w:val="16"/>
              </w:rPr>
            </w:pPr>
            <w:ins w:id="275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2754" w:author="User" w:date="2024-06-13T09:18:00Z"/>
                <w:rFonts w:ascii="GHEA Grapalat" w:hAnsi="GHEA Grapalat"/>
                <w:sz w:val="16"/>
                <w:szCs w:val="16"/>
              </w:rPr>
            </w:pPr>
            <w:ins w:id="275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2756" w:author="User" w:date="2024-06-13T09:18:00Z"/>
                <w:rFonts w:ascii="GHEA Grapalat" w:hAnsi="GHEA Grapalat"/>
                <w:sz w:val="16"/>
                <w:szCs w:val="16"/>
              </w:rPr>
            </w:pPr>
            <w:ins w:id="275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2758" w:author="User" w:date="2024-06-13T09:18:00Z"/>
                <w:rFonts w:ascii="GHEA Grapalat" w:hAnsi="GHEA Grapalat"/>
                <w:sz w:val="16"/>
                <w:szCs w:val="16"/>
              </w:rPr>
            </w:pPr>
            <w:ins w:id="275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2760" w:author="User" w:date="2024-06-13T09:18:00Z"/>
                <w:rFonts w:ascii="GHEA Grapalat" w:hAnsi="GHEA Grapalat"/>
                <w:sz w:val="16"/>
                <w:szCs w:val="16"/>
              </w:rPr>
            </w:pPr>
            <w:ins w:id="276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2762" w:author="User" w:date="2024-06-13T09:18:00Z"/>
        </w:trPr>
        <w:tc>
          <w:tcPr>
            <w:tcW w:w="1697" w:type="dxa"/>
            <w:vAlign w:val="center"/>
          </w:tcPr>
          <w:p w:rsidR="00680598" w:rsidRDefault="00680598" w:rsidP="00680598">
            <w:pPr>
              <w:widowControl w:val="0"/>
              <w:jc w:val="center"/>
              <w:rPr>
                <w:ins w:id="2763" w:author="User" w:date="2024-06-13T09:18:00Z"/>
                <w:rFonts w:ascii="GHEA Grapalat" w:hAnsi="GHEA Grapalat"/>
                <w:sz w:val="20"/>
                <w:lang w:val="hy-AM"/>
              </w:rPr>
            </w:pPr>
            <w:ins w:id="2764" w:author="User" w:date="2024-06-13T09:19:00Z">
              <w:r>
                <w:rPr>
                  <w:rFonts w:ascii="GHEA Grapalat" w:hAnsi="GHEA Grapalat"/>
                  <w:sz w:val="20"/>
                  <w:lang w:val="hy-AM"/>
                </w:rPr>
                <w:t>5</w:t>
              </w:r>
            </w:ins>
          </w:p>
        </w:tc>
        <w:tc>
          <w:tcPr>
            <w:tcW w:w="2055" w:type="dxa"/>
            <w:vAlign w:val="center"/>
          </w:tcPr>
          <w:p w:rsidR="00680598" w:rsidRPr="0001756A" w:rsidRDefault="00680598" w:rsidP="00680598">
            <w:pPr>
              <w:widowControl w:val="0"/>
              <w:jc w:val="center"/>
              <w:rPr>
                <w:ins w:id="2765" w:author="User" w:date="2024-06-13T09:18:00Z"/>
                <w:rFonts w:ascii="Sylfaen" w:hAnsi="Sylfaen" w:cs="Arial"/>
              </w:rPr>
            </w:pPr>
            <w:ins w:id="2766" w:author="User" w:date="2024-06-13T09:19:00Z">
              <w:r w:rsidRPr="0001756A">
                <w:rPr>
                  <w:rFonts w:ascii="Sylfaen" w:hAnsi="Sylfaen" w:cs="Arial"/>
                </w:rPr>
                <w:t>15331151</w:t>
              </w:r>
            </w:ins>
          </w:p>
        </w:tc>
        <w:tc>
          <w:tcPr>
            <w:tcW w:w="1454" w:type="dxa"/>
            <w:vAlign w:val="center"/>
          </w:tcPr>
          <w:p w:rsidR="00680598" w:rsidRPr="00B138F3" w:rsidRDefault="00680598" w:rsidP="00680598">
            <w:pPr>
              <w:widowControl w:val="0"/>
              <w:jc w:val="center"/>
              <w:rPr>
                <w:ins w:id="2767" w:author="User" w:date="2024-06-13T09:18:00Z"/>
                <w:rFonts w:ascii="GHEA Grapalat" w:hAnsi="GHEA Grapalat"/>
                <w:sz w:val="16"/>
                <w:szCs w:val="16"/>
              </w:rPr>
            </w:pPr>
            <w:ins w:id="2768" w:author="User" w:date="2024-06-13T09:19:00Z">
              <w:r w:rsidRPr="00F57D45">
                <w:rPr>
                  <w:rFonts w:ascii="GHEA Grapalat" w:hAnsi="GHEA Grapalat" w:cs="Calibri"/>
                  <w:color w:val="000000"/>
                  <w:sz w:val="16"/>
                  <w:szCs w:val="16"/>
                </w:rPr>
                <w:t>Фасоль зернистая</w:t>
              </w:r>
            </w:ins>
          </w:p>
        </w:tc>
        <w:tc>
          <w:tcPr>
            <w:tcW w:w="960" w:type="dxa"/>
          </w:tcPr>
          <w:p w:rsidR="00680598" w:rsidRPr="00B138F3" w:rsidRDefault="00680598" w:rsidP="00680598">
            <w:pPr>
              <w:widowControl w:val="0"/>
              <w:jc w:val="center"/>
              <w:rPr>
                <w:ins w:id="2769" w:author="User" w:date="2024-06-13T09:18:00Z"/>
                <w:rFonts w:ascii="GHEA Grapalat" w:hAnsi="GHEA Grapalat"/>
                <w:sz w:val="16"/>
                <w:szCs w:val="16"/>
              </w:rPr>
            </w:pPr>
            <w:ins w:id="2770"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2771" w:author="User" w:date="2024-06-13T09:18:00Z"/>
                <w:rFonts w:ascii="GHEA Grapalat" w:hAnsi="GHEA Grapalat"/>
                <w:sz w:val="16"/>
                <w:szCs w:val="16"/>
              </w:rPr>
            </w:pPr>
            <w:ins w:id="2772"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2773" w:author="User" w:date="2024-06-13T09:18:00Z"/>
                <w:rFonts w:ascii="GHEA Grapalat" w:hAnsi="GHEA Grapalat"/>
                <w:sz w:val="16"/>
                <w:szCs w:val="16"/>
              </w:rPr>
            </w:pPr>
            <w:ins w:id="2774"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2775" w:author="User" w:date="2024-06-13T09:18:00Z"/>
                <w:rFonts w:ascii="GHEA Grapalat" w:hAnsi="GHEA Grapalat"/>
                <w:sz w:val="16"/>
                <w:szCs w:val="16"/>
              </w:rPr>
            </w:pPr>
            <w:ins w:id="2776"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777" w:author="User" w:date="2024-06-13T09:18:00Z"/>
                <w:rFonts w:ascii="GHEA Grapalat" w:hAnsi="GHEA Grapalat"/>
                <w:sz w:val="16"/>
                <w:szCs w:val="16"/>
              </w:rPr>
            </w:pPr>
            <w:ins w:id="277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779" w:author="User" w:date="2024-06-13T09:18:00Z"/>
                <w:rFonts w:ascii="GHEA Grapalat" w:hAnsi="GHEA Grapalat"/>
                <w:sz w:val="16"/>
                <w:szCs w:val="16"/>
              </w:rPr>
            </w:pPr>
            <w:ins w:id="278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2781" w:author="User" w:date="2024-06-13T09:18:00Z"/>
                <w:rFonts w:ascii="GHEA Grapalat" w:hAnsi="GHEA Grapalat"/>
                <w:sz w:val="16"/>
                <w:szCs w:val="16"/>
              </w:rPr>
            </w:pPr>
            <w:ins w:id="278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2783" w:author="User" w:date="2024-06-13T09:18:00Z"/>
                <w:rFonts w:ascii="GHEA Grapalat" w:hAnsi="GHEA Grapalat"/>
                <w:sz w:val="16"/>
                <w:szCs w:val="16"/>
              </w:rPr>
            </w:pPr>
            <w:ins w:id="278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2785" w:author="User" w:date="2024-06-13T09:18:00Z"/>
                <w:rFonts w:ascii="GHEA Grapalat" w:hAnsi="GHEA Grapalat"/>
                <w:sz w:val="16"/>
                <w:szCs w:val="16"/>
              </w:rPr>
            </w:pPr>
            <w:ins w:id="278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2787" w:author="User" w:date="2024-06-13T09:18:00Z"/>
                <w:rFonts w:ascii="GHEA Grapalat" w:hAnsi="GHEA Grapalat"/>
                <w:sz w:val="16"/>
                <w:szCs w:val="16"/>
              </w:rPr>
            </w:pPr>
            <w:ins w:id="278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2789" w:author="User" w:date="2024-06-13T09:18:00Z"/>
                <w:rFonts w:ascii="GHEA Grapalat" w:hAnsi="GHEA Grapalat"/>
                <w:sz w:val="16"/>
                <w:szCs w:val="16"/>
              </w:rPr>
            </w:pPr>
            <w:ins w:id="279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2791" w:author="User" w:date="2024-06-13T09:18:00Z"/>
                <w:rFonts w:ascii="GHEA Grapalat" w:hAnsi="GHEA Grapalat"/>
                <w:sz w:val="16"/>
                <w:szCs w:val="16"/>
              </w:rPr>
            </w:pPr>
            <w:ins w:id="279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2793" w:author="User" w:date="2024-06-13T09:18:00Z"/>
                <w:rFonts w:ascii="GHEA Grapalat" w:hAnsi="GHEA Grapalat"/>
                <w:sz w:val="16"/>
                <w:szCs w:val="16"/>
              </w:rPr>
            </w:pPr>
            <w:ins w:id="279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2795" w:author="User" w:date="2024-06-13T09:18:00Z"/>
        </w:trPr>
        <w:tc>
          <w:tcPr>
            <w:tcW w:w="1697" w:type="dxa"/>
            <w:vAlign w:val="center"/>
          </w:tcPr>
          <w:p w:rsidR="00680598" w:rsidRDefault="00680598" w:rsidP="00680598">
            <w:pPr>
              <w:widowControl w:val="0"/>
              <w:jc w:val="center"/>
              <w:rPr>
                <w:ins w:id="2796" w:author="User" w:date="2024-06-13T09:18:00Z"/>
                <w:rFonts w:ascii="GHEA Grapalat" w:hAnsi="GHEA Grapalat"/>
                <w:sz w:val="20"/>
                <w:lang w:val="hy-AM"/>
              </w:rPr>
            </w:pPr>
            <w:ins w:id="2797" w:author="User" w:date="2024-06-13T09:19:00Z">
              <w:r>
                <w:rPr>
                  <w:rFonts w:ascii="GHEA Grapalat" w:hAnsi="GHEA Grapalat"/>
                  <w:sz w:val="20"/>
                  <w:lang w:val="hy-AM"/>
                </w:rPr>
                <w:t>6</w:t>
              </w:r>
            </w:ins>
          </w:p>
        </w:tc>
        <w:tc>
          <w:tcPr>
            <w:tcW w:w="2055" w:type="dxa"/>
            <w:vAlign w:val="center"/>
          </w:tcPr>
          <w:p w:rsidR="00680598" w:rsidRPr="0001756A" w:rsidRDefault="00680598" w:rsidP="00680598">
            <w:pPr>
              <w:widowControl w:val="0"/>
              <w:jc w:val="center"/>
              <w:rPr>
                <w:ins w:id="2798" w:author="User" w:date="2024-06-13T09:18:00Z"/>
                <w:rFonts w:ascii="Sylfaen" w:hAnsi="Sylfaen" w:cs="Arial"/>
              </w:rPr>
            </w:pPr>
            <w:ins w:id="2799" w:author="User" w:date="2024-06-13T09:19:00Z">
              <w:r w:rsidRPr="0001756A">
                <w:rPr>
                  <w:rFonts w:ascii="Sylfaen" w:hAnsi="Sylfaen" w:cs="Arial"/>
                </w:rPr>
                <w:t>3222128</w:t>
              </w:r>
            </w:ins>
          </w:p>
        </w:tc>
        <w:tc>
          <w:tcPr>
            <w:tcW w:w="1454" w:type="dxa"/>
            <w:vAlign w:val="center"/>
          </w:tcPr>
          <w:p w:rsidR="00680598" w:rsidRPr="00B138F3" w:rsidRDefault="00680598" w:rsidP="00680598">
            <w:pPr>
              <w:widowControl w:val="0"/>
              <w:jc w:val="center"/>
              <w:rPr>
                <w:ins w:id="2800" w:author="User" w:date="2024-06-13T09:18:00Z"/>
                <w:rFonts w:ascii="GHEA Grapalat" w:hAnsi="GHEA Grapalat"/>
                <w:sz w:val="16"/>
                <w:szCs w:val="16"/>
              </w:rPr>
            </w:pPr>
            <w:ins w:id="2801" w:author="User" w:date="2024-06-13T09:19:00Z">
              <w:r>
                <w:rPr>
                  <w:rFonts w:ascii="GHEA Grapalat" w:hAnsi="GHEA Grapalat" w:cs="Calibri"/>
                  <w:color w:val="000000"/>
                  <w:sz w:val="16"/>
                  <w:szCs w:val="16"/>
                </w:rPr>
                <w:t>Яблоко</w:t>
              </w:r>
            </w:ins>
          </w:p>
        </w:tc>
        <w:tc>
          <w:tcPr>
            <w:tcW w:w="960" w:type="dxa"/>
          </w:tcPr>
          <w:p w:rsidR="00680598" w:rsidRPr="00B138F3" w:rsidRDefault="00680598" w:rsidP="00680598">
            <w:pPr>
              <w:widowControl w:val="0"/>
              <w:jc w:val="center"/>
              <w:rPr>
                <w:ins w:id="2802" w:author="User" w:date="2024-06-13T09:18:00Z"/>
                <w:rFonts w:ascii="GHEA Grapalat" w:hAnsi="GHEA Grapalat"/>
                <w:sz w:val="16"/>
                <w:szCs w:val="16"/>
              </w:rPr>
            </w:pPr>
            <w:ins w:id="2803"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2804" w:author="User" w:date="2024-06-13T09:18:00Z"/>
                <w:rFonts w:ascii="GHEA Grapalat" w:hAnsi="GHEA Grapalat"/>
                <w:sz w:val="16"/>
                <w:szCs w:val="16"/>
              </w:rPr>
            </w:pPr>
            <w:ins w:id="2805"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2806" w:author="User" w:date="2024-06-13T09:18:00Z"/>
                <w:rFonts w:ascii="GHEA Grapalat" w:hAnsi="GHEA Grapalat"/>
                <w:sz w:val="16"/>
                <w:szCs w:val="16"/>
              </w:rPr>
            </w:pPr>
            <w:ins w:id="2807"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2808" w:author="User" w:date="2024-06-13T09:18:00Z"/>
                <w:rFonts w:ascii="GHEA Grapalat" w:hAnsi="GHEA Grapalat"/>
                <w:sz w:val="16"/>
                <w:szCs w:val="16"/>
              </w:rPr>
            </w:pPr>
            <w:ins w:id="2809"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810" w:author="User" w:date="2024-06-13T09:18:00Z"/>
                <w:rFonts w:ascii="GHEA Grapalat" w:hAnsi="GHEA Grapalat"/>
                <w:sz w:val="16"/>
                <w:szCs w:val="16"/>
              </w:rPr>
            </w:pPr>
            <w:ins w:id="281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812" w:author="User" w:date="2024-06-13T09:18:00Z"/>
                <w:rFonts w:ascii="GHEA Grapalat" w:hAnsi="GHEA Grapalat"/>
                <w:sz w:val="16"/>
                <w:szCs w:val="16"/>
              </w:rPr>
            </w:pPr>
            <w:ins w:id="281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2814" w:author="User" w:date="2024-06-13T09:18:00Z"/>
                <w:rFonts w:ascii="GHEA Grapalat" w:hAnsi="GHEA Grapalat"/>
                <w:sz w:val="16"/>
                <w:szCs w:val="16"/>
              </w:rPr>
            </w:pPr>
            <w:ins w:id="281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2816" w:author="User" w:date="2024-06-13T09:18:00Z"/>
                <w:rFonts w:ascii="GHEA Grapalat" w:hAnsi="GHEA Grapalat"/>
                <w:sz w:val="16"/>
                <w:szCs w:val="16"/>
              </w:rPr>
            </w:pPr>
            <w:ins w:id="281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2818" w:author="User" w:date="2024-06-13T09:18:00Z"/>
                <w:rFonts w:ascii="GHEA Grapalat" w:hAnsi="GHEA Grapalat"/>
                <w:sz w:val="16"/>
                <w:szCs w:val="16"/>
              </w:rPr>
            </w:pPr>
            <w:ins w:id="281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2820" w:author="User" w:date="2024-06-13T09:18:00Z"/>
                <w:rFonts w:ascii="GHEA Grapalat" w:hAnsi="GHEA Grapalat"/>
                <w:sz w:val="16"/>
                <w:szCs w:val="16"/>
              </w:rPr>
            </w:pPr>
            <w:ins w:id="282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2822" w:author="User" w:date="2024-06-13T09:18:00Z"/>
                <w:rFonts w:ascii="GHEA Grapalat" w:hAnsi="GHEA Grapalat"/>
                <w:sz w:val="16"/>
                <w:szCs w:val="16"/>
              </w:rPr>
            </w:pPr>
            <w:ins w:id="282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2824" w:author="User" w:date="2024-06-13T09:18:00Z"/>
                <w:rFonts w:ascii="GHEA Grapalat" w:hAnsi="GHEA Grapalat"/>
                <w:sz w:val="16"/>
                <w:szCs w:val="16"/>
              </w:rPr>
            </w:pPr>
            <w:ins w:id="282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2826" w:author="User" w:date="2024-06-13T09:18:00Z"/>
                <w:rFonts w:ascii="GHEA Grapalat" w:hAnsi="GHEA Grapalat"/>
                <w:sz w:val="16"/>
                <w:szCs w:val="16"/>
              </w:rPr>
            </w:pPr>
            <w:ins w:id="282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2828" w:author="User" w:date="2024-06-13T09:18:00Z"/>
        </w:trPr>
        <w:tc>
          <w:tcPr>
            <w:tcW w:w="1697" w:type="dxa"/>
            <w:vAlign w:val="center"/>
          </w:tcPr>
          <w:p w:rsidR="00680598" w:rsidRDefault="00680598" w:rsidP="00680598">
            <w:pPr>
              <w:widowControl w:val="0"/>
              <w:jc w:val="center"/>
              <w:rPr>
                <w:ins w:id="2829" w:author="User" w:date="2024-06-13T09:18:00Z"/>
                <w:rFonts w:ascii="GHEA Grapalat" w:hAnsi="GHEA Grapalat"/>
                <w:sz w:val="20"/>
                <w:lang w:val="hy-AM"/>
              </w:rPr>
            </w:pPr>
            <w:ins w:id="2830" w:author="User" w:date="2024-06-13T09:19:00Z">
              <w:r>
                <w:rPr>
                  <w:rFonts w:ascii="GHEA Grapalat" w:hAnsi="GHEA Grapalat"/>
                  <w:sz w:val="20"/>
                  <w:lang w:val="hy-AM"/>
                </w:rPr>
                <w:t>7</w:t>
              </w:r>
            </w:ins>
          </w:p>
        </w:tc>
        <w:tc>
          <w:tcPr>
            <w:tcW w:w="2055" w:type="dxa"/>
            <w:vAlign w:val="center"/>
          </w:tcPr>
          <w:p w:rsidR="00680598" w:rsidRPr="0001756A" w:rsidRDefault="00680598" w:rsidP="00680598">
            <w:pPr>
              <w:widowControl w:val="0"/>
              <w:jc w:val="center"/>
              <w:rPr>
                <w:ins w:id="2831" w:author="User" w:date="2024-06-13T09:18:00Z"/>
                <w:rFonts w:ascii="Sylfaen" w:hAnsi="Sylfaen" w:cs="Arial"/>
              </w:rPr>
            </w:pPr>
            <w:ins w:id="2832" w:author="User" w:date="2024-06-13T09:19:00Z">
              <w:r w:rsidRPr="0001756A">
                <w:rPr>
                  <w:rFonts w:ascii="Sylfaen" w:hAnsi="Sylfaen" w:cs="Arial"/>
                </w:rPr>
                <w:t>3221410</w:t>
              </w:r>
            </w:ins>
          </w:p>
        </w:tc>
        <w:tc>
          <w:tcPr>
            <w:tcW w:w="1454" w:type="dxa"/>
            <w:vAlign w:val="center"/>
          </w:tcPr>
          <w:p w:rsidR="00680598" w:rsidRPr="00B138F3" w:rsidRDefault="00680598" w:rsidP="00680598">
            <w:pPr>
              <w:widowControl w:val="0"/>
              <w:jc w:val="center"/>
              <w:rPr>
                <w:ins w:id="2833" w:author="User" w:date="2024-06-13T09:18:00Z"/>
                <w:rFonts w:ascii="GHEA Grapalat" w:hAnsi="GHEA Grapalat"/>
                <w:sz w:val="16"/>
                <w:szCs w:val="16"/>
              </w:rPr>
            </w:pPr>
            <w:ins w:id="2834" w:author="User" w:date="2024-06-13T09:19:00Z">
              <w:r>
                <w:rPr>
                  <w:rFonts w:ascii="GHEA Grapalat" w:hAnsi="GHEA Grapalat" w:cs="Calibri"/>
                  <w:color w:val="000000"/>
                  <w:sz w:val="16"/>
                  <w:szCs w:val="16"/>
                </w:rPr>
                <w:t>Капуста</w:t>
              </w:r>
            </w:ins>
          </w:p>
        </w:tc>
        <w:tc>
          <w:tcPr>
            <w:tcW w:w="960" w:type="dxa"/>
          </w:tcPr>
          <w:p w:rsidR="00680598" w:rsidRPr="00B138F3" w:rsidRDefault="00680598" w:rsidP="00680598">
            <w:pPr>
              <w:widowControl w:val="0"/>
              <w:jc w:val="center"/>
              <w:rPr>
                <w:ins w:id="2835" w:author="User" w:date="2024-06-13T09:18:00Z"/>
                <w:rFonts w:ascii="GHEA Grapalat" w:hAnsi="GHEA Grapalat"/>
                <w:sz w:val="16"/>
                <w:szCs w:val="16"/>
              </w:rPr>
            </w:pPr>
            <w:ins w:id="2836"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2837" w:author="User" w:date="2024-06-13T09:18:00Z"/>
                <w:rFonts w:ascii="GHEA Grapalat" w:hAnsi="GHEA Grapalat"/>
                <w:sz w:val="16"/>
                <w:szCs w:val="16"/>
              </w:rPr>
            </w:pPr>
            <w:ins w:id="2838"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2839" w:author="User" w:date="2024-06-13T09:18:00Z"/>
                <w:rFonts w:ascii="GHEA Grapalat" w:hAnsi="GHEA Grapalat"/>
                <w:sz w:val="16"/>
                <w:szCs w:val="16"/>
              </w:rPr>
            </w:pPr>
            <w:ins w:id="2840"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2841" w:author="User" w:date="2024-06-13T09:18:00Z"/>
                <w:rFonts w:ascii="GHEA Grapalat" w:hAnsi="GHEA Grapalat"/>
                <w:sz w:val="16"/>
                <w:szCs w:val="16"/>
              </w:rPr>
            </w:pPr>
            <w:ins w:id="2842"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843" w:author="User" w:date="2024-06-13T09:18:00Z"/>
                <w:rFonts w:ascii="GHEA Grapalat" w:hAnsi="GHEA Grapalat"/>
                <w:sz w:val="16"/>
                <w:szCs w:val="16"/>
              </w:rPr>
            </w:pPr>
            <w:ins w:id="284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845" w:author="User" w:date="2024-06-13T09:18:00Z"/>
                <w:rFonts w:ascii="GHEA Grapalat" w:hAnsi="GHEA Grapalat"/>
                <w:sz w:val="16"/>
                <w:szCs w:val="16"/>
              </w:rPr>
            </w:pPr>
            <w:ins w:id="284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2847" w:author="User" w:date="2024-06-13T09:18:00Z"/>
                <w:rFonts w:ascii="GHEA Grapalat" w:hAnsi="GHEA Grapalat"/>
                <w:sz w:val="16"/>
                <w:szCs w:val="16"/>
              </w:rPr>
            </w:pPr>
            <w:ins w:id="284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2849" w:author="User" w:date="2024-06-13T09:18:00Z"/>
                <w:rFonts w:ascii="GHEA Grapalat" w:hAnsi="GHEA Grapalat"/>
                <w:sz w:val="16"/>
                <w:szCs w:val="16"/>
              </w:rPr>
            </w:pPr>
            <w:ins w:id="285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2851" w:author="User" w:date="2024-06-13T09:18:00Z"/>
                <w:rFonts w:ascii="GHEA Grapalat" w:hAnsi="GHEA Grapalat"/>
                <w:sz w:val="16"/>
                <w:szCs w:val="16"/>
              </w:rPr>
            </w:pPr>
            <w:ins w:id="285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2853" w:author="User" w:date="2024-06-13T09:18:00Z"/>
                <w:rFonts w:ascii="GHEA Grapalat" w:hAnsi="GHEA Grapalat"/>
                <w:sz w:val="16"/>
                <w:szCs w:val="16"/>
              </w:rPr>
            </w:pPr>
            <w:ins w:id="285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2855" w:author="User" w:date="2024-06-13T09:18:00Z"/>
                <w:rFonts w:ascii="GHEA Grapalat" w:hAnsi="GHEA Grapalat"/>
                <w:sz w:val="16"/>
                <w:szCs w:val="16"/>
              </w:rPr>
            </w:pPr>
            <w:ins w:id="285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2857" w:author="User" w:date="2024-06-13T09:18:00Z"/>
                <w:rFonts w:ascii="GHEA Grapalat" w:hAnsi="GHEA Grapalat"/>
                <w:sz w:val="16"/>
                <w:szCs w:val="16"/>
              </w:rPr>
            </w:pPr>
            <w:ins w:id="285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2859" w:author="User" w:date="2024-06-13T09:18:00Z"/>
                <w:rFonts w:ascii="GHEA Grapalat" w:hAnsi="GHEA Grapalat"/>
                <w:sz w:val="16"/>
                <w:szCs w:val="16"/>
              </w:rPr>
            </w:pPr>
            <w:ins w:id="286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2861" w:author="User" w:date="2024-06-13T09:18:00Z"/>
        </w:trPr>
        <w:tc>
          <w:tcPr>
            <w:tcW w:w="1697" w:type="dxa"/>
            <w:vAlign w:val="center"/>
          </w:tcPr>
          <w:p w:rsidR="00680598" w:rsidRDefault="00680598" w:rsidP="00680598">
            <w:pPr>
              <w:widowControl w:val="0"/>
              <w:jc w:val="center"/>
              <w:rPr>
                <w:ins w:id="2862" w:author="User" w:date="2024-06-13T09:18:00Z"/>
                <w:rFonts w:ascii="GHEA Grapalat" w:hAnsi="GHEA Grapalat"/>
                <w:sz w:val="20"/>
                <w:lang w:val="hy-AM"/>
              </w:rPr>
            </w:pPr>
            <w:ins w:id="2863" w:author="User" w:date="2024-06-13T09:19:00Z">
              <w:r>
                <w:rPr>
                  <w:rFonts w:ascii="GHEA Grapalat" w:hAnsi="GHEA Grapalat"/>
                  <w:sz w:val="20"/>
                  <w:lang w:val="hy-AM"/>
                </w:rPr>
                <w:lastRenderedPageBreak/>
                <w:t>8</w:t>
              </w:r>
            </w:ins>
          </w:p>
        </w:tc>
        <w:tc>
          <w:tcPr>
            <w:tcW w:w="2055" w:type="dxa"/>
            <w:vAlign w:val="center"/>
          </w:tcPr>
          <w:p w:rsidR="00680598" w:rsidRPr="0001756A" w:rsidRDefault="00680598" w:rsidP="00680598">
            <w:pPr>
              <w:widowControl w:val="0"/>
              <w:jc w:val="center"/>
              <w:rPr>
                <w:ins w:id="2864" w:author="User" w:date="2024-06-13T09:18:00Z"/>
                <w:rFonts w:ascii="Sylfaen" w:hAnsi="Sylfaen" w:cs="Arial"/>
              </w:rPr>
            </w:pPr>
            <w:ins w:id="2865" w:author="User" w:date="2024-06-13T09:19:00Z">
              <w:r w:rsidRPr="0001756A">
                <w:rPr>
                  <w:rFonts w:ascii="Sylfaen" w:hAnsi="Sylfaen" w:cs="Arial"/>
                </w:rPr>
                <w:t>3221100</w:t>
              </w:r>
            </w:ins>
          </w:p>
        </w:tc>
        <w:tc>
          <w:tcPr>
            <w:tcW w:w="1454" w:type="dxa"/>
            <w:vAlign w:val="center"/>
          </w:tcPr>
          <w:p w:rsidR="00680598" w:rsidRPr="00B138F3" w:rsidRDefault="00680598" w:rsidP="00680598">
            <w:pPr>
              <w:widowControl w:val="0"/>
              <w:jc w:val="center"/>
              <w:rPr>
                <w:ins w:id="2866" w:author="User" w:date="2024-06-13T09:18:00Z"/>
                <w:rFonts w:ascii="GHEA Grapalat" w:hAnsi="GHEA Grapalat"/>
                <w:sz w:val="16"/>
                <w:szCs w:val="16"/>
              </w:rPr>
            </w:pPr>
            <w:ins w:id="2867" w:author="User" w:date="2024-06-13T09:19:00Z">
              <w:r>
                <w:rPr>
                  <w:rFonts w:ascii="GHEA Grapalat" w:hAnsi="GHEA Grapalat" w:cs="Calibri"/>
                  <w:color w:val="000000"/>
                  <w:sz w:val="16"/>
                  <w:szCs w:val="16"/>
                </w:rPr>
                <w:t>Свекла</w:t>
              </w:r>
            </w:ins>
          </w:p>
        </w:tc>
        <w:tc>
          <w:tcPr>
            <w:tcW w:w="960" w:type="dxa"/>
          </w:tcPr>
          <w:p w:rsidR="00680598" w:rsidRPr="00B138F3" w:rsidRDefault="00680598" w:rsidP="00680598">
            <w:pPr>
              <w:widowControl w:val="0"/>
              <w:jc w:val="center"/>
              <w:rPr>
                <w:ins w:id="2868" w:author="User" w:date="2024-06-13T09:18:00Z"/>
                <w:rFonts w:ascii="GHEA Grapalat" w:hAnsi="GHEA Grapalat"/>
                <w:sz w:val="16"/>
                <w:szCs w:val="16"/>
              </w:rPr>
            </w:pPr>
            <w:ins w:id="2869"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2870" w:author="User" w:date="2024-06-13T09:18:00Z"/>
                <w:rFonts w:ascii="GHEA Grapalat" w:hAnsi="GHEA Grapalat"/>
                <w:sz w:val="16"/>
                <w:szCs w:val="16"/>
              </w:rPr>
            </w:pPr>
            <w:ins w:id="2871"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2872" w:author="User" w:date="2024-06-13T09:18:00Z"/>
                <w:rFonts w:ascii="GHEA Grapalat" w:hAnsi="GHEA Grapalat"/>
                <w:sz w:val="16"/>
                <w:szCs w:val="16"/>
              </w:rPr>
            </w:pPr>
            <w:ins w:id="2873"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2874" w:author="User" w:date="2024-06-13T09:18:00Z"/>
                <w:rFonts w:ascii="GHEA Grapalat" w:hAnsi="GHEA Grapalat"/>
                <w:sz w:val="16"/>
                <w:szCs w:val="16"/>
              </w:rPr>
            </w:pPr>
            <w:ins w:id="2875"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876" w:author="User" w:date="2024-06-13T09:18:00Z"/>
                <w:rFonts w:ascii="GHEA Grapalat" w:hAnsi="GHEA Grapalat"/>
                <w:sz w:val="16"/>
                <w:szCs w:val="16"/>
              </w:rPr>
            </w:pPr>
            <w:ins w:id="287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878" w:author="User" w:date="2024-06-13T09:18:00Z"/>
                <w:rFonts w:ascii="GHEA Grapalat" w:hAnsi="GHEA Grapalat"/>
                <w:sz w:val="16"/>
                <w:szCs w:val="16"/>
              </w:rPr>
            </w:pPr>
            <w:ins w:id="287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2880" w:author="User" w:date="2024-06-13T09:18:00Z"/>
                <w:rFonts w:ascii="GHEA Grapalat" w:hAnsi="GHEA Grapalat"/>
                <w:sz w:val="16"/>
                <w:szCs w:val="16"/>
              </w:rPr>
            </w:pPr>
            <w:ins w:id="288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2882" w:author="User" w:date="2024-06-13T09:18:00Z"/>
                <w:rFonts w:ascii="GHEA Grapalat" w:hAnsi="GHEA Grapalat"/>
                <w:sz w:val="16"/>
                <w:szCs w:val="16"/>
              </w:rPr>
            </w:pPr>
            <w:ins w:id="288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2884" w:author="User" w:date="2024-06-13T09:18:00Z"/>
                <w:rFonts w:ascii="GHEA Grapalat" w:hAnsi="GHEA Grapalat"/>
                <w:sz w:val="16"/>
                <w:szCs w:val="16"/>
              </w:rPr>
            </w:pPr>
            <w:ins w:id="288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2886" w:author="User" w:date="2024-06-13T09:18:00Z"/>
                <w:rFonts w:ascii="GHEA Grapalat" w:hAnsi="GHEA Grapalat"/>
                <w:sz w:val="16"/>
                <w:szCs w:val="16"/>
              </w:rPr>
            </w:pPr>
            <w:ins w:id="288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2888" w:author="User" w:date="2024-06-13T09:18:00Z"/>
                <w:rFonts w:ascii="GHEA Grapalat" w:hAnsi="GHEA Grapalat"/>
                <w:sz w:val="16"/>
                <w:szCs w:val="16"/>
              </w:rPr>
            </w:pPr>
            <w:ins w:id="288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2890" w:author="User" w:date="2024-06-13T09:18:00Z"/>
                <w:rFonts w:ascii="GHEA Grapalat" w:hAnsi="GHEA Grapalat"/>
                <w:sz w:val="16"/>
                <w:szCs w:val="16"/>
              </w:rPr>
            </w:pPr>
            <w:ins w:id="289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2892" w:author="User" w:date="2024-06-13T09:18:00Z"/>
                <w:rFonts w:ascii="GHEA Grapalat" w:hAnsi="GHEA Grapalat"/>
                <w:sz w:val="16"/>
                <w:szCs w:val="16"/>
              </w:rPr>
            </w:pPr>
            <w:ins w:id="289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2894" w:author="User" w:date="2024-06-13T09:18:00Z"/>
        </w:trPr>
        <w:tc>
          <w:tcPr>
            <w:tcW w:w="1697" w:type="dxa"/>
            <w:vAlign w:val="center"/>
          </w:tcPr>
          <w:p w:rsidR="00680598" w:rsidRDefault="00680598" w:rsidP="00680598">
            <w:pPr>
              <w:widowControl w:val="0"/>
              <w:jc w:val="center"/>
              <w:rPr>
                <w:ins w:id="2895" w:author="User" w:date="2024-06-13T09:18:00Z"/>
                <w:rFonts w:ascii="GHEA Grapalat" w:hAnsi="GHEA Grapalat"/>
                <w:sz w:val="20"/>
                <w:lang w:val="hy-AM"/>
              </w:rPr>
            </w:pPr>
            <w:ins w:id="2896" w:author="User" w:date="2024-06-13T09:19:00Z">
              <w:r>
                <w:rPr>
                  <w:rFonts w:ascii="GHEA Grapalat" w:hAnsi="GHEA Grapalat"/>
                  <w:sz w:val="20"/>
                  <w:lang w:val="hy-AM"/>
                </w:rPr>
                <w:t>9</w:t>
              </w:r>
            </w:ins>
          </w:p>
        </w:tc>
        <w:tc>
          <w:tcPr>
            <w:tcW w:w="2055" w:type="dxa"/>
            <w:vAlign w:val="center"/>
          </w:tcPr>
          <w:p w:rsidR="00680598" w:rsidRPr="0001756A" w:rsidRDefault="00680598" w:rsidP="00680598">
            <w:pPr>
              <w:widowControl w:val="0"/>
              <w:jc w:val="center"/>
              <w:rPr>
                <w:ins w:id="2897" w:author="User" w:date="2024-06-13T09:18:00Z"/>
                <w:rFonts w:ascii="Sylfaen" w:hAnsi="Sylfaen" w:cs="Arial"/>
              </w:rPr>
            </w:pPr>
            <w:ins w:id="2898" w:author="User" w:date="2024-06-13T09:19:00Z">
              <w:r w:rsidRPr="0001756A">
                <w:rPr>
                  <w:rFonts w:ascii="Sylfaen" w:hAnsi="Sylfaen" w:cs="Arial"/>
                </w:rPr>
                <w:t>15311100</w:t>
              </w:r>
            </w:ins>
          </w:p>
        </w:tc>
        <w:tc>
          <w:tcPr>
            <w:tcW w:w="1454" w:type="dxa"/>
            <w:vAlign w:val="center"/>
          </w:tcPr>
          <w:p w:rsidR="00680598" w:rsidRPr="00B138F3" w:rsidRDefault="00680598" w:rsidP="00680598">
            <w:pPr>
              <w:widowControl w:val="0"/>
              <w:jc w:val="center"/>
              <w:rPr>
                <w:ins w:id="2899" w:author="User" w:date="2024-06-13T09:18:00Z"/>
                <w:rFonts w:ascii="GHEA Grapalat" w:hAnsi="GHEA Grapalat"/>
                <w:sz w:val="16"/>
                <w:szCs w:val="16"/>
              </w:rPr>
            </w:pPr>
            <w:ins w:id="2900" w:author="User" w:date="2024-06-13T09:19:00Z">
              <w:r>
                <w:rPr>
                  <w:rFonts w:ascii="GHEA Grapalat" w:hAnsi="GHEA Grapalat" w:cs="Calibri"/>
                  <w:color w:val="000000"/>
                  <w:sz w:val="16"/>
                  <w:szCs w:val="16"/>
                </w:rPr>
                <w:t>Картофель</w:t>
              </w:r>
            </w:ins>
          </w:p>
        </w:tc>
        <w:tc>
          <w:tcPr>
            <w:tcW w:w="960" w:type="dxa"/>
          </w:tcPr>
          <w:p w:rsidR="00680598" w:rsidRPr="00B138F3" w:rsidRDefault="00680598" w:rsidP="00680598">
            <w:pPr>
              <w:widowControl w:val="0"/>
              <w:jc w:val="center"/>
              <w:rPr>
                <w:ins w:id="2901" w:author="User" w:date="2024-06-13T09:18:00Z"/>
                <w:rFonts w:ascii="GHEA Grapalat" w:hAnsi="GHEA Grapalat"/>
                <w:sz w:val="16"/>
                <w:szCs w:val="16"/>
              </w:rPr>
            </w:pPr>
            <w:ins w:id="2902"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2903" w:author="User" w:date="2024-06-13T09:18:00Z"/>
                <w:rFonts w:ascii="GHEA Grapalat" w:hAnsi="GHEA Grapalat"/>
                <w:sz w:val="16"/>
                <w:szCs w:val="16"/>
              </w:rPr>
            </w:pPr>
            <w:ins w:id="2904"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2905" w:author="User" w:date="2024-06-13T09:18:00Z"/>
                <w:rFonts w:ascii="GHEA Grapalat" w:hAnsi="GHEA Grapalat"/>
                <w:sz w:val="16"/>
                <w:szCs w:val="16"/>
              </w:rPr>
            </w:pPr>
            <w:ins w:id="2906"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2907" w:author="User" w:date="2024-06-13T09:18:00Z"/>
                <w:rFonts w:ascii="GHEA Grapalat" w:hAnsi="GHEA Grapalat"/>
                <w:sz w:val="16"/>
                <w:szCs w:val="16"/>
              </w:rPr>
            </w:pPr>
            <w:ins w:id="2908"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909" w:author="User" w:date="2024-06-13T09:18:00Z"/>
                <w:rFonts w:ascii="GHEA Grapalat" w:hAnsi="GHEA Grapalat"/>
                <w:sz w:val="16"/>
                <w:szCs w:val="16"/>
              </w:rPr>
            </w:pPr>
            <w:ins w:id="291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911" w:author="User" w:date="2024-06-13T09:18:00Z"/>
                <w:rFonts w:ascii="GHEA Grapalat" w:hAnsi="GHEA Grapalat"/>
                <w:sz w:val="16"/>
                <w:szCs w:val="16"/>
              </w:rPr>
            </w:pPr>
            <w:ins w:id="291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2913" w:author="User" w:date="2024-06-13T09:18:00Z"/>
                <w:rFonts w:ascii="GHEA Grapalat" w:hAnsi="GHEA Grapalat"/>
                <w:sz w:val="16"/>
                <w:szCs w:val="16"/>
              </w:rPr>
            </w:pPr>
            <w:ins w:id="291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2915" w:author="User" w:date="2024-06-13T09:18:00Z"/>
                <w:rFonts w:ascii="GHEA Grapalat" w:hAnsi="GHEA Grapalat"/>
                <w:sz w:val="16"/>
                <w:szCs w:val="16"/>
              </w:rPr>
            </w:pPr>
            <w:ins w:id="291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2917" w:author="User" w:date="2024-06-13T09:18:00Z"/>
                <w:rFonts w:ascii="GHEA Grapalat" w:hAnsi="GHEA Grapalat"/>
                <w:sz w:val="16"/>
                <w:szCs w:val="16"/>
              </w:rPr>
            </w:pPr>
            <w:ins w:id="291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2919" w:author="User" w:date="2024-06-13T09:18:00Z"/>
                <w:rFonts w:ascii="GHEA Grapalat" w:hAnsi="GHEA Grapalat"/>
                <w:sz w:val="16"/>
                <w:szCs w:val="16"/>
              </w:rPr>
            </w:pPr>
            <w:ins w:id="292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2921" w:author="User" w:date="2024-06-13T09:18:00Z"/>
                <w:rFonts w:ascii="GHEA Grapalat" w:hAnsi="GHEA Grapalat"/>
                <w:sz w:val="16"/>
                <w:szCs w:val="16"/>
              </w:rPr>
            </w:pPr>
            <w:ins w:id="292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2923" w:author="User" w:date="2024-06-13T09:18:00Z"/>
                <w:rFonts w:ascii="GHEA Grapalat" w:hAnsi="GHEA Grapalat"/>
                <w:sz w:val="16"/>
                <w:szCs w:val="16"/>
              </w:rPr>
            </w:pPr>
            <w:ins w:id="292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2925" w:author="User" w:date="2024-06-13T09:18:00Z"/>
                <w:rFonts w:ascii="GHEA Grapalat" w:hAnsi="GHEA Grapalat"/>
                <w:sz w:val="16"/>
                <w:szCs w:val="16"/>
              </w:rPr>
            </w:pPr>
            <w:ins w:id="292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2927" w:author="User" w:date="2024-06-13T09:18:00Z"/>
        </w:trPr>
        <w:tc>
          <w:tcPr>
            <w:tcW w:w="1697" w:type="dxa"/>
            <w:vAlign w:val="center"/>
          </w:tcPr>
          <w:p w:rsidR="00680598" w:rsidRDefault="00680598" w:rsidP="00680598">
            <w:pPr>
              <w:widowControl w:val="0"/>
              <w:jc w:val="center"/>
              <w:rPr>
                <w:ins w:id="2928" w:author="User" w:date="2024-06-13T09:18:00Z"/>
                <w:rFonts w:ascii="GHEA Grapalat" w:hAnsi="GHEA Grapalat"/>
                <w:sz w:val="20"/>
                <w:lang w:val="hy-AM"/>
              </w:rPr>
            </w:pPr>
            <w:ins w:id="2929" w:author="User" w:date="2024-06-13T09:19:00Z">
              <w:r>
                <w:rPr>
                  <w:rFonts w:ascii="GHEA Grapalat" w:hAnsi="GHEA Grapalat"/>
                  <w:sz w:val="20"/>
                  <w:lang w:val="hy-AM"/>
                </w:rPr>
                <w:t>10</w:t>
              </w:r>
            </w:ins>
          </w:p>
        </w:tc>
        <w:tc>
          <w:tcPr>
            <w:tcW w:w="2055" w:type="dxa"/>
            <w:vAlign w:val="center"/>
          </w:tcPr>
          <w:p w:rsidR="00680598" w:rsidRPr="0001756A" w:rsidRDefault="00680598" w:rsidP="00680598">
            <w:pPr>
              <w:widowControl w:val="0"/>
              <w:jc w:val="center"/>
              <w:rPr>
                <w:ins w:id="2930" w:author="User" w:date="2024-06-13T09:18:00Z"/>
                <w:rFonts w:ascii="Sylfaen" w:hAnsi="Sylfaen" w:cs="Arial"/>
              </w:rPr>
            </w:pPr>
            <w:ins w:id="2931" w:author="User" w:date="2024-06-13T09:19:00Z">
              <w:r w:rsidRPr="0001756A">
                <w:rPr>
                  <w:rFonts w:ascii="Sylfaen" w:hAnsi="Sylfaen" w:cs="Arial"/>
                </w:rPr>
                <w:t>15112150</w:t>
              </w:r>
            </w:ins>
          </w:p>
        </w:tc>
        <w:tc>
          <w:tcPr>
            <w:tcW w:w="1454" w:type="dxa"/>
            <w:vAlign w:val="center"/>
          </w:tcPr>
          <w:p w:rsidR="00680598" w:rsidRPr="00B138F3" w:rsidRDefault="00680598" w:rsidP="00680598">
            <w:pPr>
              <w:widowControl w:val="0"/>
              <w:jc w:val="center"/>
              <w:rPr>
                <w:ins w:id="2932" w:author="User" w:date="2024-06-13T09:18:00Z"/>
                <w:rFonts w:ascii="GHEA Grapalat" w:hAnsi="GHEA Grapalat"/>
                <w:sz w:val="16"/>
                <w:szCs w:val="16"/>
              </w:rPr>
            </w:pPr>
            <w:ins w:id="2933" w:author="User" w:date="2024-06-13T09:19:00Z">
              <w:r w:rsidRPr="004A79BB">
                <w:rPr>
                  <w:rFonts w:ascii="GHEA Grapalat" w:hAnsi="GHEA Grapalat" w:cs="Calibri"/>
                  <w:color w:val="000000"/>
                  <w:sz w:val="16"/>
                  <w:szCs w:val="16"/>
                </w:rPr>
                <w:t>Куриное мясо охложденное</w:t>
              </w:r>
            </w:ins>
          </w:p>
        </w:tc>
        <w:tc>
          <w:tcPr>
            <w:tcW w:w="960" w:type="dxa"/>
          </w:tcPr>
          <w:p w:rsidR="00680598" w:rsidRPr="00B138F3" w:rsidRDefault="00680598" w:rsidP="00680598">
            <w:pPr>
              <w:widowControl w:val="0"/>
              <w:jc w:val="center"/>
              <w:rPr>
                <w:ins w:id="2934" w:author="User" w:date="2024-06-13T09:18:00Z"/>
                <w:rFonts w:ascii="GHEA Grapalat" w:hAnsi="GHEA Grapalat"/>
                <w:sz w:val="16"/>
                <w:szCs w:val="16"/>
              </w:rPr>
            </w:pPr>
            <w:ins w:id="2935"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2936" w:author="User" w:date="2024-06-13T09:18:00Z"/>
                <w:rFonts w:ascii="GHEA Grapalat" w:hAnsi="GHEA Grapalat"/>
                <w:sz w:val="16"/>
                <w:szCs w:val="16"/>
              </w:rPr>
            </w:pPr>
            <w:ins w:id="2937"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2938" w:author="User" w:date="2024-06-13T09:18:00Z"/>
                <w:rFonts w:ascii="GHEA Grapalat" w:hAnsi="GHEA Grapalat"/>
                <w:sz w:val="16"/>
                <w:szCs w:val="16"/>
              </w:rPr>
            </w:pPr>
            <w:ins w:id="2939"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2940" w:author="User" w:date="2024-06-13T09:18:00Z"/>
                <w:rFonts w:ascii="GHEA Grapalat" w:hAnsi="GHEA Grapalat"/>
                <w:sz w:val="16"/>
                <w:szCs w:val="16"/>
              </w:rPr>
            </w:pPr>
            <w:ins w:id="2941"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942" w:author="User" w:date="2024-06-13T09:18:00Z"/>
                <w:rFonts w:ascii="GHEA Grapalat" w:hAnsi="GHEA Grapalat"/>
                <w:sz w:val="16"/>
                <w:szCs w:val="16"/>
              </w:rPr>
            </w:pPr>
            <w:ins w:id="294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944" w:author="User" w:date="2024-06-13T09:18:00Z"/>
                <w:rFonts w:ascii="GHEA Grapalat" w:hAnsi="GHEA Grapalat"/>
                <w:sz w:val="16"/>
                <w:szCs w:val="16"/>
              </w:rPr>
            </w:pPr>
            <w:ins w:id="294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2946" w:author="User" w:date="2024-06-13T09:18:00Z"/>
                <w:rFonts w:ascii="GHEA Grapalat" w:hAnsi="GHEA Grapalat"/>
                <w:sz w:val="16"/>
                <w:szCs w:val="16"/>
              </w:rPr>
            </w:pPr>
            <w:ins w:id="294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2948" w:author="User" w:date="2024-06-13T09:18:00Z"/>
                <w:rFonts w:ascii="GHEA Grapalat" w:hAnsi="GHEA Grapalat"/>
                <w:sz w:val="16"/>
                <w:szCs w:val="16"/>
              </w:rPr>
            </w:pPr>
            <w:ins w:id="294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2950" w:author="User" w:date="2024-06-13T09:18:00Z"/>
                <w:rFonts w:ascii="GHEA Grapalat" w:hAnsi="GHEA Grapalat"/>
                <w:sz w:val="16"/>
                <w:szCs w:val="16"/>
              </w:rPr>
            </w:pPr>
            <w:ins w:id="295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2952" w:author="User" w:date="2024-06-13T09:18:00Z"/>
                <w:rFonts w:ascii="GHEA Grapalat" w:hAnsi="GHEA Grapalat"/>
                <w:sz w:val="16"/>
                <w:szCs w:val="16"/>
              </w:rPr>
            </w:pPr>
            <w:ins w:id="295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2954" w:author="User" w:date="2024-06-13T09:18:00Z"/>
                <w:rFonts w:ascii="GHEA Grapalat" w:hAnsi="GHEA Grapalat"/>
                <w:sz w:val="16"/>
                <w:szCs w:val="16"/>
              </w:rPr>
            </w:pPr>
            <w:ins w:id="295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2956" w:author="User" w:date="2024-06-13T09:18:00Z"/>
                <w:rFonts w:ascii="GHEA Grapalat" w:hAnsi="GHEA Grapalat"/>
                <w:sz w:val="16"/>
                <w:szCs w:val="16"/>
              </w:rPr>
            </w:pPr>
            <w:ins w:id="295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2958" w:author="User" w:date="2024-06-13T09:18:00Z"/>
                <w:rFonts w:ascii="GHEA Grapalat" w:hAnsi="GHEA Grapalat"/>
                <w:sz w:val="16"/>
                <w:szCs w:val="16"/>
              </w:rPr>
            </w:pPr>
            <w:ins w:id="295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2960" w:author="User" w:date="2024-06-13T09:18:00Z"/>
        </w:trPr>
        <w:tc>
          <w:tcPr>
            <w:tcW w:w="1697" w:type="dxa"/>
            <w:vAlign w:val="center"/>
          </w:tcPr>
          <w:p w:rsidR="00680598" w:rsidRDefault="00680598" w:rsidP="00680598">
            <w:pPr>
              <w:widowControl w:val="0"/>
              <w:jc w:val="center"/>
              <w:rPr>
                <w:ins w:id="2961" w:author="User" w:date="2024-06-13T09:18:00Z"/>
                <w:rFonts w:ascii="GHEA Grapalat" w:hAnsi="GHEA Grapalat"/>
                <w:sz w:val="20"/>
                <w:lang w:val="hy-AM"/>
              </w:rPr>
            </w:pPr>
            <w:ins w:id="2962" w:author="User" w:date="2024-06-13T09:19:00Z">
              <w:r>
                <w:rPr>
                  <w:rFonts w:ascii="GHEA Grapalat" w:hAnsi="GHEA Grapalat"/>
                  <w:sz w:val="20"/>
                  <w:lang w:val="hy-AM"/>
                </w:rPr>
                <w:t>11</w:t>
              </w:r>
            </w:ins>
          </w:p>
        </w:tc>
        <w:tc>
          <w:tcPr>
            <w:tcW w:w="2055" w:type="dxa"/>
            <w:vAlign w:val="center"/>
          </w:tcPr>
          <w:p w:rsidR="00680598" w:rsidRPr="0001756A" w:rsidRDefault="00680598" w:rsidP="00680598">
            <w:pPr>
              <w:widowControl w:val="0"/>
              <w:jc w:val="center"/>
              <w:rPr>
                <w:ins w:id="2963" w:author="User" w:date="2024-06-13T09:18:00Z"/>
                <w:rFonts w:ascii="Sylfaen" w:hAnsi="Sylfaen" w:cs="Arial"/>
              </w:rPr>
            </w:pPr>
            <w:ins w:id="2964" w:author="User" w:date="2024-06-13T09:19:00Z">
              <w:r w:rsidRPr="0001756A">
                <w:rPr>
                  <w:rFonts w:ascii="Sylfaen" w:hAnsi="Sylfaen" w:cs="Arial"/>
                </w:rPr>
                <w:t>15811100</w:t>
              </w:r>
            </w:ins>
          </w:p>
        </w:tc>
        <w:tc>
          <w:tcPr>
            <w:tcW w:w="1454" w:type="dxa"/>
            <w:vAlign w:val="center"/>
          </w:tcPr>
          <w:p w:rsidR="00680598" w:rsidRPr="00B138F3" w:rsidRDefault="00680598" w:rsidP="00680598">
            <w:pPr>
              <w:widowControl w:val="0"/>
              <w:jc w:val="center"/>
              <w:rPr>
                <w:ins w:id="2965" w:author="User" w:date="2024-06-13T09:18:00Z"/>
                <w:rFonts w:ascii="GHEA Grapalat" w:hAnsi="GHEA Grapalat"/>
                <w:sz w:val="16"/>
                <w:szCs w:val="16"/>
              </w:rPr>
            </w:pPr>
            <w:ins w:id="2966" w:author="User" w:date="2024-06-13T09:19:00Z">
              <w:r>
                <w:rPr>
                  <w:rFonts w:ascii="GHEA Grapalat" w:hAnsi="GHEA Grapalat" w:cs="Calibri"/>
                  <w:color w:val="000000"/>
                  <w:sz w:val="16"/>
                  <w:szCs w:val="16"/>
                </w:rPr>
                <w:t>Хлеб</w:t>
              </w:r>
            </w:ins>
          </w:p>
        </w:tc>
        <w:tc>
          <w:tcPr>
            <w:tcW w:w="960" w:type="dxa"/>
          </w:tcPr>
          <w:p w:rsidR="00680598" w:rsidRPr="00B138F3" w:rsidRDefault="00680598" w:rsidP="00680598">
            <w:pPr>
              <w:widowControl w:val="0"/>
              <w:jc w:val="center"/>
              <w:rPr>
                <w:ins w:id="2967" w:author="User" w:date="2024-06-13T09:18:00Z"/>
                <w:rFonts w:ascii="GHEA Grapalat" w:hAnsi="GHEA Grapalat"/>
                <w:sz w:val="16"/>
                <w:szCs w:val="16"/>
              </w:rPr>
            </w:pPr>
            <w:ins w:id="2968"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2969" w:author="User" w:date="2024-06-13T09:18:00Z"/>
                <w:rFonts w:ascii="GHEA Grapalat" w:hAnsi="GHEA Grapalat"/>
                <w:sz w:val="16"/>
                <w:szCs w:val="16"/>
              </w:rPr>
            </w:pPr>
            <w:ins w:id="2970"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2971" w:author="User" w:date="2024-06-13T09:18:00Z"/>
                <w:rFonts w:ascii="GHEA Grapalat" w:hAnsi="GHEA Grapalat"/>
                <w:sz w:val="16"/>
                <w:szCs w:val="16"/>
              </w:rPr>
            </w:pPr>
            <w:ins w:id="2972"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2973" w:author="User" w:date="2024-06-13T09:18:00Z"/>
                <w:rFonts w:ascii="GHEA Grapalat" w:hAnsi="GHEA Grapalat"/>
                <w:sz w:val="16"/>
                <w:szCs w:val="16"/>
              </w:rPr>
            </w:pPr>
            <w:ins w:id="2974"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975" w:author="User" w:date="2024-06-13T09:18:00Z"/>
                <w:rFonts w:ascii="GHEA Grapalat" w:hAnsi="GHEA Grapalat"/>
                <w:sz w:val="16"/>
                <w:szCs w:val="16"/>
              </w:rPr>
            </w:pPr>
            <w:ins w:id="297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2977" w:author="User" w:date="2024-06-13T09:18:00Z"/>
                <w:rFonts w:ascii="GHEA Grapalat" w:hAnsi="GHEA Grapalat"/>
                <w:sz w:val="16"/>
                <w:szCs w:val="16"/>
              </w:rPr>
            </w:pPr>
            <w:ins w:id="297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2979" w:author="User" w:date="2024-06-13T09:18:00Z"/>
                <w:rFonts w:ascii="GHEA Grapalat" w:hAnsi="GHEA Grapalat"/>
                <w:sz w:val="16"/>
                <w:szCs w:val="16"/>
              </w:rPr>
            </w:pPr>
            <w:ins w:id="298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2981" w:author="User" w:date="2024-06-13T09:18:00Z"/>
                <w:rFonts w:ascii="GHEA Grapalat" w:hAnsi="GHEA Grapalat"/>
                <w:sz w:val="16"/>
                <w:szCs w:val="16"/>
              </w:rPr>
            </w:pPr>
            <w:ins w:id="298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2983" w:author="User" w:date="2024-06-13T09:18:00Z"/>
                <w:rFonts w:ascii="GHEA Grapalat" w:hAnsi="GHEA Grapalat"/>
                <w:sz w:val="16"/>
                <w:szCs w:val="16"/>
              </w:rPr>
            </w:pPr>
            <w:ins w:id="298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2985" w:author="User" w:date="2024-06-13T09:18:00Z"/>
                <w:rFonts w:ascii="GHEA Grapalat" w:hAnsi="GHEA Grapalat"/>
                <w:sz w:val="16"/>
                <w:szCs w:val="16"/>
              </w:rPr>
            </w:pPr>
            <w:ins w:id="298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2987" w:author="User" w:date="2024-06-13T09:18:00Z"/>
                <w:rFonts w:ascii="GHEA Grapalat" w:hAnsi="GHEA Grapalat"/>
                <w:sz w:val="16"/>
                <w:szCs w:val="16"/>
              </w:rPr>
            </w:pPr>
            <w:ins w:id="298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2989" w:author="User" w:date="2024-06-13T09:18:00Z"/>
                <w:rFonts w:ascii="GHEA Grapalat" w:hAnsi="GHEA Grapalat"/>
                <w:sz w:val="16"/>
                <w:szCs w:val="16"/>
              </w:rPr>
            </w:pPr>
            <w:ins w:id="299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2991" w:author="User" w:date="2024-06-13T09:18:00Z"/>
                <w:rFonts w:ascii="GHEA Grapalat" w:hAnsi="GHEA Grapalat"/>
                <w:sz w:val="16"/>
                <w:szCs w:val="16"/>
              </w:rPr>
            </w:pPr>
            <w:ins w:id="299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2993" w:author="User" w:date="2024-06-13T09:18:00Z"/>
        </w:trPr>
        <w:tc>
          <w:tcPr>
            <w:tcW w:w="1697" w:type="dxa"/>
            <w:vAlign w:val="center"/>
          </w:tcPr>
          <w:p w:rsidR="00680598" w:rsidRDefault="00680598" w:rsidP="00680598">
            <w:pPr>
              <w:widowControl w:val="0"/>
              <w:jc w:val="center"/>
              <w:rPr>
                <w:ins w:id="2994" w:author="User" w:date="2024-06-13T09:18:00Z"/>
                <w:rFonts w:ascii="GHEA Grapalat" w:hAnsi="GHEA Grapalat"/>
                <w:sz w:val="20"/>
                <w:lang w:val="hy-AM"/>
              </w:rPr>
            </w:pPr>
            <w:ins w:id="2995" w:author="User" w:date="2024-06-13T09:19:00Z">
              <w:r>
                <w:rPr>
                  <w:rFonts w:ascii="GHEA Grapalat" w:hAnsi="GHEA Grapalat"/>
                  <w:sz w:val="20"/>
                  <w:lang w:val="hy-AM"/>
                </w:rPr>
                <w:t>12</w:t>
              </w:r>
            </w:ins>
          </w:p>
        </w:tc>
        <w:tc>
          <w:tcPr>
            <w:tcW w:w="2055" w:type="dxa"/>
            <w:vAlign w:val="center"/>
          </w:tcPr>
          <w:p w:rsidR="00680598" w:rsidRPr="0001756A" w:rsidRDefault="00680598" w:rsidP="00680598">
            <w:pPr>
              <w:widowControl w:val="0"/>
              <w:jc w:val="center"/>
              <w:rPr>
                <w:ins w:id="2996" w:author="User" w:date="2024-06-13T09:18:00Z"/>
                <w:rFonts w:ascii="Sylfaen" w:hAnsi="Sylfaen" w:cs="Arial"/>
              </w:rPr>
            </w:pPr>
            <w:ins w:id="2997" w:author="User" w:date="2024-06-13T09:19:00Z">
              <w:r w:rsidRPr="0001756A">
                <w:rPr>
                  <w:rFonts w:ascii="Sylfaen" w:hAnsi="Sylfaen" w:cs="Arial"/>
                </w:rPr>
                <w:t>15616000</w:t>
              </w:r>
            </w:ins>
          </w:p>
        </w:tc>
        <w:tc>
          <w:tcPr>
            <w:tcW w:w="1454" w:type="dxa"/>
            <w:vAlign w:val="center"/>
          </w:tcPr>
          <w:p w:rsidR="00680598" w:rsidRPr="00B138F3" w:rsidRDefault="00680598" w:rsidP="00680598">
            <w:pPr>
              <w:widowControl w:val="0"/>
              <w:jc w:val="center"/>
              <w:rPr>
                <w:ins w:id="2998" w:author="User" w:date="2024-06-13T09:18:00Z"/>
                <w:rFonts w:ascii="GHEA Grapalat" w:hAnsi="GHEA Grapalat"/>
                <w:sz w:val="16"/>
                <w:szCs w:val="16"/>
              </w:rPr>
            </w:pPr>
            <w:ins w:id="2999" w:author="User" w:date="2024-06-13T09:19:00Z">
              <w:r>
                <w:rPr>
                  <w:rFonts w:ascii="GHEA Grapalat" w:hAnsi="GHEA Grapalat" w:cs="Calibri"/>
                  <w:color w:val="000000"/>
                  <w:sz w:val="16"/>
                  <w:szCs w:val="16"/>
                </w:rPr>
                <w:t>Гречка</w:t>
              </w:r>
            </w:ins>
          </w:p>
        </w:tc>
        <w:tc>
          <w:tcPr>
            <w:tcW w:w="960" w:type="dxa"/>
          </w:tcPr>
          <w:p w:rsidR="00680598" w:rsidRPr="00B138F3" w:rsidRDefault="00680598" w:rsidP="00680598">
            <w:pPr>
              <w:widowControl w:val="0"/>
              <w:jc w:val="center"/>
              <w:rPr>
                <w:ins w:id="3000" w:author="User" w:date="2024-06-13T09:18:00Z"/>
                <w:rFonts w:ascii="GHEA Grapalat" w:hAnsi="GHEA Grapalat"/>
                <w:sz w:val="16"/>
                <w:szCs w:val="16"/>
              </w:rPr>
            </w:pPr>
            <w:ins w:id="3001"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3002" w:author="User" w:date="2024-06-13T09:18:00Z"/>
                <w:rFonts w:ascii="GHEA Grapalat" w:hAnsi="GHEA Grapalat"/>
                <w:sz w:val="16"/>
                <w:szCs w:val="16"/>
              </w:rPr>
            </w:pPr>
            <w:ins w:id="3003"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3004" w:author="User" w:date="2024-06-13T09:18:00Z"/>
                <w:rFonts w:ascii="GHEA Grapalat" w:hAnsi="GHEA Grapalat"/>
                <w:sz w:val="16"/>
                <w:szCs w:val="16"/>
              </w:rPr>
            </w:pPr>
            <w:ins w:id="3005"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3006" w:author="User" w:date="2024-06-13T09:18:00Z"/>
                <w:rFonts w:ascii="GHEA Grapalat" w:hAnsi="GHEA Grapalat"/>
                <w:sz w:val="16"/>
                <w:szCs w:val="16"/>
              </w:rPr>
            </w:pPr>
            <w:ins w:id="3007"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008" w:author="User" w:date="2024-06-13T09:18:00Z"/>
                <w:rFonts w:ascii="GHEA Grapalat" w:hAnsi="GHEA Grapalat"/>
                <w:sz w:val="16"/>
                <w:szCs w:val="16"/>
              </w:rPr>
            </w:pPr>
            <w:ins w:id="300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010" w:author="User" w:date="2024-06-13T09:18:00Z"/>
                <w:rFonts w:ascii="GHEA Grapalat" w:hAnsi="GHEA Grapalat"/>
                <w:sz w:val="16"/>
                <w:szCs w:val="16"/>
              </w:rPr>
            </w:pPr>
            <w:ins w:id="301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3012" w:author="User" w:date="2024-06-13T09:18:00Z"/>
                <w:rFonts w:ascii="GHEA Grapalat" w:hAnsi="GHEA Grapalat"/>
                <w:sz w:val="16"/>
                <w:szCs w:val="16"/>
              </w:rPr>
            </w:pPr>
            <w:ins w:id="301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3014" w:author="User" w:date="2024-06-13T09:18:00Z"/>
                <w:rFonts w:ascii="GHEA Grapalat" w:hAnsi="GHEA Grapalat"/>
                <w:sz w:val="16"/>
                <w:szCs w:val="16"/>
              </w:rPr>
            </w:pPr>
            <w:ins w:id="301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3016" w:author="User" w:date="2024-06-13T09:18:00Z"/>
                <w:rFonts w:ascii="GHEA Grapalat" w:hAnsi="GHEA Grapalat"/>
                <w:sz w:val="16"/>
                <w:szCs w:val="16"/>
              </w:rPr>
            </w:pPr>
            <w:ins w:id="301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3018" w:author="User" w:date="2024-06-13T09:18:00Z"/>
                <w:rFonts w:ascii="GHEA Grapalat" w:hAnsi="GHEA Grapalat"/>
                <w:sz w:val="16"/>
                <w:szCs w:val="16"/>
              </w:rPr>
            </w:pPr>
            <w:ins w:id="301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3020" w:author="User" w:date="2024-06-13T09:18:00Z"/>
                <w:rFonts w:ascii="GHEA Grapalat" w:hAnsi="GHEA Grapalat"/>
                <w:sz w:val="16"/>
                <w:szCs w:val="16"/>
              </w:rPr>
            </w:pPr>
            <w:ins w:id="302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3022" w:author="User" w:date="2024-06-13T09:18:00Z"/>
                <w:rFonts w:ascii="GHEA Grapalat" w:hAnsi="GHEA Grapalat"/>
                <w:sz w:val="16"/>
                <w:szCs w:val="16"/>
              </w:rPr>
            </w:pPr>
            <w:ins w:id="302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3024" w:author="User" w:date="2024-06-13T09:18:00Z"/>
                <w:rFonts w:ascii="GHEA Grapalat" w:hAnsi="GHEA Grapalat"/>
                <w:sz w:val="16"/>
                <w:szCs w:val="16"/>
              </w:rPr>
            </w:pPr>
            <w:ins w:id="302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3026" w:author="User" w:date="2024-06-13T09:18:00Z"/>
        </w:trPr>
        <w:tc>
          <w:tcPr>
            <w:tcW w:w="1697" w:type="dxa"/>
            <w:vAlign w:val="center"/>
          </w:tcPr>
          <w:p w:rsidR="00680598" w:rsidRDefault="00680598" w:rsidP="00680598">
            <w:pPr>
              <w:widowControl w:val="0"/>
              <w:jc w:val="center"/>
              <w:rPr>
                <w:ins w:id="3027" w:author="User" w:date="2024-06-13T09:18:00Z"/>
                <w:rFonts w:ascii="GHEA Grapalat" w:hAnsi="GHEA Grapalat"/>
                <w:sz w:val="20"/>
                <w:lang w:val="hy-AM"/>
              </w:rPr>
            </w:pPr>
            <w:ins w:id="3028" w:author="User" w:date="2024-06-13T09:19:00Z">
              <w:r>
                <w:rPr>
                  <w:rFonts w:ascii="GHEA Grapalat" w:hAnsi="GHEA Grapalat"/>
                  <w:sz w:val="20"/>
                  <w:lang w:val="hy-AM"/>
                </w:rPr>
                <w:t>13</w:t>
              </w:r>
            </w:ins>
          </w:p>
        </w:tc>
        <w:tc>
          <w:tcPr>
            <w:tcW w:w="2055" w:type="dxa"/>
            <w:vAlign w:val="center"/>
          </w:tcPr>
          <w:p w:rsidR="00680598" w:rsidRPr="0001756A" w:rsidRDefault="00680598" w:rsidP="00680598">
            <w:pPr>
              <w:widowControl w:val="0"/>
              <w:jc w:val="center"/>
              <w:rPr>
                <w:ins w:id="3029" w:author="User" w:date="2024-06-13T09:18:00Z"/>
                <w:rFonts w:ascii="Sylfaen" w:hAnsi="Sylfaen" w:cs="Arial"/>
              </w:rPr>
            </w:pPr>
            <w:ins w:id="3030" w:author="User" w:date="2024-06-13T09:19:00Z">
              <w:r w:rsidRPr="0001756A">
                <w:rPr>
                  <w:rFonts w:ascii="Sylfaen" w:hAnsi="Sylfaen" w:cs="Arial"/>
                </w:rPr>
                <w:t>3142510</w:t>
              </w:r>
            </w:ins>
          </w:p>
        </w:tc>
        <w:tc>
          <w:tcPr>
            <w:tcW w:w="1454" w:type="dxa"/>
            <w:vAlign w:val="center"/>
          </w:tcPr>
          <w:p w:rsidR="00680598" w:rsidRPr="00B138F3" w:rsidRDefault="00680598" w:rsidP="00680598">
            <w:pPr>
              <w:widowControl w:val="0"/>
              <w:jc w:val="center"/>
              <w:rPr>
                <w:ins w:id="3031" w:author="User" w:date="2024-06-13T09:18:00Z"/>
                <w:rFonts w:ascii="GHEA Grapalat" w:hAnsi="GHEA Grapalat"/>
                <w:sz w:val="16"/>
                <w:szCs w:val="16"/>
              </w:rPr>
            </w:pPr>
            <w:ins w:id="3032" w:author="User" w:date="2024-06-13T09:19:00Z">
              <w:r>
                <w:rPr>
                  <w:rFonts w:ascii="GHEA Grapalat" w:hAnsi="GHEA Grapalat" w:cs="Calibri"/>
                  <w:color w:val="000000"/>
                  <w:sz w:val="16"/>
                  <w:szCs w:val="16"/>
                </w:rPr>
                <w:t>Яйцо</w:t>
              </w:r>
            </w:ins>
          </w:p>
        </w:tc>
        <w:tc>
          <w:tcPr>
            <w:tcW w:w="960" w:type="dxa"/>
          </w:tcPr>
          <w:p w:rsidR="00680598" w:rsidRPr="00B138F3" w:rsidRDefault="00680598" w:rsidP="00680598">
            <w:pPr>
              <w:widowControl w:val="0"/>
              <w:jc w:val="center"/>
              <w:rPr>
                <w:ins w:id="3033" w:author="User" w:date="2024-06-13T09:18:00Z"/>
                <w:rFonts w:ascii="GHEA Grapalat" w:hAnsi="GHEA Grapalat"/>
                <w:sz w:val="16"/>
                <w:szCs w:val="16"/>
              </w:rPr>
            </w:pPr>
            <w:ins w:id="3034"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3035" w:author="User" w:date="2024-06-13T09:18:00Z"/>
                <w:rFonts w:ascii="GHEA Grapalat" w:hAnsi="GHEA Grapalat"/>
                <w:sz w:val="16"/>
                <w:szCs w:val="16"/>
              </w:rPr>
            </w:pPr>
            <w:ins w:id="3036"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3037" w:author="User" w:date="2024-06-13T09:18:00Z"/>
                <w:rFonts w:ascii="GHEA Grapalat" w:hAnsi="GHEA Grapalat"/>
                <w:sz w:val="16"/>
                <w:szCs w:val="16"/>
              </w:rPr>
            </w:pPr>
            <w:ins w:id="3038"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3039" w:author="User" w:date="2024-06-13T09:18:00Z"/>
                <w:rFonts w:ascii="GHEA Grapalat" w:hAnsi="GHEA Grapalat"/>
                <w:sz w:val="16"/>
                <w:szCs w:val="16"/>
              </w:rPr>
            </w:pPr>
            <w:ins w:id="3040"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041" w:author="User" w:date="2024-06-13T09:18:00Z"/>
                <w:rFonts w:ascii="GHEA Grapalat" w:hAnsi="GHEA Grapalat"/>
                <w:sz w:val="16"/>
                <w:szCs w:val="16"/>
              </w:rPr>
            </w:pPr>
            <w:ins w:id="304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043" w:author="User" w:date="2024-06-13T09:18:00Z"/>
                <w:rFonts w:ascii="GHEA Grapalat" w:hAnsi="GHEA Grapalat"/>
                <w:sz w:val="16"/>
                <w:szCs w:val="16"/>
              </w:rPr>
            </w:pPr>
            <w:ins w:id="304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3045" w:author="User" w:date="2024-06-13T09:18:00Z"/>
                <w:rFonts w:ascii="GHEA Grapalat" w:hAnsi="GHEA Grapalat"/>
                <w:sz w:val="16"/>
                <w:szCs w:val="16"/>
              </w:rPr>
            </w:pPr>
            <w:ins w:id="304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3047" w:author="User" w:date="2024-06-13T09:18:00Z"/>
                <w:rFonts w:ascii="GHEA Grapalat" w:hAnsi="GHEA Grapalat"/>
                <w:sz w:val="16"/>
                <w:szCs w:val="16"/>
              </w:rPr>
            </w:pPr>
            <w:ins w:id="304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3049" w:author="User" w:date="2024-06-13T09:18:00Z"/>
                <w:rFonts w:ascii="GHEA Grapalat" w:hAnsi="GHEA Grapalat"/>
                <w:sz w:val="16"/>
                <w:szCs w:val="16"/>
              </w:rPr>
            </w:pPr>
            <w:ins w:id="305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3051" w:author="User" w:date="2024-06-13T09:18:00Z"/>
                <w:rFonts w:ascii="GHEA Grapalat" w:hAnsi="GHEA Grapalat"/>
                <w:sz w:val="16"/>
                <w:szCs w:val="16"/>
              </w:rPr>
            </w:pPr>
            <w:ins w:id="305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3053" w:author="User" w:date="2024-06-13T09:18:00Z"/>
                <w:rFonts w:ascii="GHEA Grapalat" w:hAnsi="GHEA Grapalat"/>
                <w:sz w:val="16"/>
                <w:szCs w:val="16"/>
              </w:rPr>
            </w:pPr>
            <w:ins w:id="305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3055" w:author="User" w:date="2024-06-13T09:18:00Z"/>
                <w:rFonts w:ascii="GHEA Grapalat" w:hAnsi="GHEA Grapalat"/>
                <w:sz w:val="16"/>
                <w:szCs w:val="16"/>
              </w:rPr>
            </w:pPr>
            <w:ins w:id="305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3057" w:author="User" w:date="2024-06-13T09:18:00Z"/>
                <w:rFonts w:ascii="GHEA Grapalat" w:hAnsi="GHEA Grapalat"/>
                <w:sz w:val="16"/>
                <w:szCs w:val="16"/>
              </w:rPr>
            </w:pPr>
            <w:ins w:id="305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3059" w:author="User" w:date="2024-06-13T09:18:00Z"/>
        </w:trPr>
        <w:tc>
          <w:tcPr>
            <w:tcW w:w="1697" w:type="dxa"/>
            <w:vAlign w:val="center"/>
          </w:tcPr>
          <w:p w:rsidR="00680598" w:rsidRDefault="00680598" w:rsidP="00680598">
            <w:pPr>
              <w:widowControl w:val="0"/>
              <w:jc w:val="center"/>
              <w:rPr>
                <w:ins w:id="3060" w:author="User" w:date="2024-06-13T09:18:00Z"/>
                <w:rFonts w:ascii="GHEA Grapalat" w:hAnsi="GHEA Grapalat"/>
                <w:sz w:val="20"/>
                <w:lang w:val="hy-AM"/>
              </w:rPr>
            </w:pPr>
            <w:ins w:id="3061" w:author="User" w:date="2024-06-13T09:19:00Z">
              <w:r>
                <w:rPr>
                  <w:rFonts w:ascii="GHEA Grapalat" w:hAnsi="GHEA Grapalat"/>
                  <w:sz w:val="20"/>
                  <w:lang w:val="hy-AM"/>
                </w:rPr>
                <w:t>14</w:t>
              </w:r>
            </w:ins>
          </w:p>
        </w:tc>
        <w:tc>
          <w:tcPr>
            <w:tcW w:w="2055" w:type="dxa"/>
            <w:vAlign w:val="center"/>
          </w:tcPr>
          <w:p w:rsidR="00680598" w:rsidRPr="0001756A" w:rsidRDefault="00680598" w:rsidP="00680598">
            <w:pPr>
              <w:widowControl w:val="0"/>
              <w:jc w:val="center"/>
              <w:rPr>
                <w:ins w:id="3062" w:author="User" w:date="2024-06-13T09:18:00Z"/>
                <w:rFonts w:ascii="Sylfaen" w:hAnsi="Sylfaen" w:cs="Arial"/>
              </w:rPr>
            </w:pPr>
            <w:ins w:id="3063" w:author="User" w:date="2024-06-13T09:19:00Z">
              <w:r w:rsidRPr="0001756A">
                <w:rPr>
                  <w:rFonts w:ascii="Sylfaen" w:hAnsi="Sylfaen" w:cs="Arial"/>
                </w:rPr>
                <w:t>15851100</w:t>
              </w:r>
            </w:ins>
          </w:p>
        </w:tc>
        <w:tc>
          <w:tcPr>
            <w:tcW w:w="1454" w:type="dxa"/>
            <w:vAlign w:val="center"/>
          </w:tcPr>
          <w:p w:rsidR="00680598" w:rsidRPr="00B138F3" w:rsidRDefault="00680598" w:rsidP="00680598">
            <w:pPr>
              <w:widowControl w:val="0"/>
              <w:jc w:val="center"/>
              <w:rPr>
                <w:ins w:id="3064" w:author="User" w:date="2024-06-13T09:18:00Z"/>
                <w:rFonts w:ascii="GHEA Grapalat" w:hAnsi="GHEA Grapalat"/>
                <w:sz w:val="16"/>
                <w:szCs w:val="16"/>
              </w:rPr>
            </w:pPr>
            <w:ins w:id="3065" w:author="User" w:date="2024-06-13T09:19:00Z">
              <w:r w:rsidRPr="004A79BB">
                <w:rPr>
                  <w:rFonts w:ascii="GHEA Grapalat" w:hAnsi="GHEA Grapalat" w:cs="Calibri"/>
                  <w:color w:val="000000"/>
                  <w:sz w:val="16"/>
                  <w:szCs w:val="16"/>
                </w:rPr>
                <w:t>Макароны</w:t>
              </w:r>
            </w:ins>
          </w:p>
        </w:tc>
        <w:tc>
          <w:tcPr>
            <w:tcW w:w="960" w:type="dxa"/>
          </w:tcPr>
          <w:p w:rsidR="00680598" w:rsidRPr="00B138F3" w:rsidRDefault="00680598" w:rsidP="00680598">
            <w:pPr>
              <w:widowControl w:val="0"/>
              <w:jc w:val="center"/>
              <w:rPr>
                <w:ins w:id="3066" w:author="User" w:date="2024-06-13T09:18:00Z"/>
                <w:rFonts w:ascii="GHEA Grapalat" w:hAnsi="GHEA Grapalat"/>
                <w:sz w:val="16"/>
                <w:szCs w:val="16"/>
              </w:rPr>
            </w:pPr>
            <w:ins w:id="3067"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3068" w:author="User" w:date="2024-06-13T09:18:00Z"/>
                <w:rFonts w:ascii="GHEA Grapalat" w:hAnsi="GHEA Grapalat"/>
                <w:sz w:val="16"/>
                <w:szCs w:val="16"/>
              </w:rPr>
            </w:pPr>
            <w:ins w:id="3069"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3070" w:author="User" w:date="2024-06-13T09:18:00Z"/>
                <w:rFonts w:ascii="GHEA Grapalat" w:hAnsi="GHEA Grapalat"/>
                <w:sz w:val="16"/>
                <w:szCs w:val="16"/>
              </w:rPr>
            </w:pPr>
            <w:ins w:id="3071"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3072" w:author="User" w:date="2024-06-13T09:18:00Z"/>
                <w:rFonts w:ascii="GHEA Grapalat" w:hAnsi="GHEA Grapalat"/>
                <w:sz w:val="16"/>
                <w:szCs w:val="16"/>
              </w:rPr>
            </w:pPr>
            <w:ins w:id="3073"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074" w:author="User" w:date="2024-06-13T09:18:00Z"/>
                <w:rFonts w:ascii="GHEA Grapalat" w:hAnsi="GHEA Grapalat"/>
                <w:sz w:val="16"/>
                <w:szCs w:val="16"/>
              </w:rPr>
            </w:pPr>
            <w:ins w:id="307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076" w:author="User" w:date="2024-06-13T09:18:00Z"/>
                <w:rFonts w:ascii="GHEA Grapalat" w:hAnsi="GHEA Grapalat"/>
                <w:sz w:val="16"/>
                <w:szCs w:val="16"/>
              </w:rPr>
            </w:pPr>
            <w:ins w:id="307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3078" w:author="User" w:date="2024-06-13T09:18:00Z"/>
                <w:rFonts w:ascii="GHEA Grapalat" w:hAnsi="GHEA Grapalat"/>
                <w:sz w:val="16"/>
                <w:szCs w:val="16"/>
              </w:rPr>
            </w:pPr>
            <w:ins w:id="307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3080" w:author="User" w:date="2024-06-13T09:18:00Z"/>
                <w:rFonts w:ascii="GHEA Grapalat" w:hAnsi="GHEA Grapalat"/>
                <w:sz w:val="16"/>
                <w:szCs w:val="16"/>
              </w:rPr>
            </w:pPr>
            <w:ins w:id="308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3082" w:author="User" w:date="2024-06-13T09:18:00Z"/>
                <w:rFonts w:ascii="GHEA Grapalat" w:hAnsi="GHEA Grapalat"/>
                <w:sz w:val="16"/>
                <w:szCs w:val="16"/>
              </w:rPr>
            </w:pPr>
            <w:ins w:id="308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3084" w:author="User" w:date="2024-06-13T09:18:00Z"/>
                <w:rFonts w:ascii="GHEA Grapalat" w:hAnsi="GHEA Grapalat"/>
                <w:sz w:val="16"/>
                <w:szCs w:val="16"/>
              </w:rPr>
            </w:pPr>
            <w:ins w:id="308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3086" w:author="User" w:date="2024-06-13T09:18:00Z"/>
                <w:rFonts w:ascii="GHEA Grapalat" w:hAnsi="GHEA Grapalat"/>
                <w:sz w:val="16"/>
                <w:szCs w:val="16"/>
              </w:rPr>
            </w:pPr>
            <w:ins w:id="308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3088" w:author="User" w:date="2024-06-13T09:18:00Z"/>
                <w:rFonts w:ascii="GHEA Grapalat" w:hAnsi="GHEA Grapalat"/>
                <w:sz w:val="16"/>
                <w:szCs w:val="16"/>
              </w:rPr>
            </w:pPr>
            <w:ins w:id="308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3090" w:author="User" w:date="2024-06-13T09:18:00Z"/>
                <w:rFonts w:ascii="GHEA Grapalat" w:hAnsi="GHEA Grapalat"/>
                <w:sz w:val="16"/>
                <w:szCs w:val="16"/>
              </w:rPr>
            </w:pPr>
            <w:ins w:id="309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3092" w:author="User" w:date="2024-06-13T09:18:00Z"/>
        </w:trPr>
        <w:tc>
          <w:tcPr>
            <w:tcW w:w="1697" w:type="dxa"/>
            <w:vAlign w:val="center"/>
          </w:tcPr>
          <w:p w:rsidR="00680598" w:rsidRDefault="00680598" w:rsidP="00680598">
            <w:pPr>
              <w:widowControl w:val="0"/>
              <w:jc w:val="center"/>
              <w:rPr>
                <w:ins w:id="3093" w:author="User" w:date="2024-06-13T09:18:00Z"/>
                <w:rFonts w:ascii="GHEA Grapalat" w:hAnsi="GHEA Grapalat"/>
                <w:sz w:val="20"/>
                <w:lang w:val="hy-AM"/>
              </w:rPr>
            </w:pPr>
            <w:ins w:id="3094" w:author="User" w:date="2024-06-13T09:19:00Z">
              <w:r>
                <w:rPr>
                  <w:rFonts w:ascii="GHEA Grapalat" w:hAnsi="GHEA Grapalat"/>
                  <w:sz w:val="20"/>
                  <w:lang w:val="hy-AM"/>
                </w:rPr>
                <w:t>15</w:t>
              </w:r>
            </w:ins>
          </w:p>
        </w:tc>
        <w:tc>
          <w:tcPr>
            <w:tcW w:w="2055" w:type="dxa"/>
            <w:vAlign w:val="center"/>
          </w:tcPr>
          <w:p w:rsidR="00680598" w:rsidRPr="0001756A" w:rsidRDefault="00680598" w:rsidP="00680598">
            <w:pPr>
              <w:widowControl w:val="0"/>
              <w:jc w:val="center"/>
              <w:rPr>
                <w:ins w:id="3095" w:author="User" w:date="2024-06-13T09:18:00Z"/>
                <w:rFonts w:ascii="Sylfaen" w:hAnsi="Sylfaen" w:cs="Arial"/>
              </w:rPr>
            </w:pPr>
            <w:ins w:id="3096" w:author="User" w:date="2024-06-13T09:19:00Z">
              <w:r w:rsidRPr="0001756A">
                <w:rPr>
                  <w:rFonts w:ascii="Sylfaen" w:hAnsi="Sylfaen" w:cs="Arial"/>
                </w:rPr>
                <w:t>15331154</w:t>
              </w:r>
            </w:ins>
          </w:p>
        </w:tc>
        <w:tc>
          <w:tcPr>
            <w:tcW w:w="1454" w:type="dxa"/>
            <w:vAlign w:val="center"/>
          </w:tcPr>
          <w:p w:rsidR="00680598" w:rsidRPr="00B138F3" w:rsidRDefault="00680598" w:rsidP="00680598">
            <w:pPr>
              <w:widowControl w:val="0"/>
              <w:jc w:val="center"/>
              <w:rPr>
                <w:ins w:id="3097" w:author="User" w:date="2024-06-13T09:18:00Z"/>
                <w:rFonts w:ascii="GHEA Grapalat" w:hAnsi="GHEA Grapalat"/>
                <w:sz w:val="16"/>
                <w:szCs w:val="16"/>
              </w:rPr>
            </w:pPr>
            <w:ins w:id="3098" w:author="User" w:date="2024-06-13T09:19:00Z">
              <w:r>
                <w:rPr>
                  <w:rFonts w:ascii="GHEA Grapalat" w:hAnsi="GHEA Grapalat" w:cs="Calibri"/>
                  <w:color w:val="000000"/>
                  <w:sz w:val="16"/>
                  <w:szCs w:val="16"/>
                </w:rPr>
                <w:t>Горох</w:t>
              </w:r>
            </w:ins>
          </w:p>
        </w:tc>
        <w:tc>
          <w:tcPr>
            <w:tcW w:w="960" w:type="dxa"/>
          </w:tcPr>
          <w:p w:rsidR="00680598" w:rsidRPr="00B138F3" w:rsidRDefault="00680598" w:rsidP="00680598">
            <w:pPr>
              <w:widowControl w:val="0"/>
              <w:jc w:val="center"/>
              <w:rPr>
                <w:ins w:id="3099" w:author="User" w:date="2024-06-13T09:18:00Z"/>
                <w:rFonts w:ascii="GHEA Grapalat" w:hAnsi="GHEA Grapalat"/>
                <w:sz w:val="16"/>
                <w:szCs w:val="16"/>
              </w:rPr>
            </w:pPr>
            <w:ins w:id="3100"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3101" w:author="User" w:date="2024-06-13T09:18:00Z"/>
                <w:rFonts w:ascii="GHEA Grapalat" w:hAnsi="GHEA Grapalat"/>
                <w:sz w:val="16"/>
                <w:szCs w:val="16"/>
              </w:rPr>
            </w:pPr>
            <w:ins w:id="3102"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3103" w:author="User" w:date="2024-06-13T09:18:00Z"/>
                <w:rFonts w:ascii="GHEA Grapalat" w:hAnsi="GHEA Grapalat"/>
                <w:sz w:val="16"/>
                <w:szCs w:val="16"/>
              </w:rPr>
            </w:pPr>
            <w:ins w:id="3104"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3105" w:author="User" w:date="2024-06-13T09:18:00Z"/>
                <w:rFonts w:ascii="GHEA Grapalat" w:hAnsi="GHEA Grapalat"/>
                <w:sz w:val="16"/>
                <w:szCs w:val="16"/>
              </w:rPr>
            </w:pPr>
            <w:ins w:id="3106"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107" w:author="User" w:date="2024-06-13T09:18:00Z"/>
                <w:rFonts w:ascii="GHEA Grapalat" w:hAnsi="GHEA Grapalat"/>
                <w:sz w:val="16"/>
                <w:szCs w:val="16"/>
              </w:rPr>
            </w:pPr>
            <w:ins w:id="310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109" w:author="User" w:date="2024-06-13T09:18:00Z"/>
                <w:rFonts w:ascii="GHEA Grapalat" w:hAnsi="GHEA Grapalat"/>
                <w:sz w:val="16"/>
                <w:szCs w:val="16"/>
              </w:rPr>
            </w:pPr>
            <w:ins w:id="311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3111" w:author="User" w:date="2024-06-13T09:18:00Z"/>
                <w:rFonts w:ascii="GHEA Grapalat" w:hAnsi="GHEA Grapalat"/>
                <w:sz w:val="16"/>
                <w:szCs w:val="16"/>
              </w:rPr>
            </w:pPr>
            <w:ins w:id="311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3113" w:author="User" w:date="2024-06-13T09:18:00Z"/>
                <w:rFonts w:ascii="GHEA Grapalat" w:hAnsi="GHEA Grapalat"/>
                <w:sz w:val="16"/>
                <w:szCs w:val="16"/>
              </w:rPr>
            </w:pPr>
            <w:ins w:id="311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3115" w:author="User" w:date="2024-06-13T09:18:00Z"/>
                <w:rFonts w:ascii="GHEA Grapalat" w:hAnsi="GHEA Grapalat"/>
                <w:sz w:val="16"/>
                <w:szCs w:val="16"/>
              </w:rPr>
            </w:pPr>
            <w:ins w:id="311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3117" w:author="User" w:date="2024-06-13T09:18:00Z"/>
                <w:rFonts w:ascii="GHEA Grapalat" w:hAnsi="GHEA Grapalat"/>
                <w:sz w:val="16"/>
                <w:szCs w:val="16"/>
              </w:rPr>
            </w:pPr>
            <w:ins w:id="311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3119" w:author="User" w:date="2024-06-13T09:18:00Z"/>
                <w:rFonts w:ascii="GHEA Grapalat" w:hAnsi="GHEA Grapalat"/>
                <w:sz w:val="16"/>
                <w:szCs w:val="16"/>
              </w:rPr>
            </w:pPr>
            <w:ins w:id="312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3121" w:author="User" w:date="2024-06-13T09:18:00Z"/>
                <w:rFonts w:ascii="GHEA Grapalat" w:hAnsi="GHEA Grapalat"/>
                <w:sz w:val="16"/>
                <w:szCs w:val="16"/>
              </w:rPr>
            </w:pPr>
            <w:ins w:id="312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3123" w:author="User" w:date="2024-06-13T09:18:00Z"/>
                <w:rFonts w:ascii="GHEA Grapalat" w:hAnsi="GHEA Grapalat"/>
                <w:sz w:val="16"/>
                <w:szCs w:val="16"/>
              </w:rPr>
            </w:pPr>
            <w:ins w:id="312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3125" w:author="User" w:date="2024-06-13T09:18:00Z"/>
        </w:trPr>
        <w:tc>
          <w:tcPr>
            <w:tcW w:w="1697" w:type="dxa"/>
            <w:vAlign w:val="center"/>
          </w:tcPr>
          <w:p w:rsidR="00680598" w:rsidRDefault="00680598" w:rsidP="00680598">
            <w:pPr>
              <w:widowControl w:val="0"/>
              <w:jc w:val="center"/>
              <w:rPr>
                <w:ins w:id="3126" w:author="User" w:date="2024-06-13T09:18:00Z"/>
                <w:rFonts w:ascii="GHEA Grapalat" w:hAnsi="GHEA Grapalat"/>
                <w:sz w:val="20"/>
                <w:lang w:val="hy-AM"/>
              </w:rPr>
            </w:pPr>
            <w:ins w:id="3127" w:author="User" w:date="2024-06-13T09:19:00Z">
              <w:r>
                <w:rPr>
                  <w:rFonts w:ascii="GHEA Grapalat" w:hAnsi="GHEA Grapalat"/>
                  <w:sz w:val="20"/>
                  <w:lang w:val="hy-AM"/>
                </w:rPr>
                <w:t>16</w:t>
              </w:r>
            </w:ins>
          </w:p>
        </w:tc>
        <w:tc>
          <w:tcPr>
            <w:tcW w:w="2055" w:type="dxa"/>
            <w:vAlign w:val="center"/>
          </w:tcPr>
          <w:p w:rsidR="00680598" w:rsidRPr="0001756A" w:rsidRDefault="00680598" w:rsidP="00680598">
            <w:pPr>
              <w:widowControl w:val="0"/>
              <w:jc w:val="center"/>
              <w:rPr>
                <w:ins w:id="3128" w:author="User" w:date="2024-06-13T09:18:00Z"/>
                <w:rFonts w:ascii="Sylfaen" w:hAnsi="Sylfaen" w:cs="Arial"/>
              </w:rPr>
            </w:pPr>
            <w:ins w:id="3129" w:author="User" w:date="2024-06-13T09:19:00Z">
              <w:r w:rsidRPr="0001756A">
                <w:rPr>
                  <w:rFonts w:ascii="Sylfaen" w:hAnsi="Sylfaen" w:cs="Arial"/>
                </w:rPr>
                <w:t>15331153</w:t>
              </w:r>
            </w:ins>
          </w:p>
        </w:tc>
        <w:tc>
          <w:tcPr>
            <w:tcW w:w="1454" w:type="dxa"/>
            <w:vAlign w:val="center"/>
          </w:tcPr>
          <w:p w:rsidR="00680598" w:rsidRPr="00B138F3" w:rsidRDefault="00680598" w:rsidP="00680598">
            <w:pPr>
              <w:widowControl w:val="0"/>
              <w:jc w:val="center"/>
              <w:rPr>
                <w:ins w:id="3130" w:author="User" w:date="2024-06-13T09:18:00Z"/>
                <w:rFonts w:ascii="GHEA Grapalat" w:hAnsi="GHEA Grapalat"/>
                <w:sz w:val="16"/>
                <w:szCs w:val="16"/>
              </w:rPr>
            </w:pPr>
            <w:ins w:id="3131" w:author="User" w:date="2024-06-13T09:19:00Z">
              <w:r>
                <w:rPr>
                  <w:rFonts w:ascii="GHEA Grapalat" w:hAnsi="GHEA Grapalat" w:cs="Calibri"/>
                  <w:color w:val="000000"/>
                  <w:sz w:val="16"/>
                  <w:szCs w:val="16"/>
                </w:rPr>
                <w:t>Чечевица</w:t>
              </w:r>
            </w:ins>
          </w:p>
        </w:tc>
        <w:tc>
          <w:tcPr>
            <w:tcW w:w="960" w:type="dxa"/>
          </w:tcPr>
          <w:p w:rsidR="00680598" w:rsidRPr="00B138F3" w:rsidRDefault="00680598" w:rsidP="00680598">
            <w:pPr>
              <w:widowControl w:val="0"/>
              <w:jc w:val="center"/>
              <w:rPr>
                <w:ins w:id="3132" w:author="User" w:date="2024-06-13T09:18:00Z"/>
                <w:rFonts w:ascii="GHEA Grapalat" w:hAnsi="GHEA Grapalat"/>
                <w:sz w:val="16"/>
                <w:szCs w:val="16"/>
              </w:rPr>
            </w:pPr>
            <w:ins w:id="3133"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3134" w:author="User" w:date="2024-06-13T09:18:00Z"/>
                <w:rFonts w:ascii="GHEA Grapalat" w:hAnsi="GHEA Grapalat"/>
                <w:sz w:val="16"/>
                <w:szCs w:val="16"/>
              </w:rPr>
            </w:pPr>
            <w:ins w:id="3135"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3136" w:author="User" w:date="2024-06-13T09:18:00Z"/>
                <w:rFonts w:ascii="GHEA Grapalat" w:hAnsi="GHEA Grapalat"/>
                <w:sz w:val="16"/>
                <w:szCs w:val="16"/>
              </w:rPr>
            </w:pPr>
            <w:ins w:id="3137"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3138" w:author="User" w:date="2024-06-13T09:18:00Z"/>
                <w:rFonts w:ascii="GHEA Grapalat" w:hAnsi="GHEA Grapalat"/>
                <w:sz w:val="16"/>
                <w:szCs w:val="16"/>
              </w:rPr>
            </w:pPr>
            <w:ins w:id="3139"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140" w:author="User" w:date="2024-06-13T09:18:00Z"/>
                <w:rFonts w:ascii="GHEA Grapalat" w:hAnsi="GHEA Grapalat"/>
                <w:sz w:val="16"/>
                <w:szCs w:val="16"/>
              </w:rPr>
            </w:pPr>
            <w:ins w:id="314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142" w:author="User" w:date="2024-06-13T09:18:00Z"/>
                <w:rFonts w:ascii="GHEA Grapalat" w:hAnsi="GHEA Grapalat"/>
                <w:sz w:val="16"/>
                <w:szCs w:val="16"/>
              </w:rPr>
            </w:pPr>
            <w:ins w:id="314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3144" w:author="User" w:date="2024-06-13T09:18:00Z"/>
                <w:rFonts w:ascii="GHEA Grapalat" w:hAnsi="GHEA Grapalat"/>
                <w:sz w:val="16"/>
                <w:szCs w:val="16"/>
              </w:rPr>
            </w:pPr>
            <w:ins w:id="314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3146" w:author="User" w:date="2024-06-13T09:18:00Z"/>
                <w:rFonts w:ascii="GHEA Grapalat" w:hAnsi="GHEA Grapalat"/>
                <w:sz w:val="16"/>
                <w:szCs w:val="16"/>
              </w:rPr>
            </w:pPr>
            <w:ins w:id="314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3148" w:author="User" w:date="2024-06-13T09:18:00Z"/>
                <w:rFonts w:ascii="GHEA Grapalat" w:hAnsi="GHEA Grapalat"/>
                <w:sz w:val="16"/>
                <w:szCs w:val="16"/>
              </w:rPr>
            </w:pPr>
            <w:ins w:id="314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3150" w:author="User" w:date="2024-06-13T09:18:00Z"/>
                <w:rFonts w:ascii="GHEA Grapalat" w:hAnsi="GHEA Grapalat"/>
                <w:sz w:val="16"/>
                <w:szCs w:val="16"/>
              </w:rPr>
            </w:pPr>
            <w:ins w:id="315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3152" w:author="User" w:date="2024-06-13T09:18:00Z"/>
                <w:rFonts w:ascii="GHEA Grapalat" w:hAnsi="GHEA Grapalat"/>
                <w:sz w:val="16"/>
                <w:szCs w:val="16"/>
              </w:rPr>
            </w:pPr>
            <w:ins w:id="315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3154" w:author="User" w:date="2024-06-13T09:18:00Z"/>
                <w:rFonts w:ascii="GHEA Grapalat" w:hAnsi="GHEA Grapalat"/>
                <w:sz w:val="16"/>
                <w:szCs w:val="16"/>
              </w:rPr>
            </w:pPr>
            <w:ins w:id="315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3156" w:author="User" w:date="2024-06-13T09:18:00Z"/>
                <w:rFonts w:ascii="GHEA Grapalat" w:hAnsi="GHEA Grapalat"/>
                <w:sz w:val="16"/>
                <w:szCs w:val="16"/>
              </w:rPr>
            </w:pPr>
            <w:ins w:id="315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3158" w:author="User" w:date="2024-06-13T09:18:00Z"/>
        </w:trPr>
        <w:tc>
          <w:tcPr>
            <w:tcW w:w="1697" w:type="dxa"/>
            <w:vAlign w:val="center"/>
          </w:tcPr>
          <w:p w:rsidR="00680598" w:rsidRDefault="00680598" w:rsidP="00680598">
            <w:pPr>
              <w:widowControl w:val="0"/>
              <w:jc w:val="center"/>
              <w:rPr>
                <w:ins w:id="3159" w:author="User" w:date="2024-06-13T09:18:00Z"/>
                <w:rFonts w:ascii="GHEA Grapalat" w:hAnsi="GHEA Grapalat"/>
                <w:sz w:val="20"/>
                <w:lang w:val="hy-AM"/>
              </w:rPr>
            </w:pPr>
            <w:ins w:id="3160" w:author="User" w:date="2024-06-13T09:19:00Z">
              <w:r>
                <w:rPr>
                  <w:rFonts w:ascii="GHEA Grapalat" w:hAnsi="GHEA Grapalat"/>
                  <w:sz w:val="20"/>
                  <w:lang w:val="hy-AM"/>
                </w:rPr>
                <w:t>17</w:t>
              </w:r>
            </w:ins>
          </w:p>
        </w:tc>
        <w:tc>
          <w:tcPr>
            <w:tcW w:w="2055" w:type="dxa"/>
            <w:vAlign w:val="center"/>
          </w:tcPr>
          <w:p w:rsidR="00680598" w:rsidRPr="0001756A" w:rsidRDefault="00680598" w:rsidP="00680598">
            <w:pPr>
              <w:widowControl w:val="0"/>
              <w:jc w:val="center"/>
              <w:rPr>
                <w:ins w:id="3161" w:author="User" w:date="2024-06-13T09:18:00Z"/>
                <w:rFonts w:ascii="Sylfaen" w:hAnsi="Sylfaen" w:cs="Arial"/>
              </w:rPr>
            </w:pPr>
            <w:ins w:id="3162" w:author="User" w:date="2024-06-13T09:19:00Z">
              <w:r w:rsidRPr="0001756A">
                <w:rPr>
                  <w:rFonts w:ascii="Sylfaen" w:hAnsi="Sylfaen" w:cs="Arial"/>
                </w:rPr>
                <w:t>15541200</w:t>
              </w:r>
            </w:ins>
          </w:p>
        </w:tc>
        <w:tc>
          <w:tcPr>
            <w:tcW w:w="1454" w:type="dxa"/>
            <w:vAlign w:val="center"/>
          </w:tcPr>
          <w:p w:rsidR="00680598" w:rsidRPr="00B138F3" w:rsidRDefault="00680598" w:rsidP="00680598">
            <w:pPr>
              <w:widowControl w:val="0"/>
              <w:jc w:val="center"/>
              <w:rPr>
                <w:ins w:id="3163" w:author="User" w:date="2024-06-13T09:18:00Z"/>
                <w:rFonts w:ascii="GHEA Grapalat" w:hAnsi="GHEA Grapalat"/>
                <w:sz w:val="16"/>
                <w:szCs w:val="16"/>
              </w:rPr>
            </w:pPr>
            <w:ins w:id="3164" w:author="User" w:date="2024-06-13T09:19:00Z">
              <w:r>
                <w:rPr>
                  <w:rFonts w:ascii="GHEA Grapalat" w:hAnsi="GHEA Grapalat" w:cs="Calibri"/>
                  <w:color w:val="000000"/>
                  <w:sz w:val="16"/>
                  <w:szCs w:val="16"/>
                </w:rPr>
                <w:t>Сыр Чанах</w:t>
              </w:r>
            </w:ins>
          </w:p>
        </w:tc>
        <w:tc>
          <w:tcPr>
            <w:tcW w:w="960" w:type="dxa"/>
          </w:tcPr>
          <w:p w:rsidR="00680598" w:rsidRPr="00B138F3" w:rsidRDefault="00680598" w:rsidP="00680598">
            <w:pPr>
              <w:widowControl w:val="0"/>
              <w:jc w:val="center"/>
              <w:rPr>
                <w:ins w:id="3165" w:author="User" w:date="2024-06-13T09:18:00Z"/>
                <w:rFonts w:ascii="GHEA Grapalat" w:hAnsi="GHEA Grapalat"/>
                <w:sz w:val="16"/>
                <w:szCs w:val="16"/>
              </w:rPr>
            </w:pPr>
            <w:ins w:id="3166"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3167" w:author="User" w:date="2024-06-13T09:18:00Z"/>
                <w:rFonts w:ascii="GHEA Grapalat" w:hAnsi="GHEA Grapalat"/>
                <w:sz w:val="16"/>
                <w:szCs w:val="16"/>
              </w:rPr>
            </w:pPr>
            <w:ins w:id="3168"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3169" w:author="User" w:date="2024-06-13T09:18:00Z"/>
                <w:rFonts w:ascii="GHEA Grapalat" w:hAnsi="GHEA Grapalat"/>
                <w:sz w:val="16"/>
                <w:szCs w:val="16"/>
              </w:rPr>
            </w:pPr>
            <w:ins w:id="3170"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3171" w:author="User" w:date="2024-06-13T09:18:00Z"/>
                <w:rFonts w:ascii="GHEA Grapalat" w:hAnsi="GHEA Grapalat"/>
                <w:sz w:val="16"/>
                <w:szCs w:val="16"/>
              </w:rPr>
            </w:pPr>
            <w:ins w:id="3172"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173" w:author="User" w:date="2024-06-13T09:18:00Z"/>
                <w:rFonts w:ascii="GHEA Grapalat" w:hAnsi="GHEA Grapalat"/>
                <w:sz w:val="16"/>
                <w:szCs w:val="16"/>
              </w:rPr>
            </w:pPr>
            <w:ins w:id="317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175" w:author="User" w:date="2024-06-13T09:18:00Z"/>
                <w:rFonts w:ascii="GHEA Grapalat" w:hAnsi="GHEA Grapalat"/>
                <w:sz w:val="16"/>
                <w:szCs w:val="16"/>
              </w:rPr>
            </w:pPr>
            <w:ins w:id="317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3177" w:author="User" w:date="2024-06-13T09:18:00Z"/>
                <w:rFonts w:ascii="GHEA Grapalat" w:hAnsi="GHEA Grapalat"/>
                <w:sz w:val="16"/>
                <w:szCs w:val="16"/>
              </w:rPr>
            </w:pPr>
            <w:ins w:id="317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3179" w:author="User" w:date="2024-06-13T09:18:00Z"/>
                <w:rFonts w:ascii="GHEA Grapalat" w:hAnsi="GHEA Grapalat"/>
                <w:sz w:val="16"/>
                <w:szCs w:val="16"/>
              </w:rPr>
            </w:pPr>
            <w:ins w:id="318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3181" w:author="User" w:date="2024-06-13T09:18:00Z"/>
                <w:rFonts w:ascii="GHEA Grapalat" w:hAnsi="GHEA Grapalat"/>
                <w:sz w:val="16"/>
                <w:szCs w:val="16"/>
              </w:rPr>
            </w:pPr>
            <w:ins w:id="318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3183" w:author="User" w:date="2024-06-13T09:18:00Z"/>
                <w:rFonts w:ascii="GHEA Grapalat" w:hAnsi="GHEA Grapalat"/>
                <w:sz w:val="16"/>
                <w:szCs w:val="16"/>
              </w:rPr>
            </w:pPr>
            <w:ins w:id="318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3185" w:author="User" w:date="2024-06-13T09:18:00Z"/>
                <w:rFonts w:ascii="GHEA Grapalat" w:hAnsi="GHEA Grapalat"/>
                <w:sz w:val="16"/>
                <w:szCs w:val="16"/>
              </w:rPr>
            </w:pPr>
            <w:ins w:id="318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3187" w:author="User" w:date="2024-06-13T09:18:00Z"/>
                <w:rFonts w:ascii="GHEA Grapalat" w:hAnsi="GHEA Grapalat"/>
                <w:sz w:val="16"/>
                <w:szCs w:val="16"/>
              </w:rPr>
            </w:pPr>
            <w:ins w:id="318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3189" w:author="User" w:date="2024-06-13T09:18:00Z"/>
                <w:rFonts w:ascii="GHEA Grapalat" w:hAnsi="GHEA Grapalat"/>
                <w:sz w:val="16"/>
                <w:szCs w:val="16"/>
              </w:rPr>
            </w:pPr>
            <w:ins w:id="319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3191" w:author="User" w:date="2024-06-13T09:18:00Z"/>
        </w:trPr>
        <w:tc>
          <w:tcPr>
            <w:tcW w:w="1697" w:type="dxa"/>
            <w:vAlign w:val="center"/>
          </w:tcPr>
          <w:p w:rsidR="00680598" w:rsidRDefault="00680598" w:rsidP="00680598">
            <w:pPr>
              <w:widowControl w:val="0"/>
              <w:jc w:val="center"/>
              <w:rPr>
                <w:ins w:id="3192" w:author="User" w:date="2024-06-13T09:18:00Z"/>
                <w:rFonts w:ascii="GHEA Grapalat" w:hAnsi="GHEA Grapalat"/>
                <w:sz w:val="20"/>
                <w:lang w:val="hy-AM"/>
              </w:rPr>
            </w:pPr>
            <w:ins w:id="3193" w:author="User" w:date="2024-06-13T09:19:00Z">
              <w:r>
                <w:rPr>
                  <w:rFonts w:ascii="GHEA Grapalat" w:hAnsi="GHEA Grapalat"/>
                  <w:sz w:val="20"/>
                  <w:lang w:val="hy-AM"/>
                </w:rPr>
                <w:t>18</w:t>
              </w:r>
            </w:ins>
          </w:p>
        </w:tc>
        <w:tc>
          <w:tcPr>
            <w:tcW w:w="2055" w:type="dxa"/>
            <w:vAlign w:val="center"/>
          </w:tcPr>
          <w:p w:rsidR="00680598" w:rsidRPr="0001756A" w:rsidRDefault="00680598" w:rsidP="00680598">
            <w:pPr>
              <w:widowControl w:val="0"/>
              <w:jc w:val="center"/>
              <w:rPr>
                <w:ins w:id="3194" w:author="User" w:date="2024-06-13T09:18:00Z"/>
                <w:rFonts w:ascii="Sylfaen" w:hAnsi="Sylfaen" w:cs="Arial"/>
              </w:rPr>
            </w:pPr>
            <w:ins w:id="3195" w:author="User" w:date="2024-06-13T09:19:00Z">
              <w:r w:rsidRPr="0001756A">
                <w:rPr>
                  <w:rFonts w:ascii="Sylfaen" w:hAnsi="Sylfaen" w:cs="Arial"/>
                </w:rPr>
                <w:t>15551600</w:t>
              </w:r>
            </w:ins>
          </w:p>
        </w:tc>
        <w:tc>
          <w:tcPr>
            <w:tcW w:w="1454" w:type="dxa"/>
            <w:vAlign w:val="center"/>
          </w:tcPr>
          <w:p w:rsidR="00680598" w:rsidRPr="00B138F3" w:rsidRDefault="00680598" w:rsidP="00680598">
            <w:pPr>
              <w:widowControl w:val="0"/>
              <w:jc w:val="center"/>
              <w:rPr>
                <w:ins w:id="3196" w:author="User" w:date="2024-06-13T09:18:00Z"/>
                <w:rFonts w:ascii="GHEA Grapalat" w:hAnsi="GHEA Grapalat"/>
                <w:sz w:val="16"/>
                <w:szCs w:val="16"/>
              </w:rPr>
            </w:pPr>
            <w:ins w:id="3197" w:author="User" w:date="2024-06-13T09:19:00Z">
              <w:r>
                <w:rPr>
                  <w:rFonts w:ascii="GHEA Grapalat" w:hAnsi="GHEA Grapalat" w:cs="Calibri"/>
                  <w:color w:val="000000"/>
                  <w:sz w:val="16"/>
                  <w:szCs w:val="16"/>
                </w:rPr>
                <w:t>Мацун</w:t>
              </w:r>
            </w:ins>
          </w:p>
        </w:tc>
        <w:tc>
          <w:tcPr>
            <w:tcW w:w="960" w:type="dxa"/>
          </w:tcPr>
          <w:p w:rsidR="00680598" w:rsidRPr="00B138F3" w:rsidRDefault="00680598" w:rsidP="00680598">
            <w:pPr>
              <w:widowControl w:val="0"/>
              <w:jc w:val="center"/>
              <w:rPr>
                <w:ins w:id="3198" w:author="User" w:date="2024-06-13T09:18:00Z"/>
                <w:rFonts w:ascii="GHEA Grapalat" w:hAnsi="GHEA Grapalat"/>
                <w:sz w:val="16"/>
                <w:szCs w:val="16"/>
              </w:rPr>
            </w:pPr>
            <w:ins w:id="3199"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3200" w:author="User" w:date="2024-06-13T09:18:00Z"/>
                <w:rFonts w:ascii="GHEA Grapalat" w:hAnsi="GHEA Grapalat"/>
                <w:sz w:val="16"/>
                <w:szCs w:val="16"/>
              </w:rPr>
            </w:pPr>
            <w:ins w:id="3201"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3202" w:author="User" w:date="2024-06-13T09:18:00Z"/>
                <w:rFonts w:ascii="GHEA Grapalat" w:hAnsi="GHEA Grapalat"/>
                <w:sz w:val="16"/>
                <w:szCs w:val="16"/>
              </w:rPr>
            </w:pPr>
            <w:ins w:id="3203"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3204" w:author="User" w:date="2024-06-13T09:18:00Z"/>
                <w:rFonts w:ascii="GHEA Grapalat" w:hAnsi="GHEA Grapalat"/>
                <w:sz w:val="16"/>
                <w:szCs w:val="16"/>
              </w:rPr>
            </w:pPr>
            <w:ins w:id="3205"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206" w:author="User" w:date="2024-06-13T09:18:00Z"/>
                <w:rFonts w:ascii="GHEA Grapalat" w:hAnsi="GHEA Grapalat"/>
                <w:sz w:val="16"/>
                <w:szCs w:val="16"/>
              </w:rPr>
            </w:pPr>
            <w:ins w:id="320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208" w:author="User" w:date="2024-06-13T09:18:00Z"/>
                <w:rFonts w:ascii="GHEA Grapalat" w:hAnsi="GHEA Grapalat"/>
                <w:sz w:val="16"/>
                <w:szCs w:val="16"/>
              </w:rPr>
            </w:pPr>
            <w:ins w:id="320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3210" w:author="User" w:date="2024-06-13T09:18:00Z"/>
                <w:rFonts w:ascii="GHEA Grapalat" w:hAnsi="GHEA Grapalat"/>
                <w:sz w:val="16"/>
                <w:szCs w:val="16"/>
              </w:rPr>
            </w:pPr>
            <w:ins w:id="321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3212" w:author="User" w:date="2024-06-13T09:18:00Z"/>
                <w:rFonts w:ascii="GHEA Grapalat" w:hAnsi="GHEA Grapalat"/>
                <w:sz w:val="16"/>
                <w:szCs w:val="16"/>
              </w:rPr>
            </w:pPr>
            <w:ins w:id="321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3214" w:author="User" w:date="2024-06-13T09:18:00Z"/>
                <w:rFonts w:ascii="GHEA Grapalat" w:hAnsi="GHEA Grapalat"/>
                <w:sz w:val="16"/>
                <w:szCs w:val="16"/>
              </w:rPr>
            </w:pPr>
            <w:ins w:id="321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3216" w:author="User" w:date="2024-06-13T09:18:00Z"/>
                <w:rFonts w:ascii="GHEA Grapalat" w:hAnsi="GHEA Grapalat"/>
                <w:sz w:val="16"/>
                <w:szCs w:val="16"/>
              </w:rPr>
            </w:pPr>
            <w:ins w:id="321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3218" w:author="User" w:date="2024-06-13T09:18:00Z"/>
                <w:rFonts w:ascii="GHEA Grapalat" w:hAnsi="GHEA Grapalat"/>
                <w:sz w:val="16"/>
                <w:szCs w:val="16"/>
              </w:rPr>
            </w:pPr>
            <w:ins w:id="321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3220" w:author="User" w:date="2024-06-13T09:18:00Z"/>
                <w:rFonts w:ascii="GHEA Grapalat" w:hAnsi="GHEA Grapalat"/>
                <w:sz w:val="16"/>
                <w:szCs w:val="16"/>
              </w:rPr>
            </w:pPr>
            <w:ins w:id="322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3222" w:author="User" w:date="2024-06-13T09:18:00Z"/>
                <w:rFonts w:ascii="GHEA Grapalat" w:hAnsi="GHEA Grapalat"/>
                <w:sz w:val="16"/>
                <w:szCs w:val="16"/>
              </w:rPr>
            </w:pPr>
            <w:ins w:id="322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3224" w:author="User" w:date="2024-06-13T09:18:00Z"/>
        </w:trPr>
        <w:tc>
          <w:tcPr>
            <w:tcW w:w="1697" w:type="dxa"/>
            <w:vAlign w:val="center"/>
          </w:tcPr>
          <w:p w:rsidR="00680598" w:rsidRDefault="00680598" w:rsidP="00680598">
            <w:pPr>
              <w:widowControl w:val="0"/>
              <w:jc w:val="center"/>
              <w:rPr>
                <w:ins w:id="3225" w:author="User" w:date="2024-06-13T09:18:00Z"/>
                <w:rFonts w:ascii="GHEA Grapalat" w:hAnsi="GHEA Grapalat"/>
                <w:sz w:val="20"/>
                <w:lang w:val="hy-AM"/>
              </w:rPr>
            </w:pPr>
            <w:ins w:id="3226" w:author="User" w:date="2024-06-13T09:19:00Z">
              <w:r>
                <w:rPr>
                  <w:rFonts w:ascii="GHEA Grapalat" w:hAnsi="GHEA Grapalat"/>
                  <w:sz w:val="20"/>
                  <w:lang w:val="hy-AM"/>
                </w:rPr>
                <w:t>19</w:t>
              </w:r>
            </w:ins>
          </w:p>
        </w:tc>
        <w:tc>
          <w:tcPr>
            <w:tcW w:w="2055" w:type="dxa"/>
            <w:vAlign w:val="center"/>
          </w:tcPr>
          <w:p w:rsidR="00680598" w:rsidRPr="0001756A" w:rsidRDefault="00680598" w:rsidP="00680598">
            <w:pPr>
              <w:widowControl w:val="0"/>
              <w:jc w:val="center"/>
              <w:rPr>
                <w:ins w:id="3227" w:author="User" w:date="2024-06-13T09:18:00Z"/>
                <w:rFonts w:ascii="Sylfaen" w:hAnsi="Sylfaen" w:cs="Arial"/>
              </w:rPr>
            </w:pPr>
            <w:ins w:id="3228" w:author="User" w:date="2024-06-13T09:19:00Z">
              <w:r w:rsidRPr="0001756A">
                <w:rPr>
                  <w:rFonts w:ascii="Sylfaen" w:hAnsi="Sylfaen" w:cs="Arial"/>
                </w:rPr>
                <w:t>15333100</w:t>
              </w:r>
            </w:ins>
          </w:p>
        </w:tc>
        <w:tc>
          <w:tcPr>
            <w:tcW w:w="1454" w:type="dxa"/>
            <w:vAlign w:val="center"/>
          </w:tcPr>
          <w:p w:rsidR="00680598" w:rsidRPr="00B138F3" w:rsidRDefault="00680598" w:rsidP="00680598">
            <w:pPr>
              <w:widowControl w:val="0"/>
              <w:jc w:val="center"/>
              <w:rPr>
                <w:ins w:id="3229" w:author="User" w:date="2024-06-13T09:18:00Z"/>
                <w:rFonts w:ascii="GHEA Grapalat" w:hAnsi="GHEA Grapalat"/>
                <w:sz w:val="16"/>
                <w:szCs w:val="16"/>
              </w:rPr>
            </w:pPr>
            <w:ins w:id="3230" w:author="User" w:date="2024-06-13T09:19:00Z">
              <w:r>
                <w:rPr>
                  <w:rFonts w:ascii="GHEA Grapalat" w:hAnsi="GHEA Grapalat" w:cs="Calibri"/>
                  <w:color w:val="000000"/>
                  <w:sz w:val="16"/>
                  <w:szCs w:val="16"/>
                </w:rPr>
                <w:t>Томатная паста</w:t>
              </w:r>
            </w:ins>
          </w:p>
        </w:tc>
        <w:tc>
          <w:tcPr>
            <w:tcW w:w="960" w:type="dxa"/>
          </w:tcPr>
          <w:p w:rsidR="00680598" w:rsidRPr="00B138F3" w:rsidRDefault="00680598" w:rsidP="00680598">
            <w:pPr>
              <w:widowControl w:val="0"/>
              <w:jc w:val="center"/>
              <w:rPr>
                <w:ins w:id="3231" w:author="User" w:date="2024-06-13T09:18:00Z"/>
                <w:rFonts w:ascii="GHEA Grapalat" w:hAnsi="GHEA Grapalat"/>
                <w:sz w:val="16"/>
                <w:szCs w:val="16"/>
              </w:rPr>
            </w:pPr>
            <w:ins w:id="3232"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3233" w:author="User" w:date="2024-06-13T09:18:00Z"/>
                <w:rFonts w:ascii="GHEA Grapalat" w:hAnsi="GHEA Grapalat"/>
                <w:sz w:val="16"/>
                <w:szCs w:val="16"/>
              </w:rPr>
            </w:pPr>
            <w:ins w:id="3234"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3235" w:author="User" w:date="2024-06-13T09:18:00Z"/>
                <w:rFonts w:ascii="GHEA Grapalat" w:hAnsi="GHEA Grapalat"/>
                <w:sz w:val="16"/>
                <w:szCs w:val="16"/>
              </w:rPr>
            </w:pPr>
            <w:ins w:id="3236"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3237" w:author="User" w:date="2024-06-13T09:18:00Z"/>
                <w:rFonts w:ascii="GHEA Grapalat" w:hAnsi="GHEA Grapalat"/>
                <w:sz w:val="16"/>
                <w:szCs w:val="16"/>
              </w:rPr>
            </w:pPr>
            <w:ins w:id="3238"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239" w:author="User" w:date="2024-06-13T09:18:00Z"/>
                <w:rFonts w:ascii="GHEA Grapalat" w:hAnsi="GHEA Grapalat"/>
                <w:sz w:val="16"/>
                <w:szCs w:val="16"/>
              </w:rPr>
            </w:pPr>
            <w:ins w:id="324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241" w:author="User" w:date="2024-06-13T09:18:00Z"/>
                <w:rFonts w:ascii="GHEA Grapalat" w:hAnsi="GHEA Grapalat"/>
                <w:sz w:val="16"/>
                <w:szCs w:val="16"/>
              </w:rPr>
            </w:pPr>
            <w:ins w:id="324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3243" w:author="User" w:date="2024-06-13T09:18:00Z"/>
                <w:rFonts w:ascii="GHEA Grapalat" w:hAnsi="GHEA Grapalat"/>
                <w:sz w:val="16"/>
                <w:szCs w:val="16"/>
              </w:rPr>
            </w:pPr>
            <w:ins w:id="324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3245" w:author="User" w:date="2024-06-13T09:18:00Z"/>
                <w:rFonts w:ascii="GHEA Grapalat" w:hAnsi="GHEA Grapalat"/>
                <w:sz w:val="16"/>
                <w:szCs w:val="16"/>
              </w:rPr>
            </w:pPr>
            <w:ins w:id="324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3247" w:author="User" w:date="2024-06-13T09:18:00Z"/>
                <w:rFonts w:ascii="GHEA Grapalat" w:hAnsi="GHEA Grapalat"/>
                <w:sz w:val="16"/>
                <w:szCs w:val="16"/>
              </w:rPr>
            </w:pPr>
            <w:ins w:id="324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3249" w:author="User" w:date="2024-06-13T09:18:00Z"/>
                <w:rFonts w:ascii="GHEA Grapalat" w:hAnsi="GHEA Grapalat"/>
                <w:sz w:val="16"/>
                <w:szCs w:val="16"/>
              </w:rPr>
            </w:pPr>
            <w:ins w:id="325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3251" w:author="User" w:date="2024-06-13T09:18:00Z"/>
                <w:rFonts w:ascii="GHEA Grapalat" w:hAnsi="GHEA Grapalat"/>
                <w:sz w:val="16"/>
                <w:szCs w:val="16"/>
              </w:rPr>
            </w:pPr>
            <w:ins w:id="325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3253" w:author="User" w:date="2024-06-13T09:18:00Z"/>
                <w:rFonts w:ascii="GHEA Grapalat" w:hAnsi="GHEA Grapalat"/>
                <w:sz w:val="16"/>
                <w:szCs w:val="16"/>
              </w:rPr>
            </w:pPr>
            <w:ins w:id="325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3255" w:author="User" w:date="2024-06-13T09:18:00Z"/>
                <w:rFonts w:ascii="GHEA Grapalat" w:hAnsi="GHEA Grapalat"/>
                <w:sz w:val="16"/>
                <w:szCs w:val="16"/>
              </w:rPr>
            </w:pPr>
            <w:ins w:id="325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3257" w:author="User" w:date="2024-06-13T09:18:00Z"/>
        </w:trPr>
        <w:tc>
          <w:tcPr>
            <w:tcW w:w="1697" w:type="dxa"/>
            <w:vAlign w:val="center"/>
          </w:tcPr>
          <w:p w:rsidR="00680598" w:rsidRDefault="00680598" w:rsidP="00680598">
            <w:pPr>
              <w:widowControl w:val="0"/>
              <w:jc w:val="center"/>
              <w:rPr>
                <w:ins w:id="3258" w:author="User" w:date="2024-06-13T09:18:00Z"/>
                <w:rFonts w:ascii="GHEA Grapalat" w:hAnsi="GHEA Grapalat"/>
                <w:sz w:val="20"/>
                <w:lang w:val="hy-AM"/>
              </w:rPr>
            </w:pPr>
            <w:ins w:id="3259" w:author="User" w:date="2024-06-13T09:19:00Z">
              <w:r>
                <w:rPr>
                  <w:rFonts w:ascii="GHEA Grapalat" w:hAnsi="GHEA Grapalat"/>
                  <w:sz w:val="20"/>
                  <w:lang w:val="hy-AM"/>
                </w:rPr>
                <w:t>20</w:t>
              </w:r>
            </w:ins>
          </w:p>
        </w:tc>
        <w:tc>
          <w:tcPr>
            <w:tcW w:w="2055" w:type="dxa"/>
            <w:vAlign w:val="center"/>
          </w:tcPr>
          <w:p w:rsidR="00680598" w:rsidRPr="0001756A" w:rsidRDefault="00680598" w:rsidP="00680598">
            <w:pPr>
              <w:widowControl w:val="0"/>
              <w:jc w:val="center"/>
              <w:rPr>
                <w:ins w:id="3260" w:author="User" w:date="2024-06-13T09:18:00Z"/>
                <w:rFonts w:ascii="Sylfaen" w:hAnsi="Sylfaen" w:cs="Arial"/>
              </w:rPr>
            </w:pPr>
            <w:ins w:id="3261" w:author="User" w:date="2024-06-13T09:19:00Z">
              <w:r w:rsidRPr="0001756A">
                <w:rPr>
                  <w:rFonts w:ascii="Sylfaen" w:hAnsi="Sylfaen" w:cs="Arial"/>
                </w:rPr>
                <w:t>03222240</w:t>
              </w:r>
            </w:ins>
          </w:p>
        </w:tc>
        <w:tc>
          <w:tcPr>
            <w:tcW w:w="1454" w:type="dxa"/>
            <w:vAlign w:val="center"/>
          </w:tcPr>
          <w:p w:rsidR="00680598" w:rsidRPr="00B138F3" w:rsidRDefault="00680598" w:rsidP="00680598">
            <w:pPr>
              <w:widowControl w:val="0"/>
              <w:jc w:val="center"/>
              <w:rPr>
                <w:ins w:id="3262" w:author="User" w:date="2024-06-13T09:18:00Z"/>
                <w:rFonts w:ascii="GHEA Grapalat" w:hAnsi="GHEA Grapalat"/>
                <w:sz w:val="16"/>
                <w:szCs w:val="16"/>
              </w:rPr>
            </w:pPr>
            <w:ins w:id="3263" w:author="User" w:date="2024-06-13T09:19:00Z">
              <w:r w:rsidRPr="004A79BB">
                <w:rPr>
                  <w:rFonts w:ascii="GHEA Grapalat" w:hAnsi="GHEA Grapalat" w:cs="Calibri"/>
                  <w:color w:val="000000"/>
                  <w:sz w:val="16"/>
                  <w:szCs w:val="16"/>
                </w:rPr>
                <w:t>Мандарин</w:t>
              </w:r>
            </w:ins>
          </w:p>
        </w:tc>
        <w:tc>
          <w:tcPr>
            <w:tcW w:w="960" w:type="dxa"/>
          </w:tcPr>
          <w:p w:rsidR="00680598" w:rsidRPr="00B138F3" w:rsidRDefault="00680598" w:rsidP="00680598">
            <w:pPr>
              <w:widowControl w:val="0"/>
              <w:jc w:val="center"/>
              <w:rPr>
                <w:ins w:id="3264" w:author="User" w:date="2024-06-13T09:18:00Z"/>
                <w:rFonts w:ascii="GHEA Grapalat" w:hAnsi="GHEA Grapalat"/>
                <w:sz w:val="16"/>
                <w:szCs w:val="16"/>
              </w:rPr>
            </w:pPr>
            <w:ins w:id="3265"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3266" w:author="User" w:date="2024-06-13T09:18:00Z"/>
                <w:rFonts w:ascii="GHEA Grapalat" w:hAnsi="GHEA Grapalat"/>
                <w:sz w:val="16"/>
                <w:szCs w:val="16"/>
              </w:rPr>
            </w:pPr>
            <w:ins w:id="3267"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3268" w:author="User" w:date="2024-06-13T09:18:00Z"/>
                <w:rFonts w:ascii="GHEA Grapalat" w:hAnsi="GHEA Grapalat"/>
                <w:sz w:val="16"/>
                <w:szCs w:val="16"/>
              </w:rPr>
            </w:pPr>
            <w:ins w:id="3269"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3270" w:author="User" w:date="2024-06-13T09:18:00Z"/>
                <w:rFonts w:ascii="GHEA Grapalat" w:hAnsi="GHEA Grapalat"/>
                <w:sz w:val="16"/>
                <w:szCs w:val="16"/>
              </w:rPr>
            </w:pPr>
            <w:ins w:id="3271"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272" w:author="User" w:date="2024-06-13T09:18:00Z"/>
                <w:rFonts w:ascii="GHEA Grapalat" w:hAnsi="GHEA Grapalat"/>
                <w:sz w:val="16"/>
                <w:szCs w:val="16"/>
              </w:rPr>
            </w:pPr>
            <w:ins w:id="327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274" w:author="User" w:date="2024-06-13T09:18:00Z"/>
                <w:rFonts w:ascii="GHEA Grapalat" w:hAnsi="GHEA Grapalat"/>
                <w:sz w:val="16"/>
                <w:szCs w:val="16"/>
              </w:rPr>
            </w:pPr>
            <w:ins w:id="327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3276" w:author="User" w:date="2024-06-13T09:18:00Z"/>
                <w:rFonts w:ascii="GHEA Grapalat" w:hAnsi="GHEA Grapalat"/>
                <w:sz w:val="16"/>
                <w:szCs w:val="16"/>
              </w:rPr>
            </w:pPr>
            <w:ins w:id="327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3278" w:author="User" w:date="2024-06-13T09:18:00Z"/>
                <w:rFonts w:ascii="GHEA Grapalat" w:hAnsi="GHEA Grapalat"/>
                <w:sz w:val="16"/>
                <w:szCs w:val="16"/>
              </w:rPr>
            </w:pPr>
            <w:ins w:id="327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3280" w:author="User" w:date="2024-06-13T09:18:00Z"/>
                <w:rFonts w:ascii="GHEA Grapalat" w:hAnsi="GHEA Grapalat"/>
                <w:sz w:val="16"/>
                <w:szCs w:val="16"/>
              </w:rPr>
            </w:pPr>
            <w:ins w:id="328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3282" w:author="User" w:date="2024-06-13T09:18:00Z"/>
                <w:rFonts w:ascii="GHEA Grapalat" w:hAnsi="GHEA Grapalat"/>
                <w:sz w:val="16"/>
                <w:szCs w:val="16"/>
              </w:rPr>
            </w:pPr>
            <w:ins w:id="328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3284" w:author="User" w:date="2024-06-13T09:18:00Z"/>
                <w:rFonts w:ascii="GHEA Grapalat" w:hAnsi="GHEA Grapalat"/>
                <w:sz w:val="16"/>
                <w:szCs w:val="16"/>
              </w:rPr>
            </w:pPr>
            <w:ins w:id="328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3286" w:author="User" w:date="2024-06-13T09:18:00Z"/>
                <w:rFonts w:ascii="GHEA Grapalat" w:hAnsi="GHEA Grapalat"/>
                <w:sz w:val="16"/>
                <w:szCs w:val="16"/>
              </w:rPr>
            </w:pPr>
            <w:ins w:id="328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3288" w:author="User" w:date="2024-06-13T09:18:00Z"/>
                <w:rFonts w:ascii="GHEA Grapalat" w:hAnsi="GHEA Grapalat"/>
                <w:sz w:val="16"/>
                <w:szCs w:val="16"/>
              </w:rPr>
            </w:pPr>
            <w:ins w:id="328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rPr>
          <w:trHeight w:val="404"/>
          <w:jc w:val="center"/>
          <w:ins w:id="3290" w:author="User" w:date="2024-06-13T09:18:00Z"/>
        </w:trPr>
        <w:tc>
          <w:tcPr>
            <w:tcW w:w="1697" w:type="dxa"/>
            <w:vAlign w:val="center"/>
          </w:tcPr>
          <w:p w:rsidR="00680598" w:rsidRDefault="00680598" w:rsidP="00680598">
            <w:pPr>
              <w:widowControl w:val="0"/>
              <w:jc w:val="center"/>
              <w:rPr>
                <w:ins w:id="3291" w:author="User" w:date="2024-06-13T09:18:00Z"/>
                <w:rFonts w:ascii="GHEA Grapalat" w:hAnsi="GHEA Grapalat"/>
                <w:sz w:val="20"/>
                <w:lang w:val="hy-AM"/>
              </w:rPr>
            </w:pPr>
            <w:ins w:id="3292" w:author="User" w:date="2024-06-13T09:19:00Z">
              <w:r>
                <w:rPr>
                  <w:rFonts w:ascii="GHEA Grapalat" w:hAnsi="GHEA Grapalat"/>
                  <w:sz w:val="20"/>
                  <w:lang w:val="hy-AM"/>
                </w:rPr>
                <w:t>21</w:t>
              </w:r>
            </w:ins>
          </w:p>
        </w:tc>
        <w:tc>
          <w:tcPr>
            <w:tcW w:w="2055" w:type="dxa"/>
            <w:vAlign w:val="center"/>
          </w:tcPr>
          <w:p w:rsidR="00680598" w:rsidRPr="0001756A" w:rsidRDefault="00680598" w:rsidP="00680598">
            <w:pPr>
              <w:widowControl w:val="0"/>
              <w:jc w:val="center"/>
              <w:rPr>
                <w:ins w:id="3293" w:author="User" w:date="2024-06-13T09:18:00Z"/>
                <w:rFonts w:ascii="Sylfaen" w:hAnsi="Sylfaen" w:cs="Arial"/>
              </w:rPr>
            </w:pPr>
            <w:ins w:id="3294" w:author="User" w:date="2024-06-13T09:19:00Z">
              <w:r w:rsidRPr="0001756A">
                <w:rPr>
                  <w:rFonts w:ascii="Sylfaen" w:hAnsi="Sylfaen" w:cs="Arial"/>
                </w:rPr>
                <w:t>3222100</w:t>
              </w:r>
            </w:ins>
          </w:p>
        </w:tc>
        <w:tc>
          <w:tcPr>
            <w:tcW w:w="1454" w:type="dxa"/>
            <w:vAlign w:val="center"/>
          </w:tcPr>
          <w:p w:rsidR="00680598" w:rsidRPr="00B138F3" w:rsidRDefault="00680598" w:rsidP="00680598">
            <w:pPr>
              <w:widowControl w:val="0"/>
              <w:jc w:val="center"/>
              <w:rPr>
                <w:ins w:id="3295" w:author="User" w:date="2024-06-13T09:18:00Z"/>
                <w:rFonts w:ascii="GHEA Grapalat" w:hAnsi="GHEA Grapalat"/>
                <w:sz w:val="16"/>
                <w:szCs w:val="16"/>
              </w:rPr>
            </w:pPr>
            <w:ins w:id="3296" w:author="User" w:date="2024-06-13T09:19:00Z">
              <w:r w:rsidRPr="004A79BB">
                <w:rPr>
                  <w:rFonts w:ascii="GHEA Grapalat" w:hAnsi="GHEA Grapalat" w:cs="Calibri"/>
                  <w:color w:val="000000"/>
                  <w:sz w:val="16"/>
                  <w:szCs w:val="16"/>
                </w:rPr>
                <w:t>Бананы</w:t>
              </w:r>
            </w:ins>
          </w:p>
        </w:tc>
        <w:tc>
          <w:tcPr>
            <w:tcW w:w="960" w:type="dxa"/>
          </w:tcPr>
          <w:p w:rsidR="00680598" w:rsidRPr="00B138F3" w:rsidRDefault="00680598" w:rsidP="00680598">
            <w:pPr>
              <w:widowControl w:val="0"/>
              <w:jc w:val="center"/>
              <w:rPr>
                <w:ins w:id="3297" w:author="User" w:date="2024-06-13T09:18:00Z"/>
                <w:rFonts w:ascii="GHEA Grapalat" w:hAnsi="GHEA Grapalat"/>
                <w:sz w:val="16"/>
                <w:szCs w:val="16"/>
              </w:rPr>
            </w:pPr>
            <w:ins w:id="3298"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
          <w:p w:rsidR="00680598" w:rsidRPr="00B138F3" w:rsidRDefault="00680598" w:rsidP="00680598">
            <w:pPr>
              <w:widowControl w:val="0"/>
              <w:jc w:val="center"/>
              <w:rPr>
                <w:ins w:id="3299" w:author="User" w:date="2024-06-13T09:18:00Z"/>
                <w:rFonts w:ascii="GHEA Grapalat" w:hAnsi="GHEA Grapalat"/>
                <w:sz w:val="16"/>
                <w:szCs w:val="16"/>
              </w:rPr>
            </w:pPr>
            <w:ins w:id="3300"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
          <w:p w:rsidR="00680598" w:rsidRPr="00B138F3" w:rsidRDefault="00680598" w:rsidP="00680598">
            <w:pPr>
              <w:widowControl w:val="0"/>
              <w:jc w:val="center"/>
              <w:rPr>
                <w:ins w:id="3301" w:author="User" w:date="2024-06-13T09:18:00Z"/>
                <w:rFonts w:ascii="GHEA Grapalat" w:hAnsi="GHEA Grapalat"/>
                <w:sz w:val="16"/>
                <w:szCs w:val="16"/>
              </w:rPr>
            </w:pPr>
            <w:ins w:id="3302"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
          <w:p w:rsidR="00680598" w:rsidRPr="00B138F3" w:rsidRDefault="00680598" w:rsidP="00680598">
            <w:pPr>
              <w:widowControl w:val="0"/>
              <w:jc w:val="center"/>
              <w:rPr>
                <w:ins w:id="3303" w:author="User" w:date="2024-06-13T09:18:00Z"/>
                <w:rFonts w:ascii="GHEA Grapalat" w:hAnsi="GHEA Grapalat"/>
                <w:sz w:val="16"/>
                <w:szCs w:val="16"/>
              </w:rPr>
            </w:pPr>
            <w:ins w:id="3304"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305" w:author="User" w:date="2024-06-13T09:18:00Z"/>
                <w:rFonts w:ascii="GHEA Grapalat" w:hAnsi="GHEA Grapalat"/>
                <w:sz w:val="16"/>
                <w:szCs w:val="16"/>
              </w:rPr>
            </w:pPr>
            <w:ins w:id="330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
          <w:p w:rsidR="00680598" w:rsidRPr="00B138F3" w:rsidRDefault="00680598" w:rsidP="00680598">
            <w:pPr>
              <w:widowControl w:val="0"/>
              <w:jc w:val="center"/>
              <w:rPr>
                <w:ins w:id="3307" w:author="User" w:date="2024-06-13T09:18:00Z"/>
                <w:rFonts w:ascii="GHEA Grapalat" w:hAnsi="GHEA Grapalat"/>
                <w:sz w:val="16"/>
                <w:szCs w:val="16"/>
              </w:rPr>
            </w:pPr>
            <w:ins w:id="330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
          <w:p w:rsidR="00680598" w:rsidRPr="00B138F3" w:rsidRDefault="00680598" w:rsidP="00680598">
            <w:pPr>
              <w:widowControl w:val="0"/>
              <w:jc w:val="center"/>
              <w:rPr>
                <w:ins w:id="3309" w:author="User" w:date="2024-06-13T09:18:00Z"/>
                <w:rFonts w:ascii="GHEA Grapalat" w:hAnsi="GHEA Grapalat"/>
                <w:sz w:val="16"/>
                <w:szCs w:val="16"/>
              </w:rPr>
            </w:pPr>
            <w:ins w:id="331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
          <w:p w:rsidR="00680598" w:rsidRPr="00B138F3" w:rsidRDefault="00680598" w:rsidP="00680598">
            <w:pPr>
              <w:widowControl w:val="0"/>
              <w:jc w:val="center"/>
              <w:rPr>
                <w:ins w:id="3311" w:author="User" w:date="2024-06-13T09:18:00Z"/>
                <w:rFonts w:ascii="GHEA Grapalat" w:hAnsi="GHEA Grapalat"/>
                <w:sz w:val="16"/>
                <w:szCs w:val="16"/>
              </w:rPr>
            </w:pPr>
            <w:ins w:id="331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
          <w:p w:rsidR="00680598" w:rsidRPr="00B138F3" w:rsidRDefault="00680598" w:rsidP="00680598">
            <w:pPr>
              <w:widowControl w:val="0"/>
              <w:jc w:val="center"/>
              <w:rPr>
                <w:ins w:id="3313" w:author="User" w:date="2024-06-13T09:18:00Z"/>
                <w:rFonts w:ascii="GHEA Grapalat" w:hAnsi="GHEA Grapalat"/>
                <w:sz w:val="16"/>
                <w:szCs w:val="16"/>
              </w:rPr>
            </w:pPr>
            <w:ins w:id="331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
          <w:p w:rsidR="00680598" w:rsidRPr="00B138F3" w:rsidRDefault="00680598" w:rsidP="00680598">
            <w:pPr>
              <w:widowControl w:val="0"/>
              <w:jc w:val="center"/>
              <w:rPr>
                <w:ins w:id="3315" w:author="User" w:date="2024-06-13T09:18:00Z"/>
                <w:rFonts w:ascii="GHEA Grapalat" w:hAnsi="GHEA Grapalat"/>
                <w:sz w:val="16"/>
                <w:szCs w:val="16"/>
              </w:rPr>
            </w:pPr>
            <w:ins w:id="331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
          <w:p w:rsidR="00680598" w:rsidRPr="00B138F3" w:rsidRDefault="00680598" w:rsidP="00680598">
            <w:pPr>
              <w:widowControl w:val="0"/>
              <w:jc w:val="center"/>
              <w:rPr>
                <w:ins w:id="3317" w:author="User" w:date="2024-06-13T09:18:00Z"/>
                <w:rFonts w:ascii="GHEA Grapalat" w:hAnsi="GHEA Grapalat"/>
                <w:sz w:val="16"/>
                <w:szCs w:val="16"/>
              </w:rPr>
            </w:pPr>
            <w:ins w:id="331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
          <w:p w:rsidR="00680598" w:rsidRPr="00B138F3" w:rsidRDefault="00680598" w:rsidP="00680598">
            <w:pPr>
              <w:widowControl w:val="0"/>
              <w:jc w:val="center"/>
              <w:rPr>
                <w:ins w:id="3319" w:author="User" w:date="2024-06-13T09:18:00Z"/>
                <w:rFonts w:ascii="GHEA Grapalat" w:hAnsi="GHEA Grapalat"/>
                <w:sz w:val="16"/>
                <w:szCs w:val="16"/>
              </w:rPr>
            </w:pPr>
            <w:ins w:id="3320"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
          <w:p w:rsidR="00680598" w:rsidRPr="00B138F3" w:rsidRDefault="00680598" w:rsidP="00680598">
            <w:pPr>
              <w:widowControl w:val="0"/>
              <w:jc w:val="center"/>
              <w:rPr>
                <w:ins w:id="3321" w:author="User" w:date="2024-06-13T09:18:00Z"/>
                <w:rFonts w:ascii="GHEA Grapalat" w:hAnsi="GHEA Grapalat"/>
                <w:sz w:val="16"/>
                <w:szCs w:val="16"/>
              </w:rPr>
            </w:pPr>
            <w:ins w:id="332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r w:rsidR="00680598" w:rsidRPr="00B138F3" w:rsidTr="00680598">
        <w:tblPrEx>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323" w:author="User" w:date="2024-06-13T09:19:00Z">
            <w:tblPrEx>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04"/>
          <w:jc w:val="center"/>
          <w:ins w:id="3324" w:author="User" w:date="2024-06-13T09:19:00Z"/>
          <w:trPrChange w:id="3325" w:author="User" w:date="2024-06-13T09:19:00Z">
            <w:trPr>
              <w:trHeight w:val="404"/>
              <w:jc w:val="center"/>
            </w:trPr>
          </w:trPrChange>
        </w:trPr>
        <w:tc>
          <w:tcPr>
            <w:tcW w:w="1697" w:type="dxa"/>
            <w:vAlign w:val="center"/>
            <w:tcPrChange w:id="3326" w:author="User" w:date="2024-06-13T09:19:00Z">
              <w:tcPr>
                <w:tcW w:w="1724" w:type="dxa"/>
                <w:gridSpan w:val="2"/>
                <w:vAlign w:val="center"/>
              </w:tcPr>
            </w:tcPrChange>
          </w:tcPr>
          <w:p w:rsidR="00680598" w:rsidRPr="00680598" w:rsidRDefault="00680598" w:rsidP="00680598">
            <w:pPr>
              <w:widowControl w:val="0"/>
              <w:jc w:val="center"/>
              <w:rPr>
                <w:ins w:id="3327" w:author="User" w:date="2024-06-13T09:19:00Z"/>
                <w:rFonts w:ascii="GHEA Grapalat" w:hAnsi="GHEA Grapalat"/>
                <w:sz w:val="20"/>
                <w:rPrChange w:id="3328" w:author="User" w:date="2024-12-05T10:09:00Z">
                  <w:rPr>
                    <w:ins w:id="3329" w:author="User" w:date="2024-06-13T09:19:00Z"/>
                    <w:rFonts w:ascii="GHEA Grapalat" w:hAnsi="GHEA Grapalat"/>
                    <w:sz w:val="20"/>
                    <w:lang w:val="hy-AM"/>
                  </w:rPr>
                </w:rPrChange>
              </w:rPr>
              <w:pPrChange w:id="3330" w:author="User" w:date="2024-12-05T10:09:00Z">
                <w:pPr>
                  <w:widowControl w:val="0"/>
                  <w:jc w:val="center"/>
                </w:pPr>
              </w:pPrChange>
            </w:pPr>
            <w:ins w:id="3331" w:author="User" w:date="2024-06-13T09:19:00Z">
              <w:r>
                <w:rPr>
                  <w:rFonts w:ascii="GHEA Grapalat" w:hAnsi="GHEA Grapalat"/>
                  <w:sz w:val="20"/>
                  <w:lang w:val="hy-AM"/>
                </w:rPr>
                <w:t>2</w:t>
              </w:r>
            </w:ins>
            <w:ins w:id="3332" w:author="User" w:date="2024-12-05T10:09:00Z">
              <w:r>
                <w:rPr>
                  <w:rFonts w:ascii="GHEA Grapalat" w:hAnsi="GHEA Grapalat"/>
                  <w:sz w:val="20"/>
                </w:rPr>
                <w:t>2</w:t>
              </w:r>
            </w:ins>
          </w:p>
        </w:tc>
        <w:tc>
          <w:tcPr>
            <w:tcW w:w="2055" w:type="dxa"/>
            <w:vAlign w:val="center"/>
            <w:tcPrChange w:id="3333" w:author="User" w:date="2024-06-13T09:19:00Z">
              <w:tcPr>
                <w:tcW w:w="2155" w:type="dxa"/>
                <w:gridSpan w:val="2"/>
                <w:vAlign w:val="center"/>
              </w:tcPr>
            </w:tcPrChange>
          </w:tcPr>
          <w:p w:rsidR="00680598" w:rsidRPr="0001756A" w:rsidRDefault="00680598" w:rsidP="00680598">
            <w:pPr>
              <w:widowControl w:val="0"/>
              <w:jc w:val="center"/>
              <w:rPr>
                <w:ins w:id="3334" w:author="User" w:date="2024-06-13T09:19:00Z"/>
                <w:rFonts w:ascii="Calibri" w:hAnsi="Calibri" w:cs="Calibri"/>
              </w:rPr>
            </w:pPr>
            <w:ins w:id="3335" w:author="User" w:date="2024-06-13T09:19:00Z">
              <w:r w:rsidRPr="0001756A">
                <w:rPr>
                  <w:rFonts w:ascii="Calibri" w:hAnsi="Calibri" w:cs="Calibri"/>
                </w:rPr>
                <w:t>03222220</w:t>
              </w:r>
            </w:ins>
          </w:p>
        </w:tc>
        <w:tc>
          <w:tcPr>
            <w:tcW w:w="1454" w:type="dxa"/>
            <w:vAlign w:val="center"/>
            <w:tcPrChange w:id="3336" w:author="User" w:date="2024-06-13T09:19:00Z">
              <w:tcPr>
                <w:tcW w:w="1293" w:type="dxa"/>
                <w:gridSpan w:val="2"/>
                <w:vAlign w:val="center"/>
              </w:tcPr>
            </w:tcPrChange>
          </w:tcPr>
          <w:p w:rsidR="00680598" w:rsidRPr="004A79BB" w:rsidRDefault="00680598" w:rsidP="00680598">
            <w:pPr>
              <w:widowControl w:val="0"/>
              <w:jc w:val="center"/>
              <w:rPr>
                <w:ins w:id="3337" w:author="User" w:date="2024-06-13T09:19:00Z"/>
                <w:rFonts w:ascii="GHEA Grapalat" w:hAnsi="GHEA Grapalat" w:cs="Calibri"/>
                <w:color w:val="000000"/>
                <w:sz w:val="16"/>
                <w:szCs w:val="16"/>
              </w:rPr>
            </w:pPr>
            <w:ins w:id="3338" w:author="User" w:date="2024-06-13T09:19:00Z">
              <w:r w:rsidRPr="004A79BB">
                <w:rPr>
                  <w:rFonts w:ascii="GHEA Grapalat" w:hAnsi="GHEA Grapalat" w:cs="Calibri"/>
                  <w:color w:val="000000"/>
                  <w:sz w:val="16"/>
                  <w:szCs w:val="16"/>
                </w:rPr>
                <w:t>Апелисины</w:t>
              </w:r>
            </w:ins>
          </w:p>
        </w:tc>
        <w:tc>
          <w:tcPr>
            <w:tcW w:w="960" w:type="dxa"/>
            <w:tcPrChange w:id="3339" w:author="User" w:date="2024-06-13T09:19:00Z">
              <w:tcPr>
                <w:tcW w:w="1007" w:type="dxa"/>
                <w:gridSpan w:val="2"/>
                <w:vAlign w:val="center"/>
              </w:tcPr>
            </w:tcPrChange>
          </w:tcPr>
          <w:p w:rsidR="00680598" w:rsidRPr="00B138F3" w:rsidRDefault="00680598" w:rsidP="00680598">
            <w:pPr>
              <w:widowControl w:val="0"/>
              <w:jc w:val="center"/>
              <w:rPr>
                <w:ins w:id="3340" w:author="User" w:date="2024-06-13T09:19:00Z"/>
                <w:rFonts w:ascii="GHEA Grapalat" w:hAnsi="GHEA Grapalat"/>
                <w:sz w:val="16"/>
                <w:szCs w:val="16"/>
              </w:rPr>
            </w:pPr>
            <w:ins w:id="3341" w:author="User" w:date="2024-12-05T10:14:00Z">
              <w:r w:rsidRPr="00B00F8A">
                <w:rPr>
                  <w:rFonts w:ascii="GHEA Grapalat" w:hAnsi="GHEA Grapalat"/>
                  <w:sz w:val="14"/>
                  <w:szCs w:val="14"/>
                  <w:lang w:val="hy-AM"/>
                </w:rPr>
                <w:t>20</w:t>
              </w:r>
              <w:r w:rsidRPr="00B00F8A">
                <w:rPr>
                  <w:rFonts w:ascii="GHEA Grapalat" w:hAnsi="GHEA Grapalat"/>
                  <w:sz w:val="14"/>
                  <w:szCs w:val="14"/>
                  <w:lang w:val="pt-BR"/>
                </w:rPr>
                <w:t>%</w:t>
              </w:r>
            </w:ins>
          </w:p>
        </w:tc>
        <w:tc>
          <w:tcPr>
            <w:tcW w:w="978" w:type="dxa"/>
            <w:tcPrChange w:id="3342" w:author="User" w:date="2024-06-13T09:19:00Z">
              <w:tcPr>
                <w:tcW w:w="1006" w:type="dxa"/>
                <w:gridSpan w:val="2"/>
                <w:vAlign w:val="center"/>
              </w:tcPr>
            </w:tcPrChange>
          </w:tcPr>
          <w:p w:rsidR="00680598" w:rsidRPr="00B138F3" w:rsidRDefault="00680598" w:rsidP="00680598">
            <w:pPr>
              <w:widowControl w:val="0"/>
              <w:jc w:val="center"/>
              <w:rPr>
                <w:ins w:id="3343" w:author="User" w:date="2024-06-13T09:19:00Z"/>
                <w:rFonts w:ascii="GHEA Grapalat" w:hAnsi="GHEA Grapalat"/>
                <w:sz w:val="16"/>
                <w:szCs w:val="16"/>
              </w:rPr>
            </w:pPr>
            <w:ins w:id="3344" w:author="User" w:date="2024-12-05T10:14:00Z">
              <w:r w:rsidRPr="00B00F8A">
                <w:rPr>
                  <w:rFonts w:ascii="GHEA Grapalat" w:hAnsi="GHEA Grapalat"/>
                  <w:sz w:val="14"/>
                  <w:szCs w:val="14"/>
                  <w:lang w:val="hy-AM"/>
                </w:rPr>
                <w:t>40</w:t>
              </w:r>
              <w:r w:rsidRPr="00B00F8A">
                <w:rPr>
                  <w:rFonts w:ascii="GHEA Grapalat" w:hAnsi="GHEA Grapalat"/>
                  <w:sz w:val="14"/>
                  <w:szCs w:val="14"/>
                  <w:lang w:val="pt-BR"/>
                </w:rPr>
                <w:t xml:space="preserve"> %</w:t>
              </w:r>
            </w:ins>
          </w:p>
        </w:tc>
        <w:tc>
          <w:tcPr>
            <w:tcW w:w="699" w:type="dxa"/>
            <w:tcPrChange w:id="3345" w:author="User" w:date="2024-06-13T09:19:00Z">
              <w:tcPr>
                <w:tcW w:w="718" w:type="dxa"/>
                <w:gridSpan w:val="2"/>
                <w:vAlign w:val="center"/>
              </w:tcPr>
            </w:tcPrChange>
          </w:tcPr>
          <w:p w:rsidR="00680598" w:rsidRPr="00B138F3" w:rsidRDefault="00680598" w:rsidP="00680598">
            <w:pPr>
              <w:widowControl w:val="0"/>
              <w:jc w:val="center"/>
              <w:rPr>
                <w:ins w:id="3346" w:author="User" w:date="2024-06-13T09:19:00Z"/>
                <w:rFonts w:ascii="GHEA Grapalat" w:hAnsi="GHEA Grapalat"/>
                <w:sz w:val="16"/>
                <w:szCs w:val="16"/>
              </w:rPr>
            </w:pPr>
            <w:ins w:id="3347" w:author="User" w:date="2024-12-05T10:14:00Z">
              <w:r w:rsidRPr="00B00F8A">
                <w:rPr>
                  <w:rFonts w:ascii="GHEA Grapalat" w:hAnsi="GHEA Grapalat"/>
                  <w:sz w:val="14"/>
                  <w:szCs w:val="14"/>
                  <w:lang w:val="hy-AM"/>
                </w:rPr>
                <w:t>60</w:t>
              </w:r>
              <w:r w:rsidRPr="00B00F8A">
                <w:rPr>
                  <w:rFonts w:ascii="GHEA Grapalat" w:hAnsi="GHEA Grapalat"/>
                  <w:sz w:val="14"/>
                  <w:szCs w:val="14"/>
                  <w:lang w:val="pt-BR"/>
                </w:rPr>
                <w:t>%</w:t>
              </w:r>
            </w:ins>
          </w:p>
        </w:tc>
        <w:tc>
          <w:tcPr>
            <w:tcW w:w="836" w:type="dxa"/>
            <w:tcPrChange w:id="3348" w:author="User" w:date="2024-06-13T09:19:00Z">
              <w:tcPr>
                <w:tcW w:w="861" w:type="dxa"/>
                <w:gridSpan w:val="2"/>
                <w:vAlign w:val="center"/>
              </w:tcPr>
            </w:tcPrChange>
          </w:tcPr>
          <w:p w:rsidR="00680598" w:rsidRPr="00B138F3" w:rsidRDefault="00680598" w:rsidP="00680598">
            <w:pPr>
              <w:widowControl w:val="0"/>
              <w:jc w:val="center"/>
              <w:rPr>
                <w:ins w:id="3349" w:author="User" w:date="2024-06-13T09:19:00Z"/>
                <w:rFonts w:ascii="GHEA Grapalat" w:hAnsi="GHEA Grapalat"/>
                <w:sz w:val="16"/>
                <w:szCs w:val="16"/>
              </w:rPr>
            </w:pPr>
            <w:ins w:id="3350" w:author="User" w:date="2024-12-05T10:14:00Z">
              <w:r w:rsidRPr="00B00F8A">
                <w:rPr>
                  <w:rFonts w:ascii="GHEA Grapalat" w:hAnsi="GHEA Grapalat"/>
                  <w:sz w:val="14"/>
                  <w:szCs w:val="14"/>
                  <w:lang w:val="hy-AM"/>
                </w:rPr>
                <w:t>80</w:t>
              </w:r>
              <w:r w:rsidRPr="00B00F8A">
                <w:rPr>
                  <w:rFonts w:ascii="GHEA Grapalat" w:hAnsi="GHEA Grapalat"/>
                  <w:sz w:val="14"/>
                  <w:szCs w:val="14"/>
                  <w:lang w:val="pt-BR"/>
                </w:rPr>
                <w:t>%</w:t>
              </w:r>
            </w:ins>
          </w:p>
        </w:tc>
        <w:tc>
          <w:tcPr>
            <w:tcW w:w="690" w:type="dxa"/>
            <w:tcPrChange w:id="3351" w:author="User" w:date="2024-06-13T09:19:00Z">
              <w:tcPr>
                <w:tcW w:w="545" w:type="dxa"/>
                <w:vAlign w:val="center"/>
              </w:tcPr>
            </w:tcPrChange>
          </w:tcPr>
          <w:p w:rsidR="00680598" w:rsidRPr="00B138F3" w:rsidRDefault="00680598" w:rsidP="00680598">
            <w:pPr>
              <w:widowControl w:val="0"/>
              <w:jc w:val="center"/>
              <w:rPr>
                <w:ins w:id="3352" w:author="User" w:date="2024-06-13T09:19:00Z"/>
                <w:rFonts w:ascii="GHEA Grapalat" w:hAnsi="GHEA Grapalat"/>
                <w:sz w:val="16"/>
                <w:szCs w:val="16"/>
              </w:rPr>
            </w:pPr>
            <w:ins w:id="3353"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690" w:type="dxa"/>
            <w:tcPrChange w:id="3354" w:author="User" w:date="2024-06-13T09:19:00Z">
              <w:tcPr>
                <w:tcW w:w="606" w:type="dxa"/>
                <w:vAlign w:val="center"/>
              </w:tcPr>
            </w:tcPrChange>
          </w:tcPr>
          <w:p w:rsidR="00680598" w:rsidRPr="00B138F3" w:rsidRDefault="00680598" w:rsidP="00680598">
            <w:pPr>
              <w:widowControl w:val="0"/>
              <w:jc w:val="center"/>
              <w:rPr>
                <w:ins w:id="3355" w:author="User" w:date="2024-06-13T09:19:00Z"/>
                <w:rFonts w:ascii="GHEA Grapalat" w:hAnsi="GHEA Grapalat"/>
                <w:sz w:val="16"/>
                <w:szCs w:val="16"/>
              </w:rPr>
            </w:pPr>
            <w:ins w:id="3356"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06" w:type="dxa"/>
            <w:tcPrChange w:id="3357" w:author="User" w:date="2024-06-13T09:19:00Z">
              <w:tcPr>
                <w:tcW w:w="718" w:type="dxa"/>
                <w:gridSpan w:val="2"/>
                <w:vAlign w:val="center"/>
              </w:tcPr>
            </w:tcPrChange>
          </w:tcPr>
          <w:p w:rsidR="00680598" w:rsidRPr="00B138F3" w:rsidRDefault="00680598" w:rsidP="00680598">
            <w:pPr>
              <w:widowControl w:val="0"/>
              <w:jc w:val="center"/>
              <w:rPr>
                <w:ins w:id="3358" w:author="User" w:date="2024-06-13T09:19:00Z"/>
                <w:rFonts w:ascii="GHEA Grapalat" w:hAnsi="GHEA Grapalat"/>
                <w:sz w:val="16"/>
                <w:szCs w:val="16"/>
              </w:rPr>
            </w:pPr>
            <w:ins w:id="3359"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25" w:type="dxa"/>
            <w:tcPrChange w:id="3360" w:author="User" w:date="2024-06-13T09:19:00Z">
              <w:tcPr>
                <w:tcW w:w="854" w:type="dxa"/>
                <w:gridSpan w:val="2"/>
                <w:vAlign w:val="center"/>
              </w:tcPr>
            </w:tcPrChange>
          </w:tcPr>
          <w:p w:rsidR="00680598" w:rsidRPr="00B138F3" w:rsidRDefault="00680598" w:rsidP="00680598">
            <w:pPr>
              <w:widowControl w:val="0"/>
              <w:jc w:val="center"/>
              <w:rPr>
                <w:ins w:id="3361" w:author="User" w:date="2024-06-13T09:19:00Z"/>
                <w:rFonts w:ascii="GHEA Grapalat" w:hAnsi="GHEA Grapalat"/>
                <w:sz w:val="16"/>
                <w:szCs w:val="16"/>
              </w:rPr>
            </w:pPr>
            <w:ins w:id="3362"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66" w:type="dxa"/>
            <w:tcPrChange w:id="3363" w:author="User" w:date="2024-06-13T09:19:00Z">
              <w:tcPr>
                <w:tcW w:w="868" w:type="dxa"/>
                <w:gridSpan w:val="2"/>
                <w:vAlign w:val="center"/>
              </w:tcPr>
            </w:tcPrChange>
          </w:tcPr>
          <w:p w:rsidR="00680598" w:rsidRPr="00B138F3" w:rsidRDefault="00680598" w:rsidP="00680598">
            <w:pPr>
              <w:widowControl w:val="0"/>
              <w:jc w:val="center"/>
              <w:rPr>
                <w:ins w:id="3364" w:author="User" w:date="2024-06-13T09:19:00Z"/>
                <w:rFonts w:ascii="GHEA Grapalat" w:hAnsi="GHEA Grapalat"/>
                <w:sz w:val="16"/>
                <w:szCs w:val="16"/>
              </w:rPr>
            </w:pPr>
            <w:ins w:id="3365"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48" w:type="dxa"/>
            <w:tcPrChange w:id="3366" w:author="User" w:date="2024-06-13T09:19:00Z">
              <w:tcPr>
                <w:tcW w:w="861" w:type="dxa"/>
                <w:gridSpan w:val="2"/>
                <w:vAlign w:val="center"/>
              </w:tcPr>
            </w:tcPrChange>
          </w:tcPr>
          <w:p w:rsidR="00680598" w:rsidRPr="00B138F3" w:rsidRDefault="00680598" w:rsidP="00680598">
            <w:pPr>
              <w:widowControl w:val="0"/>
              <w:jc w:val="center"/>
              <w:rPr>
                <w:ins w:id="3367" w:author="User" w:date="2024-06-13T09:19:00Z"/>
                <w:rFonts w:ascii="GHEA Grapalat" w:hAnsi="GHEA Grapalat"/>
                <w:sz w:val="16"/>
                <w:szCs w:val="16"/>
              </w:rPr>
            </w:pPr>
            <w:ins w:id="3368"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962" w:type="dxa"/>
            <w:tcPrChange w:id="3369" w:author="User" w:date="2024-06-13T09:19:00Z">
              <w:tcPr>
                <w:tcW w:w="1007" w:type="dxa"/>
                <w:gridSpan w:val="2"/>
                <w:vAlign w:val="center"/>
              </w:tcPr>
            </w:tcPrChange>
          </w:tcPr>
          <w:p w:rsidR="00680598" w:rsidRPr="00B138F3" w:rsidRDefault="00680598" w:rsidP="00680598">
            <w:pPr>
              <w:widowControl w:val="0"/>
              <w:jc w:val="center"/>
              <w:rPr>
                <w:ins w:id="3370" w:author="User" w:date="2024-06-13T09:19:00Z"/>
                <w:rFonts w:ascii="GHEA Grapalat" w:hAnsi="GHEA Grapalat"/>
                <w:sz w:val="16"/>
                <w:szCs w:val="16"/>
              </w:rPr>
            </w:pPr>
            <w:ins w:id="3371"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850" w:type="dxa"/>
            <w:tcPrChange w:id="3372" w:author="User" w:date="2024-06-13T09:19:00Z">
              <w:tcPr>
                <w:tcW w:w="861" w:type="dxa"/>
                <w:gridSpan w:val="2"/>
                <w:vAlign w:val="center"/>
              </w:tcPr>
            </w:tcPrChange>
          </w:tcPr>
          <w:p w:rsidR="00680598" w:rsidRPr="00B138F3" w:rsidRDefault="00680598" w:rsidP="00680598">
            <w:pPr>
              <w:widowControl w:val="0"/>
              <w:jc w:val="center"/>
              <w:rPr>
                <w:ins w:id="3373" w:author="User" w:date="2024-06-13T09:19:00Z"/>
                <w:rFonts w:ascii="GHEA Grapalat" w:hAnsi="GHEA Grapalat"/>
                <w:sz w:val="16"/>
                <w:szCs w:val="16"/>
              </w:rPr>
            </w:pPr>
            <w:ins w:id="3374"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w:t>
              </w:r>
            </w:ins>
          </w:p>
        </w:tc>
        <w:tc>
          <w:tcPr>
            <w:tcW w:w="789" w:type="dxa"/>
            <w:tcPrChange w:id="3375" w:author="User" w:date="2024-06-13T09:19:00Z">
              <w:tcPr>
                <w:tcW w:w="821" w:type="dxa"/>
                <w:gridSpan w:val="2"/>
                <w:vAlign w:val="center"/>
              </w:tcPr>
            </w:tcPrChange>
          </w:tcPr>
          <w:p w:rsidR="00680598" w:rsidRPr="00B138F3" w:rsidRDefault="00680598" w:rsidP="00680598">
            <w:pPr>
              <w:widowControl w:val="0"/>
              <w:jc w:val="center"/>
              <w:rPr>
                <w:ins w:id="3376" w:author="User" w:date="2024-06-13T09:19:00Z"/>
                <w:rFonts w:ascii="GHEA Grapalat" w:hAnsi="GHEA Grapalat"/>
                <w:sz w:val="16"/>
                <w:szCs w:val="16"/>
              </w:rPr>
            </w:pPr>
            <w:ins w:id="3377" w:author="User" w:date="2024-12-05T10:14:00Z">
              <w:r w:rsidRPr="00B00F8A">
                <w:rPr>
                  <w:rFonts w:ascii="GHEA Grapalat" w:hAnsi="GHEA Grapalat"/>
                  <w:sz w:val="14"/>
                  <w:szCs w:val="14"/>
                  <w:lang w:val="hy-AM"/>
                </w:rPr>
                <w:t>100</w:t>
              </w:r>
              <w:r w:rsidRPr="00B00F8A">
                <w:rPr>
                  <w:rFonts w:ascii="GHEA Grapalat" w:hAnsi="GHEA Grapalat"/>
                  <w:sz w:val="14"/>
                  <w:szCs w:val="14"/>
                  <w:lang w:val="pt-BR"/>
                </w:rPr>
                <w:t xml:space="preserve"> %</w:t>
              </w:r>
            </w:ins>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1FD" w:rsidRDefault="007201FD">
      <w:r>
        <w:separator/>
      </w:r>
    </w:p>
  </w:endnote>
  <w:endnote w:type="continuationSeparator" w:id="0">
    <w:p w:rsidR="007201FD" w:rsidRDefault="00720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073A54" w:rsidRPr="00C861E9" w:rsidRDefault="00073A54">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680598">
          <w:rPr>
            <w:rFonts w:ascii="GHEA Grapalat" w:hAnsi="GHEA Grapalat"/>
            <w:noProof/>
            <w:sz w:val="24"/>
            <w:szCs w:val="24"/>
          </w:rPr>
          <w:t>43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1FD" w:rsidRDefault="007201FD">
      <w:r>
        <w:separator/>
      </w:r>
    </w:p>
  </w:footnote>
  <w:footnote w:type="continuationSeparator" w:id="0">
    <w:p w:rsidR="007201FD" w:rsidRDefault="007201FD">
      <w:r>
        <w:continuationSeparator/>
      </w:r>
    </w:p>
  </w:footnote>
  <w:footnote w:id="1">
    <w:p w:rsidR="00073A54" w:rsidRPr="00ED3BA4" w:rsidRDefault="00073A54"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073A54" w:rsidRPr="00CD6B60" w:rsidRDefault="00073A54"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073A54" w:rsidRPr="00CD6B60" w:rsidRDefault="00073A5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73A54" w:rsidRPr="00CD6B60" w:rsidRDefault="00073A5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073A54" w:rsidRPr="00CD6B60" w:rsidRDefault="00073A54"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073A54" w:rsidRPr="00CA2B01" w:rsidDel="00996DA1" w:rsidRDefault="00073A54" w:rsidP="00182C2E">
      <w:pPr>
        <w:widowControl w:val="0"/>
        <w:jc w:val="both"/>
        <w:rPr>
          <w:del w:id="386" w:author="User" w:date="2024-06-13T08:37:00Z"/>
          <w:rFonts w:ascii="GHEA Grapalat" w:hAnsi="GHEA Grapalat"/>
          <w:i/>
          <w:sz w:val="20"/>
          <w:szCs w:val="20"/>
        </w:rPr>
      </w:pPr>
      <w:del w:id="387" w:author="User" w:date="2024-06-13T08:37:00Z">
        <w:r w:rsidDel="00996DA1">
          <w:rPr>
            <w:rStyle w:val="FootnoteReference"/>
            <w:rFonts w:ascii="Times Armenian" w:hAnsi="Times Armenian"/>
            <w:sz w:val="20"/>
            <w:szCs w:val="20"/>
          </w:rPr>
          <w:delText>6</w:delText>
        </w:r>
        <w:r w:rsidDel="00996DA1">
          <w:rPr>
            <w:rFonts w:ascii="Times Armenian" w:hAnsi="Times Armenian"/>
            <w:sz w:val="20"/>
            <w:szCs w:val="20"/>
          </w:rPr>
          <w:delText xml:space="preserve"> </w:delText>
        </w:r>
        <w:r w:rsidRPr="00CA2B01" w:rsidDel="00996DA1">
          <w:rPr>
            <w:rFonts w:ascii="GHEA Grapalat" w:hAnsi="GHEA Grapalat"/>
            <w:i/>
            <w:sz w:val="20"/>
            <w:szCs w:val="20"/>
          </w:rPr>
          <w:delText xml:space="preserve">При организации закупок по конкурсу или по запросу котировок, настоящее предложение исключается из приглашения, если </w:delText>
        </w:r>
      </w:del>
    </w:p>
    <w:p w:rsidR="00073A54" w:rsidRPr="00CA2B01" w:rsidDel="00996DA1" w:rsidRDefault="00073A54" w:rsidP="00182C2E">
      <w:pPr>
        <w:widowControl w:val="0"/>
        <w:jc w:val="both"/>
        <w:rPr>
          <w:del w:id="388" w:author="User" w:date="2024-06-13T08:37:00Z"/>
          <w:rFonts w:ascii="GHEA Grapalat" w:hAnsi="GHEA Grapalat"/>
          <w:i/>
          <w:sz w:val="20"/>
          <w:szCs w:val="20"/>
        </w:rPr>
      </w:pPr>
      <w:del w:id="389" w:author="User" w:date="2024-06-13T08:37:00Z">
        <w:r w:rsidRPr="00CA2B01" w:rsidDel="00996DA1">
          <w:rPr>
            <w:rFonts w:ascii="GHEA Grapalat" w:hAnsi="GHEA Grapalat"/>
            <w:i/>
            <w:sz w:val="20"/>
            <w:szCs w:val="20"/>
          </w:rPr>
          <w:delText>-</w:delText>
        </w:r>
        <w:r w:rsidRPr="00011099" w:rsidDel="00996DA1">
          <w:rPr>
            <w:rFonts w:ascii="GHEA Grapalat" w:hAnsi="GHEA Grapalat"/>
            <w:i/>
            <w:sz w:val="20"/>
            <w:szCs w:val="20"/>
          </w:rPr>
          <w:delText xml:space="preserve"> </w:delText>
        </w:r>
        <w:r w:rsidRPr="00CA2B01" w:rsidDel="00996DA1">
          <w:rPr>
            <w:rFonts w:ascii="GHEA Grapalat" w:hAnsi="GHEA Grapalat"/>
            <w:i/>
            <w:sz w:val="20"/>
            <w:szCs w:val="20"/>
          </w:rPr>
          <w:delText xml:space="preserve">процедура закупки организована на основании </w:delText>
        </w:r>
        <w:r w:rsidDel="00996DA1">
          <w:rPr>
            <w:rFonts w:ascii="GHEA Grapalat" w:hAnsi="GHEA Grapalat"/>
            <w:i/>
            <w:sz w:val="20"/>
            <w:szCs w:val="20"/>
          </w:rPr>
          <w:delText xml:space="preserve">1-ого пункта </w:delText>
        </w:r>
        <w:r w:rsidRPr="00CA2B01" w:rsidDel="00996DA1">
          <w:rPr>
            <w:rFonts w:ascii="GHEA Grapalat" w:hAnsi="GHEA Grapalat"/>
            <w:i/>
            <w:sz w:val="20"/>
            <w:szCs w:val="20"/>
          </w:rPr>
          <w:delText xml:space="preserve">части 6 статьи 15 Закона, </w:delText>
        </w:r>
      </w:del>
    </w:p>
    <w:p w:rsidR="00073A54" w:rsidRPr="00CA2B01" w:rsidDel="00996DA1" w:rsidRDefault="00073A54" w:rsidP="00182C2E">
      <w:pPr>
        <w:widowControl w:val="0"/>
        <w:tabs>
          <w:tab w:val="left" w:pos="142"/>
        </w:tabs>
        <w:ind w:left="142" w:hanging="142"/>
        <w:jc w:val="both"/>
        <w:rPr>
          <w:del w:id="390" w:author="User" w:date="2024-06-13T08:37:00Z"/>
          <w:rFonts w:ascii="GHEA Grapalat" w:hAnsi="GHEA Grapalat"/>
          <w:i/>
          <w:sz w:val="20"/>
          <w:szCs w:val="20"/>
        </w:rPr>
      </w:pPr>
      <w:del w:id="391" w:author="User" w:date="2024-06-13T08:37:00Z">
        <w:r w:rsidRPr="00CA2B01" w:rsidDel="00996DA1">
          <w:rPr>
            <w:rFonts w:ascii="GHEA Grapalat" w:hAnsi="GHEA Grapalat"/>
            <w:i/>
            <w:sz w:val="20"/>
            <w:szCs w:val="20"/>
          </w:rPr>
          <w:delText>-</w:delText>
        </w:r>
        <w:r w:rsidRPr="00011099" w:rsidDel="00996DA1">
          <w:rPr>
            <w:rFonts w:ascii="GHEA Grapalat" w:hAnsi="GHEA Grapalat"/>
            <w:i/>
            <w:sz w:val="20"/>
            <w:szCs w:val="20"/>
          </w:rPr>
          <w:delText xml:space="preserve"> запланированная (прогнозируемая) общая </w:delText>
        </w:r>
        <w:r w:rsidRPr="00CA2B01" w:rsidDel="00996DA1">
          <w:rPr>
            <w:rFonts w:ascii="GHEA Grapalat" w:hAnsi="GHEA Grapalat"/>
            <w:i/>
            <w:sz w:val="20"/>
            <w:szCs w:val="20"/>
          </w:rPr>
          <w:delText>цена закупаемого товара по заявке на закупку в рамках данной процедуры не превышает 25 млн. драмов РА</w:delText>
        </w:r>
      </w:del>
    </w:p>
  </w:footnote>
  <w:footnote w:id="4">
    <w:p w:rsidR="00073A54" w:rsidRPr="005D5092" w:rsidDel="00996DA1" w:rsidRDefault="00073A54" w:rsidP="00E80312">
      <w:pPr>
        <w:pStyle w:val="FootnoteText"/>
        <w:widowControl w:val="0"/>
        <w:jc w:val="both"/>
        <w:rPr>
          <w:del w:id="404" w:author="User" w:date="2024-06-13T08:40:00Z"/>
          <w:rFonts w:ascii="GHEA Grapalat" w:hAnsi="GHEA Grapalat"/>
          <w:i/>
          <w:lang w:val="hy-AM"/>
        </w:rPr>
      </w:pPr>
      <w:del w:id="405" w:author="User" w:date="2024-06-13T08:40:00Z">
        <w:r w:rsidRPr="005D5092" w:rsidDel="00996DA1">
          <w:rPr>
            <w:rFonts w:ascii="GHEA Grapalat" w:hAnsi="GHEA Grapalat"/>
            <w:i/>
            <w:vertAlign w:val="superscript"/>
            <w:lang w:val="hy-AM"/>
          </w:rPr>
          <w:delText>6.1</w:delText>
        </w:r>
        <w:r w:rsidRPr="005D5092" w:rsidDel="00996DA1">
          <w:rPr>
            <w:rFonts w:ascii="GHEA Grapalat" w:hAnsi="GHEA Grapalat"/>
            <w:i/>
            <w:lang w:val="hy-AM"/>
          </w:rPr>
          <w:delText xml:space="preserve"> </w:delText>
        </w:r>
        <w:r w:rsidRPr="005D5092" w:rsidDel="00996DA1">
          <w:rPr>
            <w:rFonts w:ascii="GHEA Grapalat" w:hAnsi="GHEA Grapalat"/>
            <w:i/>
          </w:rPr>
          <w:delTex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delText>
        </w:r>
        <w:r w:rsidRPr="005D5092" w:rsidDel="00996DA1">
          <w:rPr>
            <w:rFonts w:ascii="GHEA Grapalat" w:hAnsi="GHEA Grapalat"/>
            <w:i/>
            <w:lang w:val="hy-AM"/>
          </w:rPr>
          <w:delText>.</w:delText>
        </w:r>
      </w:del>
    </w:p>
    <w:p w:rsidR="00073A54" w:rsidRPr="0034222E" w:rsidDel="00996DA1" w:rsidRDefault="00073A54" w:rsidP="00AF1F59">
      <w:pPr>
        <w:pStyle w:val="FootnoteText"/>
        <w:jc w:val="both"/>
        <w:rPr>
          <w:del w:id="406" w:author="User" w:date="2024-06-13T08:40:00Z"/>
        </w:rPr>
      </w:pPr>
      <w:del w:id="407" w:author="User" w:date="2024-06-13T08:40:00Z">
        <w:r w:rsidRPr="0034222E" w:rsidDel="00996DA1">
          <w:rPr>
            <w:rStyle w:val="FootnoteReference"/>
          </w:rPr>
          <w:delText>7</w:delText>
        </w:r>
        <w:r w:rsidRPr="0034222E" w:rsidDel="00996DA1">
          <w:delText xml:space="preserve"> </w:delText>
        </w:r>
        <w:r w:rsidRPr="0034222E" w:rsidDel="00996DA1">
          <w:rPr>
            <w:rFonts w:ascii="GHEA Grapalat" w:hAnsi="GHEA Grapalat"/>
            <w:i/>
          </w:rPr>
          <w:delText xml:space="preserve">Если настоящим Приглашением не предусматривается представление информации относительно товарного знака, фирменного наименования, </w:delText>
        </w:r>
        <w:r w:rsidDel="00996DA1">
          <w:rPr>
            <w:rFonts w:ascii="GHEA Grapalat" w:hAnsi="GHEA Grapalat"/>
            <w:i/>
          </w:rPr>
          <w:delText>модель</w:delText>
        </w:r>
        <w:r w:rsidRPr="0034222E" w:rsidDel="00996DA1">
          <w:rPr>
            <w:rFonts w:ascii="GHEA Grapalat" w:hAnsi="GHEA Grapalat"/>
            <w:i/>
          </w:rPr>
          <w:delText xml:space="preserve"> и наименования производителя, , то из подпункта исключаются слова " а также товарный знак, фирменное наименование, </w:delText>
        </w:r>
        <w:r w:rsidDel="00996DA1">
          <w:rPr>
            <w:rFonts w:ascii="GHEA Grapalat" w:hAnsi="GHEA Grapalat"/>
            <w:i/>
          </w:rPr>
          <w:delText>модель</w:delText>
        </w:r>
        <w:r w:rsidRPr="0034222E" w:rsidDel="00996DA1">
          <w:rPr>
            <w:rFonts w:ascii="GHEA Grapalat" w:hAnsi="GHEA Grapalat"/>
            <w:i/>
          </w:rPr>
          <w:delText xml:space="preserve"> и наименование производителя</w:delText>
        </w:r>
        <w:r w:rsidRPr="00FF03AB" w:rsidDel="00996DA1">
          <w:rPr>
            <w:rFonts w:ascii="GHEA Grapalat" w:hAnsi="GHEA Grapalat"/>
            <w:i/>
          </w:rPr>
          <w:delText>(далее — полное описание товара)</w:delText>
        </w:r>
        <w:r w:rsidRPr="00201B3D" w:rsidDel="00996DA1">
          <w:rPr>
            <w:rFonts w:ascii="GHEA Grapalat" w:hAnsi="GHEA Grapalat"/>
            <w:i/>
          </w:rPr>
          <w:delText>.</w:delText>
        </w:r>
        <w:r w:rsidRPr="0034222E" w:rsidDel="00996DA1">
          <w:rPr>
            <w:rFonts w:ascii="GHEA Grapalat" w:hAnsi="GHEA Grapalat"/>
            <w:i/>
          </w:rPr>
          <w:delTex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delText>
        </w:r>
        <w:r w:rsidDel="00996DA1">
          <w:rPr>
            <w:rFonts w:ascii="GHEA Grapalat" w:hAnsi="GHEA Grapalat"/>
            <w:i/>
          </w:rPr>
          <w:delText>модель</w:delText>
        </w:r>
        <w:r w:rsidDel="00996DA1">
          <w:rPr>
            <w:rFonts w:ascii="GHEA Grapalat" w:hAnsi="GHEA Grapalat"/>
          </w:rPr>
          <w:delText xml:space="preserve">, </w:delText>
        </w:r>
        <w:r w:rsidRPr="00FF03AB" w:rsidDel="00996DA1">
          <w:rPr>
            <w:rFonts w:ascii="GHEA Grapalat" w:hAnsi="GHEA Grapalat"/>
            <w:i/>
          </w:rPr>
          <w:delText>если не применяется условие, установленное последним предложением пункта 1.1 настоящей части</w:delText>
        </w:r>
        <w:r w:rsidRPr="006E0192" w:rsidDel="00996DA1">
          <w:rPr>
            <w:rFonts w:ascii="GHEA Grapalat" w:hAnsi="GHEA Grapalat"/>
            <w:i/>
          </w:rPr>
          <w:delText xml:space="preserve"> </w:delText>
        </w:r>
        <w:r w:rsidRPr="0034222E" w:rsidDel="00996DA1">
          <w:rPr>
            <w:rFonts w:ascii="GHEA Grapalat" w:hAnsi="GHEA Grapalat"/>
            <w:i/>
          </w:rPr>
          <w:delText>".</w:delText>
        </w:r>
      </w:del>
    </w:p>
  </w:footnote>
  <w:footnote w:id="5">
    <w:p w:rsidR="00073A54" w:rsidRPr="00D3436F" w:rsidDel="00996DA1" w:rsidRDefault="00073A54" w:rsidP="00AF1F59">
      <w:pPr>
        <w:pStyle w:val="FootnoteText"/>
        <w:jc w:val="both"/>
        <w:rPr>
          <w:del w:id="410" w:author="User" w:date="2024-06-13T08:40:00Z"/>
          <w:rFonts w:ascii="GHEA Grapalat" w:hAnsi="GHEA Grapalat"/>
          <w:i/>
        </w:rPr>
      </w:pPr>
      <w:del w:id="411" w:author="User" w:date="2024-06-13T08:40:00Z">
        <w:r w:rsidDel="00996DA1">
          <w:rPr>
            <w:rStyle w:val="FootnoteReference"/>
          </w:rPr>
          <w:delText>8</w:delText>
        </w:r>
        <w:r w:rsidDel="00996DA1">
          <w:delText xml:space="preserve"> </w:delText>
        </w:r>
        <w:r w:rsidRPr="00D3436F" w:rsidDel="00996DA1">
          <w:rPr>
            <w:rFonts w:ascii="GHEA Grapalat" w:hAnsi="GHEA Grapalat"/>
            <w:i/>
          </w:rPr>
          <w:delText xml:space="preserve">Подпункт </w:delText>
        </w:r>
        <w:r w:rsidRPr="008842CE" w:rsidDel="00996DA1">
          <w:rPr>
            <w:rFonts w:ascii="GHEA Grapalat" w:hAnsi="GHEA Grapalat"/>
            <w:i/>
          </w:rPr>
          <w:delText>исключается из приглашения, если</w:delText>
        </w:r>
        <w:r w:rsidRPr="00D3436F" w:rsidDel="00996DA1">
          <w:rPr>
            <w:rFonts w:ascii="GHEA Grapalat" w:hAnsi="GHEA Grapalat"/>
            <w:i/>
          </w:rPr>
          <w:delText xml:space="preserve"> требование об обеспечении заявки не установлено</w:delText>
        </w:r>
      </w:del>
    </w:p>
    <w:p w:rsidR="00073A54" w:rsidRPr="000811C1" w:rsidDel="00996DA1" w:rsidRDefault="00073A54">
      <w:pPr>
        <w:pStyle w:val="FootnoteText"/>
        <w:rPr>
          <w:del w:id="412" w:author="User" w:date="2024-06-13T08:40:00Z"/>
          <w:rFonts w:asciiTheme="minorHAnsi" w:hAnsiTheme="minorHAnsi"/>
        </w:rPr>
      </w:pPr>
    </w:p>
  </w:footnote>
  <w:footnote w:id="6">
    <w:p w:rsidR="00073A54" w:rsidDel="00996DA1" w:rsidRDefault="00073A54" w:rsidP="00AA4D5E">
      <w:pPr>
        <w:pStyle w:val="FootnoteText"/>
        <w:jc w:val="both"/>
        <w:rPr>
          <w:ins w:id="437" w:author="Vardan" w:date="2022-10-29T23:53:00Z"/>
          <w:del w:id="438" w:author="User" w:date="2024-06-13T08:41:00Z"/>
          <w:rFonts w:ascii="GHEA Grapalat" w:hAnsi="GHEA Grapalat"/>
          <w:i/>
        </w:rPr>
      </w:pPr>
      <w:del w:id="439" w:author="User" w:date="2024-06-13T08:41:00Z">
        <w:r w:rsidDel="00996DA1">
          <w:rPr>
            <w:rStyle w:val="FootnoteReference"/>
          </w:rPr>
          <w:delText>9</w:delText>
        </w:r>
        <w:r w:rsidDel="00996DA1">
          <w:delText xml:space="preserve"> </w:delText>
        </w:r>
        <w:r w:rsidRPr="008842CE" w:rsidDel="00996DA1">
          <w:rPr>
            <w:rFonts w:ascii="GHEA Grapalat" w:hAnsi="GHEA Grapalat"/>
            <w:i/>
          </w:rPr>
          <w:delText>Настоящий пункт исключается из приглашения, если процедура закупки не организуется по лотам</w:delText>
        </w:r>
      </w:del>
    </w:p>
    <w:p w:rsidR="00073A54" w:rsidDel="00996DA1" w:rsidRDefault="00073A54" w:rsidP="00AA4D5E">
      <w:pPr>
        <w:pStyle w:val="FootnoteText"/>
        <w:jc w:val="both"/>
        <w:rPr>
          <w:del w:id="440" w:author="User" w:date="2024-06-13T08:41:00Z"/>
          <w:rFonts w:ascii="GHEA Grapalat" w:hAnsi="GHEA Grapalat"/>
          <w:i/>
          <w:sz w:val="18"/>
          <w:szCs w:val="18"/>
        </w:rPr>
      </w:pPr>
      <w:del w:id="441" w:author="User" w:date="2024-06-13T08:41:00Z">
        <w:r w:rsidDel="00996DA1">
          <w:rPr>
            <w:rFonts w:ascii="GHEA Grapalat" w:hAnsi="GHEA Grapalat"/>
            <w:i/>
            <w:sz w:val="18"/>
            <w:szCs w:val="18"/>
            <w:vertAlign w:val="superscript"/>
          </w:rPr>
          <w:delText>9.1</w:delText>
        </w:r>
        <w:r w:rsidRPr="0067398F" w:rsidDel="00996DA1">
          <w:rPr>
            <w:rFonts w:ascii="GHEA Grapalat" w:hAnsi="GHEA Grapalat"/>
            <w:i/>
            <w:sz w:val="18"/>
            <w:szCs w:val="18"/>
          </w:rPr>
          <w:delText>П</w:delText>
        </w:r>
        <w:r w:rsidDel="00996DA1">
          <w:rPr>
            <w:rFonts w:ascii="GHEA Grapalat" w:hAnsi="GHEA Grapalat"/>
            <w:i/>
            <w:sz w:val="18"/>
            <w:szCs w:val="18"/>
          </w:rPr>
          <w:delText>редп</w:delText>
        </w:r>
        <w:r w:rsidRPr="00AA4D5E" w:rsidDel="00996DA1">
          <w:rPr>
            <w:rFonts w:ascii="GHEA Grapalat" w:hAnsi="GHEA Grapalat"/>
            <w:i/>
          </w:rPr>
          <w:delText>оследний абзац пункта 7.1 снимается из приглашения, если процедура закупки не организована на основании пункта 2 части 6 статьи 15 Закона.</w:delText>
        </w:r>
      </w:del>
    </w:p>
    <w:p w:rsidR="00073A54" w:rsidRPr="00EE76ED" w:rsidDel="00996DA1" w:rsidRDefault="00073A54" w:rsidP="00AA4D5E">
      <w:pPr>
        <w:pStyle w:val="FootnoteText"/>
        <w:jc w:val="both"/>
        <w:rPr>
          <w:del w:id="442" w:author="User" w:date="2024-06-13T08:41:00Z"/>
          <w:rFonts w:asciiTheme="minorHAnsi" w:hAnsiTheme="minorHAnsi"/>
          <w:vertAlign w:val="superscript"/>
        </w:rPr>
      </w:pPr>
      <w:del w:id="443" w:author="User" w:date="2024-06-13T08:41:00Z">
        <w:r w:rsidRPr="00FD55EB" w:rsidDel="00996DA1">
          <w:rPr>
            <w:rFonts w:ascii="GHEA Grapalat" w:hAnsi="GHEA Grapalat"/>
            <w:i/>
            <w:sz w:val="18"/>
            <w:szCs w:val="18"/>
            <w:vertAlign w:val="superscript"/>
          </w:rPr>
          <w:delText>9.2</w:delText>
        </w:r>
        <w:r w:rsidRPr="002F0DCF" w:rsidDel="00996DA1">
          <w:rPr>
            <w:rFonts w:ascii="GHEA Grapalat" w:hAnsi="GHEA Grapalat"/>
            <w:i/>
            <w:sz w:val="18"/>
            <w:szCs w:val="18"/>
            <w:vertAlign w:val="superscript"/>
          </w:rPr>
          <w:delText xml:space="preserve"> </w:delText>
        </w:r>
        <w:r w:rsidRPr="002F0DCF" w:rsidDel="00996DA1">
          <w:rPr>
            <w:rFonts w:ascii="GHEA Grapalat" w:hAnsi="GHEA Grapalat"/>
            <w:i/>
          </w:rPr>
          <w:delText xml:space="preserve">Если процедура организуется на основании пункта 2 части 6 статьи 15 Закона </w:delText>
        </w:r>
        <w:r w:rsidRPr="00AA4D5E" w:rsidDel="00996DA1">
          <w:rPr>
            <w:rFonts w:ascii="GHEA Grapalat" w:hAnsi="GHEA Grapalat"/>
            <w:i/>
          </w:rPr>
          <w:delText>"</w:delText>
        </w:r>
        <w:r w:rsidRPr="002F0DCF" w:rsidDel="00996DA1">
          <w:rPr>
            <w:rFonts w:ascii="GHEA Grapalat" w:hAnsi="GHEA Grapalat"/>
            <w:i/>
          </w:rPr>
          <w:delText xml:space="preserve">О закупках </w:delText>
        </w:r>
        <w:r w:rsidRPr="00AA4D5E" w:rsidDel="00996DA1">
          <w:rPr>
            <w:rFonts w:ascii="GHEA Grapalat" w:hAnsi="GHEA Grapalat"/>
            <w:i/>
          </w:rPr>
          <w:delText>"</w:delText>
        </w:r>
        <w:r w:rsidRPr="002F0DCF" w:rsidDel="00996DA1">
          <w:rPr>
            <w:rFonts w:ascii="GHEA Grapalat" w:hAnsi="GHEA Grapalat"/>
            <w:i/>
          </w:rPr>
          <w:delTex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delText>
        </w:r>
        <w:r w:rsidRPr="00AA4D5E" w:rsidDel="00996DA1">
          <w:rPr>
            <w:rFonts w:ascii="GHEA Grapalat" w:hAnsi="GHEA Grapalat"/>
            <w:i/>
          </w:rPr>
          <w:delText>"</w:delText>
        </w:r>
        <w:r w:rsidRPr="002F0DCF" w:rsidDel="00996DA1">
          <w:rPr>
            <w:rFonts w:ascii="GHEA Grapalat" w:hAnsi="GHEA Grapalat"/>
            <w:i/>
          </w:rPr>
          <w:delText>90 (девяноста) рабочих дней</w:delText>
        </w:r>
        <w:r w:rsidRPr="00AA4D5E" w:rsidDel="00996DA1">
          <w:rPr>
            <w:rFonts w:ascii="GHEA Grapalat" w:hAnsi="GHEA Grapalat"/>
            <w:i/>
          </w:rPr>
          <w:delText>"</w:delText>
        </w:r>
        <w:r w:rsidRPr="002F0DCF" w:rsidDel="00996DA1">
          <w:rPr>
            <w:rFonts w:ascii="GHEA Grapalat" w:hAnsi="GHEA Grapalat"/>
            <w:i/>
          </w:rPr>
          <w:delText xml:space="preserve"> заменяются на слова </w:delText>
        </w:r>
        <w:r w:rsidRPr="00AA4D5E" w:rsidDel="00996DA1">
          <w:rPr>
            <w:rFonts w:ascii="GHEA Grapalat" w:hAnsi="GHEA Grapalat"/>
            <w:i/>
          </w:rPr>
          <w:delText>"</w:delText>
        </w:r>
        <w:r w:rsidRPr="002F0DCF" w:rsidDel="00996DA1">
          <w:rPr>
            <w:rFonts w:ascii="GHEA Grapalat" w:hAnsi="GHEA Grapalat"/>
            <w:i/>
          </w:rPr>
          <w:delText>120 (сто двадцати) рабочих дней</w:delText>
        </w:r>
        <w:r w:rsidRPr="00AA4D5E" w:rsidDel="00996DA1">
          <w:rPr>
            <w:rFonts w:ascii="GHEA Grapalat" w:hAnsi="GHEA Grapalat"/>
            <w:i/>
          </w:rPr>
          <w:delText>".</w:delText>
        </w:r>
      </w:del>
    </w:p>
    <w:p w:rsidR="00073A54" w:rsidRPr="002C2499" w:rsidDel="00996DA1" w:rsidRDefault="00073A54" w:rsidP="00AA4D5E">
      <w:pPr>
        <w:pStyle w:val="FootnoteText"/>
        <w:jc w:val="both"/>
        <w:rPr>
          <w:del w:id="444" w:author="User" w:date="2024-06-13T08:41:00Z"/>
        </w:rPr>
      </w:pPr>
    </w:p>
    <w:p w:rsidR="00073A54" w:rsidRPr="000811C1" w:rsidDel="00996DA1" w:rsidRDefault="00073A54">
      <w:pPr>
        <w:pStyle w:val="FootnoteText"/>
        <w:rPr>
          <w:del w:id="445" w:author="User" w:date="2024-06-13T08:41:00Z"/>
          <w:rFonts w:asciiTheme="minorHAnsi" w:hAnsiTheme="minorHAnsi"/>
        </w:rPr>
      </w:pPr>
    </w:p>
  </w:footnote>
  <w:footnote w:id="7">
    <w:p w:rsidR="00073A54" w:rsidRPr="00FE2AA4" w:rsidDel="00642688" w:rsidRDefault="00073A54">
      <w:pPr>
        <w:pStyle w:val="FootnoteText"/>
        <w:rPr>
          <w:del w:id="471" w:author="User" w:date="2024-06-13T08:46:00Z"/>
          <w:rFonts w:asciiTheme="minorHAnsi" w:hAnsiTheme="minorHAnsi"/>
          <w:i/>
        </w:rPr>
      </w:pPr>
      <w:del w:id="472" w:author="User" w:date="2024-06-13T08:46:00Z">
        <w:r w:rsidDel="00642688">
          <w:rPr>
            <w:rStyle w:val="FootnoteReference"/>
          </w:rPr>
          <w:delText>10</w:delText>
        </w:r>
        <w:r w:rsidRPr="00FE2AA4" w:rsidDel="00642688">
          <w:rPr>
            <w:i/>
          </w:rPr>
          <w:delText xml:space="preserve"> </w:delText>
        </w:r>
        <w:r w:rsidRPr="00FE2AA4" w:rsidDel="00642688">
          <w:rPr>
            <w:rFonts w:asciiTheme="minorHAnsi" w:hAnsiTheme="minorHAnsi"/>
            <w:i/>
          </w:rPr>
          <w:delText>Устанавливается заказчиком.</w:delText>
        </w:r>
      </w:del>
    </w:p>
  </w:footnote>
  <w:footnote w:id="8">
    <w:p w:rsidR="00073A54" w:rsidRPr="008842CE" w:rsidRDefault="00073A54"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73A54" w:rsidRPr="000811C1" w:rsidRDefault="00073A54">
      <w:pPr>
        <w:pStyle w:val="FootnoteText"/>
        <w:rPr>
          <w:lang w:val="af-ZA"/>
        </w:rPr>
      </w:pPr>
    </w:p>
  </w:footnote>
  <w:footnote w:id="9">
    <w:p w:rsidR="00073A54" w:rsidDel="00642688" w:rsidRDefault="00073A54" w:rsidP="00636142">
      <w:pPr>
        <w:pStyle w:val="FootnoteText"/>
        <w:jc w:val="both"/>
        <w:rPr>
          <w:del w:id="483" w:author="User" w:date="2024-06-13T08:49:00Z"/>
          <w:rFonts w:ascii="GHEA Grapalat" w:hAnsi="GHEA Grapalat"/>
          <w:i/>
          <w:lang w:val="hy-AM"/>
        </w:rPr>
      </w:pPr>
    </w:p>
    <w:p w:rsidR="00073A54" w:rsidRPr="002227A9" w:rsidDel="00642688" w:rsidRDefault="00073A54" w:rsidP="00636142">
      <w:pPr>
        <w:pStyle w:val="FootnoteText"/>
        <w:jc w:val="both"/>
        <w:rPr>
          <w:del w:id="484" w:author="User" w:date="2024-06-13T08:49:00Z"/>
          <w:rFonts w:ascii="GHEA Grapalat" w:hAnsi="GHEA Grapalat"/>
          <w:i/>
        </w:rPr>
      </w:pPr>
      <w:del w:id="485" w:author="User" w:date="2024-06-13T08:49:00Z">
        <w:r w:rsidRPr="00C67FAB" w:rsidDel="00642688">
          <w:rPr>
            <w:rStyle w:val="FootnoteReference"/>
            <w:rFonts w:ascii="GHEA Grapalat" w:hAnsi="GHEA Grapalat"/>
            <w:i/>
          </w:rPr>
          <w:delText>12</w:delText>
        </w:r>
        <w:r w:rsidDel="00642688">
          <w:rPr>
            <w:rFonts w:ascii="GHEA Grapalat" w:hAnsi="GHEA Grapalat"/>
            <w:i/>
          </w:rPr>
          <w:delText xml:space="preserve"> Если </w:delText>
        </w:r>
      </w:del>
    </w:p>
    <w:p w:rsidR="00073A54" w:rsidRPr="00636142" w:rsidDel="00642688" w:rsidRDefault="00073A54" w:rsidP="00636142">
      <w:pPr>
        <w:pStyle w:val="FootnoteText"/>
        <w:jc w:val="both"/>
        <w:rPr>
          <w:del w:id="486" w:author="User" w:date="2024-06-13T08:49:00Z"/>
          <w:rFonts w:ascii="GHEA Grapalat" w:hAnsi="GHEA Grapalat"/>
          <w:i/>
        </w:rPr>
      </w:pPr>
      <w:del w:id="487" w:author="User" w:date="2024-06-13T08:49:00Z">
        <w:r w:rsidDel="00642688">
          <w:rPr>
            <w:rFonts w:ascii="GHEA Grapalat" w:hAnsi="GHEA Grapalat"/>
            <w:i/>
          </w:rPr>
          <w:delText xml:space="preserve">- </w:delText>
        </w:r>
        <w:r w:rsidRPr="000C74F3" w:rsidDel="00642688">
          <w:rPr>
            <w:rFonts w:ascii="GHEA Grapalat" w:hAnsi="GHEA Grapalat"/>
            <w:i/>
          </w:rPr>
          <w:delTex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delText>
        </w:r>
        <w:r w:rsidRPr="00E32500" w:rsidDel="00642688">
          <w:rPr>
            <w:rFonts w:ascii="GHEA Grapalat" w:hAnsi="GHEA Grapalat"/>
            <w:i/>
          </w:rPr>
          <w:delText>ю</w:delText>
        </w:r>
        <w:r w:rsidRPr="000C74F3" w:rsidDel="00642688">
          <w:rPr>
            <w:rFonts w:ascii="GHEA Grapalat" w:hAnsi="GHEA Grapalat"/>
            <w:i/>
          </w:rPr>
          <w:delText xml:space="preserve"> 4.1”</w:delText>
        </w:r>
        <w:r w:rsidRPr="00636142" w:rsidDel="00642688">
          <w:rPr>
            <w:rFonts w:ascii="GHEA Grapalat" w:hAnsi="GHEA Grapalat"/>
            <w:i/>
          </w:rPr>
          <w:delText>,</w:delText>
        </w:r>
      </w:del>
    </w:p>
    <w:p w:rsidR="00073A54" w:rsidRPr="0092041F" w:rsidDel="00642688" w:rsidRDefault="00073A54" w:rsidP="00636142">
      <w:pPr>
        <w:pStyle w:val="FootnoteText"/>
        <w:jc w:val="both"/>
        <w:rPr>
          <w:del w:id="488" w:author="User" w:date="2024-06-13T08:49:00Z"/>
          <w:rFonts w:ascii="GHEA Grapalat" w:hAnsi="GHEA Grapalat"/>
          <w:i/>
        </w:rPr>
      </w:pPr>
      <w:del w:id="489" w:author="User" w:date="2024-06-13T08:49:00Z">
        <w:r w:rsidDel="00642688">
          <w:rPr>
            <w:rFonts w:ascii="GHEA Grapalat" w:hAnsi="GHEA Grapalat"/>
            <w:i/>
          </w:rPr>
          <w:delText xml:space="preserve">- </w:delText>
        </w:r>
        <w:r w:rsidRPr="000C74F3" w:rsidDel="00642688">
          <w:rPr>
            <w:rFonts w:ascii="GHEA Grapalat" w:hAnsi="GHEA Grapalat"/>
            <w:i/>
          </w:rPr>
          <w:delText>в рамках данной процедуры применяется регулирование, установленное абзацем 4 пункта 10.2, то вместо абзацев 4 и 5 устанавливается следующее условие: “</w:delText>
        </w:r>
        <w:r w:rsidDel="00642688">
          <w:rPr>
            <w:rFonts w:ascii="GHEA Grapalat" w:hAnsi="GHEA Grapalat"/>
            <w:i/>
          </w:rPr>
          <w:delText>П</w:delText>
        </w:r>
        <w:r w:rsidRPr="000C74F3" w:rsidDel="00642688">
          <w:rPr>
            <w:rFonts w:ascii="GHEA Grapalat" w:hAnsi="GHEA Grapalat"/>
            <w:i/>
          </w:rPr>
          <w:delText xml:space="preserve">осле принятия результата каждого этапа выполнения договора сумма обеспечения квалификации </w:delText>
        </w:r>
        <w:r w:rsidRPr="001738A8" w:rsidDel="00642688">
          <w:rPr>
            <w:rFonts w:ascii="GHEA Grapalat" w:hAnsi="GHEA Grapalat"/>
            <w:i/>
          </w:rPr>
          <w:delText>уменьшается в пропорции, исчисленной в отношении суммы этого этапа.</w:delText>
        </w:r>
        <w:r w:rsidRPr="001738A8" w:rsidDel="00642688">
          <w:delText xml:space="preserve"> </w:delText>
        </w:r>
        <w:r w:rsidRPr="001738A8" w:rsidDel="00642688">
          <w:rPr>
            <w:rFonts w:ascii="GHEA Grapalat" w:hAnsi="GHEA Grapalat"/>
            <w:i/>
          </w:rPr>
          <w:delText xml:space="preserve">Обеспечение </w:delText>
        </w:r>
        <w:r w:rsidRPr="007E7753" w:rsidDel="00642688">
          <w:rPr>
            <w:rFonts w:ascii="GHEA Grapalat" w:hAnsi="GHEA Grapalat"/>
            <w:i/>
          </w:rPr>
          <w:delText>к</w:delText>
        </w:r>
        <w:r w:rsidRPr="00763113" w:rsidDel="00642688">
          <w:rPr>
            <w:rFonts w:ascii="GHEA Grapalat" w:hAnsi="GHEA Grapalat"/>
            <w:i/>
          </w:rPr>
          <w:delText>валификаци</w:delText>
        </w:r>
        <w:r w:rsidRPr="007E7753" w:rsidDel="00642688">
          <w:rPr>
            <w:rFonts w:ascii="GHEA Grapalat" w:hAnsi="GHEA Grapalat"/>
            <w:i/>
          </w:rPr>
          <w:delText>и</w:delText>
        </w:r>
        <w:r w:rsidRPr="00763113" w:rsidDel="00642688">
          <w:rPr>
            <w:rFonts w:ascii="GHEA Grapalat" w:hAnsi="GHEA Grapalat"/>
            <w:i/>
          </w:rPr>
          <w:delText xml:space="preserve"> в виде гарантии </w:delText>
        </w:r>
        <w:r w:rsidDel="00642688">
          <w:rPr>
            <w:rFonts w:ascii="GHEA Grapalat" w:hAnsi="GHEA Grapalat"/>
            <w:i/>
          </w:rPr>
          <w:delText>отоб</w:delText>
        </w:r>
        <w:r w:rsidRPr="00763113" w:rsidDel="00642688">
          <w:rPr>
            <w:rFonts w:ascii="GHEA Grapalat" w:hAnsi="GHEA Grapalat"/>
            <w:i/>
          </w:rPr>
          <w:delText xml:space="preserve">ранный участник представляет согласно приложению 4.1.", а приложение 4 </w:delText>
        </w:r>
        <w:r w:rsidDel="00642688">
          <w:rPr>
            <w:rFonts w:ascii="GHEA Grapalat" w:hAnsi="GHEA Grapalat"/>
            <w:i/>
          </w:rPr>
          <w:delText>исключается из</w:delText>
        </w:r>
        <w:r w:rsidRPr="00763113" w:rsidDel="00642688">
          <w:rPr>
            <w:rFonts w:ascii="GHEA Grapalat" w:hAnsi="GHEA Grapalat"/>
            <w:i/>
          </w:rPr>
          <w:delText xml:space="preserve"> приглашения</w:delText>
        </w:r>
        <w:r w:rsidDel="00642688">
          <w:rPr>
            <w:rFonts w:ascii="GHEA Grapalat" w:hAnsi="GHEA Grapalat"/>
            <w:i/>
          </w:rPr>
          <w:delText>.</w:delText>
        </w:r>
      </w:del>
    </w:p>
    <w:p w:rsidR="00073A54" w:rsidRPr="0092041F" w:rsidDel="00642688" w:rsidRDefault="00073A54" w:rsidP="00C67FAB">
      <w:pPr>
        <w:pStyle w:val="FootnoteText"/>
        <w:jc w:val="both"/>
        <w:rPr>
          <w:del w:id="490" w:author="User" w:date="2024-06-13T08:49:00Z"/>
          <w:rFonts w:ascii="GHEA Grapalat" w:hAnsi="GHEA Grapalat"/>
          <w:i/>
        </w:rPr>
      </w:pPr>
    </w:p>
  </w:footnote>
  <w:footnote w:id="10">
    <w:p w:rsidR="00073A54" w:rsidRPr="004A4643" w:rsidDel="00642688" w:rsidRDefault="00073A54" w:rsidP="00C67FAB">
      <w:pPr>
        <w:pStyle w:val="FootnoteText"/>
        <w:jc w:val="both"/>
        <w:rPr>
          <w:del w:id="495" w:author="User" w:date="2024-06-13T08:51:00Z"/>
          <w:rFonts w:ascii="GHEA Grapalat" w:hAnsi="GHEA Grapalat"/>
          <w:i/>
          <w:lang w:val="hy-AM"/>
        </w:rPr>
      </w:pPr>
      <w:del w:id="496" w:author="User" w:date="2024-06-13T08:51:00Z">
        <w:r w:rsidRPr="004A4643" w:rsidDel="00642688">
          <w:rPr>
            <w:rStyle w:val="FootnoteReference"/>
            <w:rFonts w:ascii="GHEA Grapalat" w:hAnsi="GHEA Grapalat"/>
            <w:i/>
          </w:rPr>
          <w:delText>13</w:delText>
        </w:r>
        <w:r w:rsidRPr="004A4643" w:rsidDel="00642688">
          <w:rPr>
            <w:rFonts w:ascii="GHEA Grapalat" w:hAnsi="GHEA Grapalat"/>
            <w:i/>
          </w:rPr>
          <w:delText xml:space="preserve"> Если цена закупаемого по заявке на закупку товара не превышает </w:delText>
        </w:r>
        <w:r w:rsidRPr="004A4643" w:rsidDel="00642688">
          <w:rPr>
            <w:rFonts w:ascii="GHEA Grapalat" w:hAnsi="GHEA Grapalat"/>
            <w:i/>
            <w:lang w:val="hy-AM"/>
          </w:rPr>
          <w:delText>25</w:delText>
        </w:r>
        <w:r w:rsidRPr="004A4643" w:rsidDel="00642688">
          <w:rPr>
            <w:rFonts w:ascii="GHEA Grapalat" w:hAnsi="GHEA Grapalat"/>
            <w:i/>
          </w:rPr>
          <w:delText xml:space="preserve"> млн. драмов РА, то слова </w:delText>
        </w:r>
        <w:r w:rsidRPr="004A4643" w:rsidDel="00642688">
          <w:rPr>
            <w:rFonts w:ascii="GHEA Grapalat" w:hAnsi="GHEA Grapalat" w:cs="Times Armenian"/>
            <w:i/>
          </w:rPr>
          <w:delText>”</w:delText>
        </w:r>
        <w:r w:rsidRPr="004A4643" w:rsidDel="00642688">
          <w:rPr>
            <w:rFonts w:ascii="GHEA Grapalat" w:hAnsi="GHEA Grapalat"/>
            <w:i/>
          </w:rPr>
          <w:delTex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delText>
        </w:r>
        <w:r w:rsidRPr="004A4643" w:rsidDel="00642688">
          <w:rPr>
            <w:rFonts w:ascii="GHEA Grapalat" w:hAnsi="GHEA Grapalat" w:cs="Sylfaen"/>
            <w:i/>
            <w:sz w:val="16"/>
            <w:szCs w:val="16"/>
          </w:rPr>
          <w:delText>”</w:delText>
        </w:r>
        <w:r w:rsidRPr="004A4643" w:rsidDel="00642688">
          <w:rPr>
            <w:rFonts w:ascii="GHEA Grapalat" w:hAnsi="GHEA Grapalat" w:cs="Sylfaen"/>
            <w:i/>
            <w:sz w:val="16"/>
            <w:szCs w:val="16"/>
            <w:lang w:val="hy-AM"/>
          </w:rPr>
          <w:delText xml:space="preserve">, </w:delText>
        </w:r>
        <w:r w:rsidRPr="004A4643" w:rsidDel="00642688">
          <w:rPr>
            <w:rFonts w:ascii="GHEA Grapalat" w:hAnsi="GHEA Grapalat" w:cs="Sylfaen"/>
            <w:i/>
            <w:sz w:val="16"/>
            <w:szCs w:val="16"/>
          </w:rPr>
          <w:delText xml:space="preserve">а </w:delText>
        </w:r>
        <w:r w:rsidRPr="004A4643" w:rsidDel="00642688">
          <w:rPr>
            <w:rFonts w:ascii="GHEA Grapalat" w:hAnsi="GHEA Grapalat"/>
            <w:i/>
          </w:rPr>
          <w:delText>число "90", указанное в абзаце 3, заменяется числом " 20".</w:delText>
        </w:r>
      </w:del>
    </w:p>
  </w:footnote>
  <w:footnote w:id="11">
    <w:p w:rsidR="00073A54" w:rsidRPr="008E4439" w:rsidDel="00872A79" w:rsidRDefault="00073A54" w:rsidP="000811C1">
      <w:pPr>
        <w:pStyle w:val="BodyTextIndent"/>
        <w:widowControl w:val="0"/>
        <w:spacing w:after="160" w:line="240" w:lineRule="auto"/>
        <w:ind w:firstLine="0"/>
        <w:jc w:val="left"/>
        <w:rPr>
          <w:del w:id="507" w:author="User" w:date="2024-06-13T08:56:00Z"/>
          <w:rFonts w:ascii="GHEA Grapalat" w:hAnsi="GHEA Grapalat"/>
          <w:u w:val="single"/>
        </w:rPr>
      </w:pPr>
      <w:del w:id="508" w:author="User" w:date="2024-06-13T08:56:00Z">
        <w:r w:rsidRPr="008E4439" w:rsidDel="00872A79">
          <w:rPr>
            <w:rStyle w:val="FootnoteReference"/>
          </w:rPr>
          <w:delText>14</w:delText>
        </w:r>
        <w:r w:rsidRPr="008E4439" w:rsidDel="00872A79">
          <w:delText xml:space="preserve"> </w:delText>
        </w:r>
        <w:r w:rsidRPr="008E4439" w:rsidDel="00872A79">
          <w:rPr>
            <w:rFonts w:ascii="GHEA Grapalat" w:hAnsi="GHEA Grapalat"/>
          </w:rPr>
          <w:delText>Настоящий пункт редактируется согласно соответствующему заказчику</w:delText>
        </w:r>
      </w:del>
    </w:p>
    <w:p w:rsidR="00073A54" w:rsidRPr="000811C1" w:rsidDel="00872A79" w:rsidRDefault="00073A54" w:rsidP="0027573B">
      <w:pPr>
        <w:pStyle w:val="FootnoteText"/>
        <w:rPr>
          <w:del w:id="509" w:author="User" w:date="2024-06-13T08:56:00Z"/>
          <w:rFonts w:ascii="Sylfaen" w:hAnsi="Sylfaen"/>
          <w:sz w:val="18"/>
          <w:szCs w:val="18"/>
        </w:rPr>
      </w:pPr>
    </w:p>
  </w:footnote>
  <w:footnote w:id="12">
    <w:p w:rsidR="00073A54" w:rsidRPr="00A31673" w:rsidRDefault="00073A54">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073A54" w:rsidRPr="00DE7706" w:rsidDel="00AD6CEE" w:rsidRDefault="00073A54">
      <w:pPr>
        <w:pStyle w:val="FootnoteText"/>
        <w:rPr>
          <w:del w:id="517" w:author="User" w:date="2024-06-13T08:58:00Z"/>
        </w:rPr>
      </w:pPr>
      <w:del w:id="518" w:author="User" w:date="2024-06-13T08:58:00Z">
        <w:r w:rsidDel="00AD6CEE">
          <w:rPr>
            <w:rStyle w:val="FootnoteReference"/>
          </w:rPr>
          <w:delText>16</w:delText>
        </w:r>
        <w:r w:rsidDel="00AD6CEE">
          <w:delText xml:space="preserve"> </w:delText>
        </w:r>
        <w:r w:rsidDel="00AD6CEE">
          <w:rPr>
            <w:rFonts w:ascii="GHEA Grapalat" w:hAnsi="GHEA Grapalat"/>
            <w:i/>
          </w:rPr>
          <w:delText xml:space="preserve">Если приглашением не устанавливается требование </w:delText>
        </w:r>
        <w:r w:rsidRPr="00D3436F" w:rsidDel="00AD6CEE">
          <w:rPr>
            <w:rFonts w:ascii="GHEA Grapalat" w:hAnsi="GHEA Grapalat"/>
            <w:i/>
          </w:rPr>
          <w:delText>обеспечение заявки</w:delText>
        </w:r>
        <w:r w:rsidDel="00AD6CEE">
          <w:rPr>
            <w:rFonts w:ascii="GHEA Grapalat" w:hAnsi="GHEA Grapalat"/>
            <w:i/>
          </w:rPr>
          <w:delText>, то настоящий пункт исключается из приглашения</w:delText>
        </w:r>
      </w:del>
    </w:p>
  </w:footnote>
  <w:footnote w:id="14">
    <w:p w:rsidR="00073A54" w:rsidRPr="00B666FB" w:rsidDel="00AD6CEE" w:rsidRDefault="00073A54">
      <w:pPr>
        <w:pStyle w:val="FootnoteText"/>
        <w:rPr>
          <w:del w:id="528" w:author="User" w:date="2024-06-13T08:59:00Z"/>
        </w:rPr>
      </w:pPr>
      <w:del w:id="529" w:author="User" w:date="2024-06-13T08:59:00Z">
        <w:r w:rsidDel="00AD6CEE">
          <w:rPr>
            <w:rStyle w:val="FootnoteReference"/>
          </w:rPr>
          <w:delText>*</w:delText>
        </w:r>
        <w:r w:rsidDel="00AD6CEE">
          <w:delText xml:space="preserve"> </w:delText>
        </w:r>
        <w:r w:rsidRPr="00DC619D" w:rsidDel="00AD6CEE">
          <w:rPr>
            <w:rFonts w:ascii="GHEA Grapalat" w:hAnsi="GHEA Grapalat"/>
            <w:i/>
          </w:rPr>
          <w:delText>Заполняется секретарем Комиссии до опубликования приглашения в бюллетене</w:delText>
        </w:r>
      </w:del>
    </w:p>
  </w:footnote>
  <w:footnote w:id="15">
    <w:p w:rsidR="00073A54" w:rsidRPr="008416BA" w:rsidRDefault="00073A54"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073A54" w:rsidRDefault="00073A54" w:rsidP="006B3E56">
      <w:pPr>
        <w:jc w:val="both"/>
      </w:pPr>
    </w:p>
    <w:p w:rsidR="00073A54" w:rsidRPr="008B70EB" w:rsidRDefault="00073A54"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073A54" w:rsidRPr="008B70EB" w:rsidRDefault="00073A54"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073A54" w:rsidRPr="008B70EB" w:rsidRDefault="00073A54"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073A54" w:rsidRDefault="00073A54" w:rsidP="00637230">
      <w:pPr>
        <w:jc w:val="both"/>
        <w:rPr>
          <w:rFonts w:asciiTheme="minorHAnsi" w:hAnsiTheme="minorHAnsi"/>
          <w:lang w:val="af-ZA"/>
        </w:rPr>
      </w:pPr>
      <w:bookmarkStart w:id="555" w:name="_GoBack"/>
      <w:bookmarkEnd w:id="555"/>
    </w:p>
  </w:footnote>
  <w:footnote w:id="16">
    <w:p w:rsidR="00073A54" w:rsidRPr="00A25D1B" w:rsidDel="00AD6CEE" w:rsidRDefault="00073A54" w:rsidP="00D043C1">
      <w:pPr>
        <w:pStyle w:val="FootnoteText"/>
        <w:rPr>
          <w:del w:id="561" w:author="User" w:date="2024-06-13T09:02:00Z"/>
        </w:rPr>
      </w:pPr>
      <w:del w:id="562" w:author="User" w:date="2024-06-13T09:02:00Z">
        <w:r w:rsidDel="00AD6CEE">
          <w:rPr>
            <w:rStyle w:val="FootnoteReference"/>
          </w:rPr>
          <w:delText>*</w:delText>
        </w:r>
        <w:r w:rsidDel="00AD6CEE">
          <w:delText xml:space="preserve"> </w:delText>
        </w:r>
        <w:r w:rsidRPr="008842CE" w:rsidDel="00AD6CEE">
          <w:rPr>
            <w:rFonts w:ascii="GHEA Grapalat" w:hAnsi="GHEA Grapalat"/>
            <w:i/>
          </w:rPr>
          <w:delText>Заполняется секретарем Комиссии до опубликования приглашения в бюллетене</w:delText>
        </w:r>
      </w:del>
    </w:p>
  </w:footnote>
  <w:footnote w:id="17">
    <w:p w:rsidR="00073A54" w:rsidRPr="00DC619D" w:rsidDel="00815061" w:rsidRDefault="00073A54" w:rsidP="00D3436F">
      <w:pPr>
        <w:widowControl w:val="0"/>
        <w:spacing w:after="160" w:line="360" w:lineRule="auto"/>
        <w:jc w:val="both"/>
        <w:rPr>
          <w:del w:id="727" w:author="User" w:date="2024-06-13T09:08:00Z"/>
        </w:rPr>
      </w:pPr>
      <w:del w:id="728" w:author="User" w:date="2024-06-13T09:08:00Z">
        <w:r w:rsidDel="00815061">
          <w:rPr>
            <w:rStyle w:val="FootnoteReference"/>
          </w:rPr>
          <w:delText>*</w:delText>
        </w:r>
        <w:r w:rsidDel="00815061">
          <w:delText xml:space="preserve"> </w:delText>
        </w:r>
        <w:r w:rsidRPr="00DC619D" w:rsidDel="00815061">
          <w:rPr>
            <w:rFonts w:ascii="GHEA Grapalat" w:hAnsi="GHEA Grapalat"/>
            <w:i/>
            <w:sz w:val="20"/>
            <w:szCs w:val="20"/>
          </w:rPr>
          <w:delText>Заполняется секретарем Комиссии до опубликования приглашения в бюллетене.</w:delText>
        </w:r>
      </w:del>
    </w:p>
  </w:footnote>
  <w:footnote w:id="18">
    <w:p w:rsidR="00073A54" w:rsidRPr="00D3436F" w:rsidRDefault="00073A54"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073A54" w:rsidRPr="00D3436F" w:rsidRDefault="00073A54">
      <w:pPr>
        <w:pStyle w:val="FootnoteText"/>
        <w:rPr>
          <w:lang w:val="es-ES"/>
        </w:rPr>
      </w:pPr>
    </w:p>
  </w:footnote>
  <w:footnote w:id="19">
    <w:p w:rsidR="00073A54" w:rsidRPr="00DC0B85" w:rsidDel="00815061" w:rsidRDefault="00073A54">
      <w:pPr>
        <w:pStyle w:val="FootnoteText"/>
        <w:rPr>
          <w:del w:id="740" w:author="User" w:date="2024-06-13T09:09:00Z"/>
          <w:rFonts w:ascii="GHEA Grapalat" w:hAnsi="GHEA Grapalat"/>
          <w:i/>
        </w:rPr>
      </w:pPr>
      <w:del w:id="741" w:author="User" w:date="2024-06-13T09:09:00Z">
        <w:r w:rsidDel="00815061">
          <w:rPr>
            <w:rStyle w:val="FootnoteReference"/>
          </w:rPr>
          <w:delText>*</w:delText>
        </w:r>
        <w:r w:rsidDel="00815061">
          <w:delText xml:space="preserve"> </w:delText>
        </w:r>
        <w:r w:rsidRPr="008842CE" w:rsidDel="00815061">
          <w:rPr>
            <w:rFonts w:ascii="GHEA Grapalat" w:hAnsi="GHEA Grapalat"/>
            <w:i/>
          </w:rPr>
          <w:delText>Заполняется секретарем Комиссии до опубликования приглашения в бюллетене</w:delText>
        </w:r>
        <w:r w:rsidRPr="00DC0B85" w:rsidDel="00815061">
          <w:rPr>
            <w:rFonts w:ascii="GHEA Grapalat" w:hAnsi="GHEA Grapalat"/>
            <w:i/>
          </w:rPr>
          <w:delText>.</w:delText>
        </w:r>
      </w:del>
    </w:p>
    <w:p w:rsidR="00073A54" w:rsidRPr="00B138F3" w:rsidDel="00815061" w:rsidRDefault="00073A54" w:rsidP="00DC0B85">
      <w:pPr>
        <w:widowControl w:val="0"/>
        <w:spacing w:after="160"/>
        <w:ind w:right="-286"/>
        <w:jc w:val="both"/>
        <w:rPr>
          <w:del w:id="742" w:author="User" w:date="2024-06-13T09:09:00Z"/>
          <w:rFonts w:ascii="GHEA Grapalat" w:hAnsi="GHEA Grapalat"/>
          <w:b/>
        </w:rPr>
      </w:pPr>
      <w:del w:id="743" w:author="User" w:date="2024-06-13T09:09:00Z">
        <w:r w:rsidRPr="00B61EF3" w:rsidDel="00815061">
          <w:rPr>
            <w:rFonts w:ascii="GHEA Grapalat" w:hAnsi="GHEA Grapalat"/>
            <w:i/>
            <w:szCs w:val="16"/>
          </w:rPr>
          <w:delText>**</w:delText>
        </w:r>
        <w:r w:rsidRPr="00DC0B85" w:rsidDel="00815061">
          <w:rPr>
            <w:rFonts w:ascii="GHEA Grapalat" w:hAnsi="GHEA Grapalat"/>
            <w:i/>
            <w:sz w:val="20"/>
            <w:szCs w:val="20"/>
          </w:rPr>
          <w:delTex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слова "девяносто рабочих дней" заменяются словами "сто двадцать рабочих дней".</w:delText>
        </w:r>
      </w:del>
    </w:p>
    <w:p w:rsidR="00073A54" w:rsidRPr="00DC0B85" w:rsidDel="00815061" w:rsidRDefault="00073A54" w:rsidP="00DC0B85">
      <w:pPr>
        <w:pStyle w:val="FootnoteText"/>
        <w:ind w:right="-286" w:firstLine="567"/>
        <w:rPr>
          <w:del w:id="744" w:author="User" w:date="2024-06-13T09:09:00Z"/>
        </w:rPr>
      </w:pPr>
    </w:p>
  </w:footnote>
  <w:footnote w:id="20">
    <w:p w:rsidR="00073A54" w:rsidRPr="00217344" w:rsidDel="00815061" w:rsidRDefault="00073A54" w:rsidP="007B3F5F">
      <w:pPr>
        <w:pStyle w:val="FootnoteText"/>
        <w:rPr>
          <w:del w:id="846" w:author="User" w:date="2024-06-13T09:09:00Z"/>
        </w:rPr>
      </w:pPr>
      <w:del w:id="847" w:author="User" w:date="2024-06-13T09:09:00Z">
        <w:r w:rsidDel="00815061">
          <w:rPr>
            <w:rStyle w:val="FootnoteReference"/>
          </w:rPr>
          <w:delText>*</w:delText>
        </w:r>
        <w:r w:rsidDel="00815061">
          <w:delText xml:space="preserve"> </w:delText>
        </w:r>
        <w:r w:rsidRPr="008842CE" w:rsidDel="00815061">
          <w:rPr>
            <w:rFonts w:ascii="GHEA Grapalat" w:hAnsi="GHEA Grapalat"/>
            <w:i/>
          </w:rPr>
          <w:delText>Заполняется секретарем Комиссии до опубликования приглашения в бюллетене</w:delText>
        </w:r>
      </w:del>
    </w:p>
  </w:footnote>
  <w:footnote w:id="21">
    <w:p w:rsidR="00073A54" w:rsidRPr="00217344" w:rsidDel="00815061" w:rsidRDefault="00073A54" w:rsidP="003E31E5">
      <w:pPr>
        <w:pStyle w:val="FootnoteText"/>
        <w:rPr>
          <w:del w:id="962" w:author="User" w:date="2024-06-13T09:09:00Z"/>
        </w:rPr>
      </w:pPr>
      <w:del w:id="963" w:author="User" w:date="2024-06-13T09:09:00Z">
        <w:r w:rsidDel="00815061">
          <w:rPr>
            <w:rStyle w:val="FootnoteReference"/>
          </w:rPr>
          <w:delText>*</w:delText>
        </w:r>
        <w:r w:rsidDel="00815061">
          <w:delText xml:space="preserve"> </w:delText>
        </w:r>
        <w:r w:rsidRPr="008842CE" w:rsidDel="00815061">
          <w:rPr>
            <w:rFonts w:ascii="GHEA Grapalat" w:hAnsi="GHEA Grapalat"/>
            <w:i/>
          </w:rPr>
          <w:delText>Заполняется секретарем Комиссии до опубликования приглашения в бюллетене</w:delText>
        </w:r>
      </w:del>
    </w:p>
  </w:footnote>
  <w:footnote w:id="22">
    <w:p w:rsidR="00073A54" w:rsidRPr="008842CE" w:rsidDel="00B871F1" w:rsidRDefault="00073A54" w:rsidP="003D2FE2">
      <w:pPr>
        <w:widowControl w:val="0"/>
        <w:tabs>
          <w:tab w:val="left" w:pos="540"/>
        </w:tabs>
        <w:autoSpaceDE w:val="0"/>
        <w:autoSpaceDN w:val="0"/>
        <w:adjustRightInd w:val="0"/>
        <w:jc w:val="both"/>
        <w:rPr>
          <w:del w:id="1076" w:author="User" w:date="2024-06-13T09:10:00Z"/>
          <w:rFonts w:ascii="GHEA Grapalat" w:hAnsi="GHEA Grapalat" w:cs="Sylfaen"/>
          <w:i/>
          <w:sz w:val="20"/>
          <w:szCs w:val="20"/>
        </w:rPr>
      </w:pPr>
      <w:del w:id="1077" w:author="User" w:date="2024-06-13T09:10:00Z">
        <w:r w:rsidRPr="008842CE" w:rsidDel="00B871F1">
          <w:rPr>
            <w:rStyle w:val="FootnoteReference"/>
            <w:rFonts w:ascii="GHEA Grapalat" w:hAnsi="GHEA Grapalat"/>
            <w:sz w:val="20"/>
            <w:szCs w:val="20"/>
          </w:rPr>
          <w:delText>*</w:delText>
        </w:r>
        <w:r w:rsidRPr="008842CE" w:rsidDel="00B871F1">
          <w:rPr>
            <w:rFonts w:ascii="GHEA Grapalat" w:hAnsi="GHEA Grapalat"/>
            <w:sz w:val="20"/>
            <w:szCs w:val="20"/>
          </w:rPr>
          <w:delText xml:space="preserve"> </w:delText>
        </w:r>
        <w:r w:rsidRPr="008842CE" w:rsidDel="00B871F1">
          <w:rPr>
            <w:rFonts w:ascii="GHEA Grapalat" w:hAnsi="GHEA Grapalat"/>
            <w:i/>
            <w:sz w:val="20"/>
            <w:szCs w:val="20"/>
          </w:rPr>
          <w:delText>Заполняется секретарем Комиссии до опубликования приглашения в бюллетене.</w:delText>
        </w:r>
      </w:del>
    </w:p>
    <w:p w:rsidR="00073A54" w:rsidRPr="008842CE" w:rsidDel="00B871F1" w:rsidRDefault="00073A54" w:rsidP="003D2FE2">
      <w:pPr>
        <w:pStyle w:val="FootnoteText"/>
        <w:jc w:val="both"/>
        <w:rPr>
          <w:del w:id="1078" w:author="User" w:date="2024-06-13T09:10:00Z"/>
          <w:rFonts w:ascii="GHEA Grapalat" w:hAnsi="GHEA Grapalat"/>
        </w:rPr>
      </w:pPr>
    </w:p>
  </w:footnote>
  <w:footnote w:id="23">
    <w:p w:rsidR="00073A54" w:rsidRPr="008842CE" w:rsidRDefault="00073A54" w:rsidP="003D2FE2">
      <w:pPr>
        <w:pStyle w:val="FootnoteText"/>
        <w:jc w:val="both"/>
      </w:pPr>
    </w:p>
  </w:footnote>
  <w:footnote w:id="24">
    <w:p w:rsidR="00073A54" w:rsidRPr="00217344" w:rsidDel="007F466C" w:rsidRDefault="00073A54" w:rsidP="00235549">
      <w:pPr>
        <w:pStyle w:val="FootnoteText"/>
        <w:rPr>
          <w:del w:id="1161" w:author="User" w:date="2024-06-13T09:12:00Z"/>
        </w:rPr>
      </w:pPr>
      <w:del w:id="1162" w:author="User" w:date="2024-06-13T09:12:00Z">
        <w:r w:rsidDel="007F466C">
          <w:rPr>
            <w:rStyle w:val="FootnoteReference"/>
          </w:rPr>
          <w:delText>*</w:delText>
        </w:r>
        <w:r w:rsidDel="007F466C">
          <w:delText xml:space="preserve"> </w:delText>
        </w:r>
        <w:r w:rsidRPr="008842CE" w:rsidDel="007F466C">
          <w:rPr>
            <w:rFonts w:ascii="GHEA Grapalat" w:hAnsi="GHEA Grapalat"/>
            <w:i/>
          </w:rPr>
          <w:delText>Заполняется секретарем Комиссии до опубликования приглашения в бюллетене</w:delText>
        </w:r>
      </w:del>
    </w:p>
  </w:footnote>
  <w:footnote w:id="25">
    <w:p w:rsidR="00073A54" w:rsidRPr="008842CE" w:rsidDel="007F466C" w:rsidRDefault="00073A54" w:rsidP="000A214C">
      <w:pPr>
        <w:widowControl w:val="0"/>
        <w:tabs>
          <w:tab w:val="left" w:pos="540"/>
        </w:tabs>
        <w:autoSpaceDE w:val="0"/>
        <w:autoSpaceDN w:val="0"/>
        <w:adjustRightInd w:val="0"/>
        <w:jc w:val="both"/>
        <w:rPr>
          <w:del w:id="1278" w:author="User" w:date="2024-06-13T09:12:00Z"/>
          <w:rFonts w:ascii="GHEA Grapalat" w:hAnsi="GHEA Grapalat" w:cs="Sylfaen"/>
          <w:i/>
          <w:sz w:val="20"/>
          <w:szCs w:val="20"/>
        </w:rPr>
      </w:pPr>
      <w:del w:id="1279" w:author="User" w:date="2024-06-13T09:12:00Z">
        <w:r w:rsidRPr="008842CE" w:rsidDel="007F466C">
          <w:rPr>
            <w:rStyle w:val="FootnoteReference"/>
            <w:rFonts w:ascii="GHEA Grapalat" w:hAnsi="GHEA Grapalat"/>
            <w:sz w:val="20"/>
            <w:szCs w:val="20"/>
          </w:rPr>
          <w:delText>*</w:delText>
        </w:r>
        <w:r w:rsidRPr="008842CE" w:rsidDel="007F466C">
          <w:rPr>
            <w:rFonts w:ascii="GHEA Grapalat" w:hAnsi="GHEA Grapalat"/>
            <w:sz w:val="20"/>
            <w:szCs w:val="20"/>
          </w:rPr>
          <w:delText xml:space="preserve"> </w:delText>
        </w:r>
        <w:r w:rsidRPr="008842CE" w:rsidDel="007F466C">
          <w:rPr>
            <w:rFonts w:ascii="GHEA Grapalat" w:hAnsi="GHEA Grapalat"/>
            <w:i/>
            <w:sz w:val="20"/>
            <w:szCs w:val="20"/>
          </w:rPr>
          <w:delText>Заполняется секретарем Комиссии до опубликования приглашения в бюллетене.</w:delText>
        </w:r>
      </w:del>
    </w:p>
    <w:p w:rsidR="00073A54" w:rsidRPr="008842CE" w:rsidDel="007F466C" w:rsidRDefault="00073A54" w:rsidP="000A214C">
      <w:pPr>
        <w:pStyle w:val="FootnoteText"/>
        <w:jc w:val="both"/>
        <w:rPr>
          <w:del w:id="1280" w:author="User" w:date="2024-06-13T09:12:00Z"/>
          <w:rFonts w:ascii="GHEA Grapalat" w:hAnsi="GHEA Grapalat"/>
        </w:rPr>
      </w:pPr>
    </w:p>
  </w:footnote>
  <w:footnote w:id="26">
    <w:p w:rsidR="00073A54" w:rsidRPr="008842CE" w:rsidRDefault="00073A54" w:rsidP="000A214C">
      <w:pPr>
        <w:pStyle w:val="FootnoteText"/>
        <w:jc w:val="both"/>
      </w:pPr>
    </w:p>
  </w:footnote>
  <w:footnote w:id="27">
    <w:p w:rsidR="00073A54" w:rsidRPr="00217344" w:rsidDel="003C4F35" w:rsidRDefault="00073A54" w:rsidP="00A943A0">
      <w:pPr>
        <w:pStyle w:val="FootnoteText"/>
        <w:rPr>
          <w:del w:id="1690" w:author="User" w:date="2024-06-13T09:15:00Z"/>
        </w:rPr>
      </w:pPr>
      <w:del w:id="1691" w:author="User" w:date="2024-06-13T09:15:00Z">
        <w:r w:rsidDel="003C4F35">
          <w:rPr>
            <w:rStyle w:val="FootnoteReference"/>
          </w:rPr>
          <w:delText>*</w:delText>
        </w:r>
        <w:r w:rsidDel="003C4F35">
          <w:delText xml:space="preserve"> </w:delText>
        </w:r>
        <w:r w:rsidRPr="008842CE" w:rsidDel="003C4F35">
          <w:rPr>
            <w:rFonts w:ascii="GHEA Grapalat" w:hAnsi="GHEA Grapalat"/>
            <w:i/>
          </w:rPr>
          <w:delText>Заполняется секретарем Комиссии до опубликования приглашения в бюллетене</w:delText>
        </w:r>
      </w:del>
    </w:p>
  </w:footnote>
  <w:footnote w:id="28">
    <w:p w:rsidR="00073A54" w:rsidRPr="008842CE" w:rsidDel="003C4F35" w:rsidRDefault="00073A54" w:rsidP="008842CE">
      <w:pPr>
        <w:pStyle w:val="FootnoteText"/>
        <w:widowControl w:val="0"/>
        <w:jc w:val="both"/>
        <w:rPr>
          <w:del w:id="1802" w:author="User" w:date="2024-06-13T09:16:00Z"/>
          <w:rFonts w:ascii="GHEA Grapalat" w:hAnsi="GHEA Grapalat"/>
        </w:rPr>
      </w:pPr>
      <w:del w:id="1803" w:author="User" w:date="2024-06-13T09:16:00Z">
        <w:r w:rsidRPr="008842CE" w:rsidDel="003C4F35">
          <w:rPr>
            <w:rStyle w:val="FootnoteReference"/>
            <w:rFonts w:ascii="GHEA Grapalat" w:hAnsi="GHEA Grapalat"/>
          </w:rPr>
          <w:delText>*</w:delText>
        </w:r>
        <w:r w:rsidRPr="008842CE" w:rsidDel="003C4F35">
          <w:rPr>
            <w:rFonts w:ascii="GHEA Grapalat" w:hAnsi="GHEA Grapalat"/>
          </w:rPr>
          <w:delText xml:space="preserve"> </w:delText>
        </w:r>
        <w:r w:rsidRPr="008842CE" w:rsidDel="003C4F35">
          <w:rPr>
            <w:rFonts w:ascii="GHEA Grapalat" w:hAnsi="GHEA Grapalat"/>
            <w:i/>
          </w:rPr>
          <w:delText>Заполняется секретарем Комиссии до опубликования приглашения в бюллетене.</w:delText>
        </w:r>
      </w:del>
    </w:p>
  </w:footnote>
  <w:footnote w:id="29">
    <w:p w:rsidR="00073A54" w:rsidRDefault="00073A54" w:rsidP="00D3436F">
      <w:pPr>
        <w:pStyle w:val="FootnoteText"/>
        <w:widowControl w:val="0"/>
        <w:jc w:val="both"/>
        <w:rPr>
          <w:ins w:id="1804"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073A54" w:rsidRPr="00F21C0D" w:rsidRDefault="00073A54" w:rsidP="00D3436F">
      <w:pPr>
        <w:pStyle w:val="FootnoteText"/>
        <w:widowControl w:val="0"/>
        <w:jc w:val="both"/>
        <w:rPr>
          <w:lang w:val="hy-AM"/>
        </w:rPr>
      </w:pPr>
    </w:p>
  </w:footnote>
  <w:footnote w:id="30">
    <w:p w:rsidR="00073A54" w:rsidRDefault="00073A54"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073A54" w:rsidRDefault="00073A54" w:rsidP="005E52ED">
      <w:pPr>
        <w:pStyle w:val="FootnoteText"/>
        <w:widowControl w:val="0"/>
        <w:jc w:val="both"/>
        <w:rPr>
          <w:rFonts w:ascii="GHEA Grapalat" w:hAnsi="GHEA Grapalat"/>
          <w:i/>
        </w:rPr>
      </w:pPr>
    </w:p>
    <w:p w:rsidR="00073A54" w:rsidRDefault="00073A54" w:rsidP="005E52ED">
      <w:pPr>
        <w:pStyle w:val="FootnoteText"/>
        <w:widowControl w:val="0"/>
        <w:jc w:val="both"/>
        <w:rPr>
          <w:rFonts w:ascii="GHEA Grapalat" w:hAnsi="GHEA Grapalat"/>
          <w:i/>
        </w:rPr>
      </w:pPr>
    </w:p>
    <w:p w:rsidR="00073A54" w:rsidRPr="00EB336B" w:rsidRDefault="00073A54"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073A54" w:rsidRPr="00D3436F" w:rsidRDefault="00073A54">
      <w:pPr>
        <w:pStyle w:val="FootnoteText"/>
        <w:rPr>
          <w:lang w:val="hy-AM"/>
        </w:rPr>
      </w:pPr>
    </w:p>
  </w:footnote>
  <w:footnote w:id="31">
    <w:p w:rsidR="00073A54" w:rsidRPr="008842CE" w:rsidRDefault="00073A54"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073A54" w:rsidRPr="00E85250" w:rsidRDefault="00073A54" w:rsidP="00D90640">
      <w:pPr>
        <w:widowControl w:val="0"/>
        <w:spacing w:after="160" w:line="360" w:lineRule="auto"/>
        <w:ind w:firstLine="709"/>
        <w:jc w:val="both"/>
        <w:rPr>
          <w:rFonts w:ascii="GHEA Grapalat" w:hAnsi="GHEA Grapalat"/>
          <w:lang w:val="hy-AM"/>
        </w:rPr>
      </w:pPr>
    </w:p>
    <w:p w:rsidR="00073A54" w:rsidRPr="00D3436F" w:rsidRDefault="00073A54">
      <w:pPr>
        <w:pStyle w:val="FootnoteText"/>
        <w:rPr>
          <w:lang w:val="hy-AM"/>
        </w:rPr>
      </w:pPr>
    </w:p>
  </w:footnote>
  <w:footnote w:id="32">
    <w:p w:rsidR="00073A54" w:rsidRPr="00402BC3" w:rsidRDefault="00073A54"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073A54" w:rsidRPr="00552088" w:rsidRDefault="00073A54"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73A54" w:rsidRPr="00D3436F" w:rsidRDefault="00073A54">
      <w:pPr>
        <w:pStyle w:val="FootnoteText"/>
        <w:rPr>
          <w:lang w:val="hy-AM"/>
        </w:rPr>
      </w:pPr>
    </w:p>
  </w:footnote>
  <w:footnote w:id="33">
    <w:p w:rsidR="00073A54" w:rsidRPr="008842CE" w:rsidRDefault="00073A54"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073A54" w:rsidRPr="00D3436F" w:rsidRDefault="00073A54">
      <w:pPr>
        <w:pStyle w:val="FootnoteText"/>
        <w:rPr>
          <w:lang w:val="hy-AM"/>
        </w:rPr>
      </w:pPr>
    </w:p>
  </w:footnote>
  <w:footnote w:id="34">
    <w:p w:rsidR="00073A54" w:rsidRPr="00D3436F" w:rsidRDefault="00073A54"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5">
    <w:p w:rsidR="00073A54" w:rsidRPr="008842CE" w:rsidRDefault="00073A54"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73A54" w:rsidRPr="00D3436F" w:rsidRDefault="00073A54">
      <w:pPr>
        <w:pStyle w:val="FootnoteText"/>
        <w:rPr>
          <w:lang w:val="hy-AM"/>
        </w:rPr>
      </w:pPr>
    </w:p>
  </w:footnote>
  <w:footnote w:id="36">
    <w:p w:rsidR="00073A54" w:rsidRPr="008842CE" w:rsidDel="00C8232D" w:rsidRDefault="00073A54" w:rsidP="00413390">
      <w:pPr>
        <w:pStyle w:val="FootnoteText"/>
        <w:widowControl w:val="0"/>
        <w:jc w:val="both"/>
        <w:rPr>
          <w:del w:id="1807" w:author="User" w:date="2024-06-14T09:39:00Z"/>
          <w:rFonts w:ascii="GHEA Grapalat" w:hAnsi="GHEA Grapalat"/>
          <w:lang w:val="hy-AM"/>
        </w:rPr>
      </w:pPr>
      <w:del w:id="1808" w:author="User" w:date="2024-06-14T09:39:00Z">
        <w:r w:rsidDel="00C8232D">
          <w:rPr>
            <w:rStyle w:val="FootnoteReference"/>
          </w:rPr>
          <w:delText>24</w:delText>
        </w:r>
        <w:r w:rsidDel="00C8232D">
          <w:delText xml:space="preserve"> </w:delText>
        </w:r>
        <w:r w:rsidRPr="008842CE" w:rsidDel="00C8232D">
          <w:rPr>
            <w:rFonts w:ascii="GHEA Grapalat" w:hAnsi="GHEA Grapalat"/>
            <w:i/>
          </w:rPr>
          <w:delText>Если Договор заключается на основании части 6 статьи 15 закона Республики Армения "О</w:delText>
        </w:r>
        <w:r w:rsidRPr="008842CE" w:rsidDel="00C8232D">
          <w:rPr>
            <w:rFonts w:ascii="Courier New" w:hAnsi="Courier New" w:cs="Courier New"/>
            <w:i/>
            <w:lang w:val="en-US"/>
          </w:rPr>
          <w:delText> </w:delText>
        </w:r>
        <w:r w:rsidRPr="008842CE" w:rsidDel="00C8232D">
          <w:rPr>
            <w:rFonts w:ascii="GHEA Grapalat" w:hAnsi="GHEA Grapalat"/>
            <w:i/>
          </w:rPr>
          <w:delText xml:space="preserve">закупках", и цена Договора не </w:delText>
        </w:r>
        <w:r w:rsidRPr="00726C0F" w:rsidDel="00C8232D">
          <w:rPr>
            <w:rFonts w:ascii="GHEA Grapalat" w:hAnsi="GHEA Grapalat"/>
            <w:i/>
          </w:rPr>
          <w:delText xml:space="preserve">превышает двадцатипятикратный размер базовой единицы закупок, то настоящий пункт редактируется, удаляя из последнего </w:delText>
        </w:r>
        <w:r w:rsidDel="00C8232D">
          <w:rPr>
            <w:rFonts w:ascii="GHEA Grapalat" w:hAnsi="GHEA Grapalat"/>
            <w:i/>
          </w:rPr>
          <w:delText>4-ое</w:delText>
        </w:r>
        <w:r w:rsidRPr="00726C0F" w:rsidDel="00C8232D">
          <w:rPr>
            <w:rFonts w:ascii="GHEA Grapalat" w:hAnsi="GHEA Grapalat"/>
            <w:i/>
          </w:rPr>
          <w:delText xml:space="preserve"> </w:delText>
        </w:r>
        <w:r w:rsidRPr="008842CE" w:rsidDel="00C8232D">
          <w:rPr>
            <w:rFonts w:ascii="GHEA Grapalat" w:hAnsi="GHEA Grapalat"/>
            <w:i/>
          </w:rPr>
          <w:delText xml:space="preserve">предложение, а </w:delText>
        </w:r>
        <w:r w:rsidDel="00C8232D">
          <w:rPr>
            <w:rFonts w:ascii="GHEA Grapalat" w:hAnsi="GHEA Grapalat"/>
            <w:i/>
          </w:rPr>
          <w:delText>5-ое</w:delText>
        </w:r>
        <w:r w:rsidRPr="008842CE" w:rsidDel="00C8232D">
          <w:rPr>
            <w:rFonts w:ascii="GHEA Grapalat" w:hAnsi="GHEA Grapalat"/>
            <w:i/>
          </w:rPr>
          <w:delText xml:space="preserve"> предложение редактируется, заменив слова", а при замене обеспечени</w:delText>
        </w:r>
        <w:r w:rsidDel="00C8232D">
          <w:rPr>
            <w:rFonts w:ascii="GHEA Grapalat" w:hAnsi="GHEA Grapalat"/>
            <w:i/>
          </w:rPr>
          <w:delText xml:space="preserve">й </w:delText>
        </w:r>
        <w:r w:rsidRPr="008842CE" w:rsidDel="00C8232D">
          <w:rPr>
            <w:rFonts w:ascii="GHEA Grapalat" w:hAnsi="GHEA Grapalat"/>
            <w:i/>
          </w:rPr>
          <w:delText xml:space="preserve"> </w:delText>
        </w:r>
        <w:r w:rsidDel="00C8232D">
          <w:rPr>
            <w:rFonts w:ascii="GHEA Grapalat" w:hAnsi="GHEA Grapalat"/>
            <w:i/>
          </w:rPr>
          <w:delText xml:space="preserve">Квалификации и </w:delText>
        </w:r>
        <w:r w:rsidRPr="008842CE" w:rsidDel="00C8232D">
          <w:rPr>
            <w:rFonts w:ascii="GHEA Grapalat" w:hAnsi="GHEA Grapalat"/>
            <w:i/>
          </w:rPr>
          <w:delText>Договора, представленн</w:delText>
        </w:r>
        <w:r w:rsidDel="00C8232D">
          <w:rPr>
            <w:rFonts w:ascii="GHEA Grapalat" w:hAnsi="GHEA Grapalat"/>
            <w:i/>
          </w:rPr>
          <w:delText>ых</w:delText>
        </w:r>
        <w:r w:rsidRPr="008842CE" w:rsidDel="00C8232D">
          <w:rPr>
            <w:rFonts w:ascii="GHEA Grapalat" w:hAnsi="GHEA Grapalat"/>
            <w:i/>
          </w:rPr>
          <w:delText xml:space="preserve"> в виде неустойки, — также нов</w:delText>
        </w:r>
        <w:r w:rsidDel="00C8232D">
          <w:rPr>
            <w:rFonts w:ascii="GHEA Grapalat" w:hAnsi="GHEA Grapalat"/>
            <w:i/>
          </w:rPr>
          <w:delText>ые</w:delText>
        </w:r>
        <w:r w:rsidRPr="008842CE" w:rsidDel="00C8232D">
          <w:rPr>
            <w:rFonts w:ascii="GHEA Grapalat" w:hAnsi="GHEA Grapalat"/>
            <w:i/>
          </w:rPr>
          <w:delText xml:space="preserve"> обеспечени</w:delText>
        </w:r>
        <w:r w:rsidDel="00C8232D">
          <w:rPr>
            <w:rFonts w:ascii="GHEA Grapalat" w:hAnsi="GHEA Grapalat"/>
            <w:i/>
          </w:rPr>
          <w:delText>я</w:delText>
        </w:r>
        <w:r w:rsidRPr="008842CE" w:rsidDel="00C8232D">
          <w:rPr>
            <w:rFonts w:ascii="GHEA Grapalat" w:hAnsi="GHEA Grapalat"/>
            <w:i/>
          </w:rPr>
          <w:delText>" словом "и".</w:delText>
        </w:r>
        <w:r w:rsidRPr="008842CE" w:rsidDel="00C8232D">
          <w:rPr>
            <w:rFonts w:ascii="GHEA Grapalat" w:hAnsi="GHEA Grapalat"/>
          </w:rPr>
          <w:delText xml:space="preserve"> </w:delText>
        </w:r>
      </w:del>
    </w:p>
    <w:p w:rsidR="00073A54" w:rsidRPr="008842CE" w:rsidDel="00C8232D" w:rsidRDefault="00073A54" w:rsidP="00413390">
      <w:pPr>
        <w:pStyle w:val="FootnoteText"/>
        <w:widowControl w:val="0"/>
        <w:jc w:val="both"/>
        <w:rPr>
          <w:del w:id="1809" w:author="User" w:date="2024-06-14T09:39:00Z"/>
          <w:rFonts w:ascii="GHEA Grapalat" w:hAnsi="GHEA Grapalat"/>
          <w:i/>
          <w:lang w:val="hy-AM" w:eastAsia="en-US"/>
        </w:rPr>
      </w:pPr>
      <w:del w:id="1810" w:author="User" w:date="2024-06-14T09:39:00Z">
        <w:r w:rsidRPr="008842CE" w:rsidDel="00C8232D">
          <w:rPr>
            <w:rFonts w:ascii="GHEA Grapalat" w:hAnsi="GHEA Grapalat"/>
            <w:i/>
          </w:rPr>
          <w:delText>Настоящий пункт удаляется из Договора, если Договор не заключается на основании части 6 статьи 15 закона Республики Армения "О закупках".</w:delText>
        </w:r>
      </w:del>
    </w:p>
    <w:p w:rsidR="00073A54" w:rsidRPr="00D3436F" w:rsidDel="00C8232D" w:rsidRDefault="00073A54">
      <w:pPr>
        <w:pStyle w:val="FootnoteText"/>
        <w:rPr>
          <w:del w:id="1811" w:author="User" w:date="2024-06-14T09:39:00Z"/>
          <w:lang w:val="hy-AM"/>
        </w:rPr>
      </w:pPr>
    </w:p>
  </w:footnote>
  <w:footnote w:id="37">
    <w:p w:rsidR="00073A54" w:rsidRPr="00E861BF" w:rsidRDefault="00073A54"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del w:id="1812" w:author="Inesa Kocharyan" w:date="2023-07-07T17:10:00Z">
        <w:r w:rsidRPr="008842CE" w:rsidDel="00B733F3">
          <w:rPr>
            <w:rFonts w:ascii="GHEA Grapalat" w:hAnsi="GHEA Grapalat"/>
            <w:i/>
          </w:rPr>
          <w:delText xml:space="preserve"> Окончательный срок поставки не может быть позднее </w:delText>
        </w:r>
        <w:r w:rsidRPr="00D3436F" w:rsidDel="00B733F3">
          <w:rPr>
            <w:rFonts w:ascii="GHEA Grapalat" w:hAnsi="GHEA Grapalat"/>
            <w:i/>
          </w:rPr>
          <w:delText>2</w:delText>
        </w:r>
        <w:r w:rsidRPr="008842CE" w:rsidDel="00B733F3">
          <w:rPr>
            <w:rFonts w:ascii="GHEA Grapalat" w:hAnsi="GHEA Grapalat"/>
            <w:i/>
          </w:rPr>
          <w:delText>5 декабря данного года</w:delText>
        </w:r>
      </w:del>
      <w:r w:rsidRPr="008842CE">
        <w:rPr>
          <w:rFonts w:ascii="GHEA Grapalat" w:hAnsi="GHEA Grapalat"/>
          <w:i/>
        </w:rPr>
        <w:t>.</w:t>
      </w:r>
    </w:p>
  </w:footnote>
  <w:footnote w:id="38">
    <w:p w:rsidR="00073A54" w:rsidRPr="00C84B20" w:rsidDel="003C4F35" w:rsidRDefault="00073A54" w:rsidP="00B64ECA">
      <w:pPr>
        <w:pStyle w:val="FootnoteText"/>
        <w:widowControl w:val="0"/>
        <w:jc w:val="both"/>
        <w:rPr>
          <w:del w:id="1821" w:author="User" w:date="2024-06-13T09:21:00Z"/>
          <w:rFonts w:ascii="GHEA Grapalat" w:hAnsi="GHEA Grapalat"/>
          <w:i/>
        </w:rPr>
      </w:pPr>
      <w:del w:id="1822" w:author="User" w:date="2024-06-13T09:21:00Z">
        <w:r w:rsidRPr="00C84B20" w:rsidDel="003C4F35">
          <w:rPr>
            <w:rFonts w:ascii="GHEA Grapalat" w:hAnsi="GHEA Grapalat"/>
            <w:i/>
          </w:rPr>
          <w:delTex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delText>
        </w:r>
        <w:r w:rsidDel="003C4F35">
          <w:rPr>
            <w:rFonts w:ascii="GHEA Grapalat" w:hAnsi="GHEA Grapalat"/>
            <w:i/>
          </w:rPr>
          <w:delText>модель</w:delText>
        </w:r>
        <w:r w:rsidRPr="00C84B20" w:rsidDel="003C4F35">
          <w:rPr>
            <w:rFonts w:ascii="GHEA Grapalat" w:hAnsi="GHEA Grapalat"/>
            <w:i/>
          </w:rPr>
          <w:delText>, то удовлетворительно оцененные из них включаются в данное приложение.</w:delText>
        </w:r>
      </w:del>
    </w:p>
    <w:p w:rsidR="00073A54" w:rsidDel="003C4F35" w:rsidRDefault="00073A54" w:rsidP="00B64ECA">
      <w:pPr>
        <w:pStyle w:val="FootnoteText"/>
        <w:widowControl w:val="0"/>
        <w:jc w:val="both"/>
        <w:rPr>
          <w:del w:id="1823" w:author="User" w:date="2024-06-13T09:21:00Z"/>
          <w:rFonts w:ascii="GHEA Grapalat" w:hAnsi="GHEA Grapalat"/>
          <w:i/>
        </w:rPr>
      </w:pPr>
      <w:del w:id="1824" w:author="User" w:date="2024-06-13T09:21:00Z">
        <w:r w:rsidDel="003C4F35">
          <w:rPr>
            <w:rFonts w:ascii="GHEA Grapalat" w:hAnsi="GHEA Grapalat"/>
            <w:i/>
          </w:rPr>
          <w:delText xml:space="preserve">      </w:delText>
        </w:r>
        <w:r w:rsidRPr="008842CE" w:rsidDel="003C4F35">
          <w:rPr>
            <w:rFonts w:ascii="GHEA Grapalat" w:hAnsi="GHEA Grapalat"/>
            <w:i/>
          </w:rPr>
          <w:delText>Если приглашением не предусматривается представление информации относительно товарного знака</w:delText>
        </w:r>
        <w:r w:rsidDel="003C4F35">
          <w:rPr>
            <w:rFonts w:ascii="GHEA Grapalat" w:hAnsi="GHEA Grapalat"/>
            <w:i/>
          </w:rPr>
          <w:delText xml:space="preserve">, фирменного наименования, марки </w:delText>
        </w:r>
        <w:r w:rsidRPr="008842CE" w:rsidDel="003C4F35">
          <w:rPr>
            <w:rFonts w:ascii="GHEA Grapalat" w:hAnsi="GHEA Grapalat"/>
            <w:i/>
          </w:rPr>
          <w:delText>и производителя товара, то граф</w:delText>
        </w:r>
        <w:r w:rsidDel="003C4F35">
          <w:rPr>
            <w:rFonts w:ascii="GHEA Grapalat" w:hAnsi="GHEA Grapalat"/>
            <w:i/>
          </w:rPr>
          <w:delText>а</w:delText>
        </w:r>
        <w:r w:rsidRPr="008842CE" w:rsidDel="003C4F35">
          <w:rPr>
            <w:rFonts w:ascii="GHEA Grapalat" w:hAnsi="GHEA Grapalat"/>
            <w:i/>
          </w:rPr>
          <w:delText xml:space="preserve"> " товарный знак</w:delText>
        </w:r>
        <w:r w:rsidDel="003C4F35">
          <w:rPr>
            <w:rFonts w:ascii="GHEA Grapalat" w:hAnsi="GHEA Grapalat"/>
            <w:i/>
          </w:rPr>
          <w:delText xml:space="preserve">, модель и </w:delText>
        </w:r>
        <w:r w:rsidRPr="008842CE" w:rsidDel="003C4F35">
          <w:rPr>
            <w:rFonts w:ascii="GHEA Grapalat" w:hAnsi="GHEA Grapalat"/>
            <w:i/>
          </w:rPr>
          <w:delText xml:space="preserve">наименование производителя " </w:delText>
        </w:r>
        <w:r w:rsidDel="003C4F35">
          <w:rPr>
            <w:rFonts w:ascii="GHEA Grapalat" w:hAnsi="GHEA Grapalat"/>
            <w:i/>
          </w:rPr>
          <w:delText>исключается</w:delText>
        </w:r>
        <w:r w:rsidRPr="008842CE" w:rsidDel="003C4F35">
          <w:rPr>
            <w:rFonts w:ascii="GHEA Grapalat" w:hAnsi="GHEA Grapalat"/>
            <w:i/>
          </w:rPr>
          <w:delText>.</w:delText>
        </w:r>
      </w:del>
    </w:p>
    <w:p w:rsidR="00073A54" w:rsidRPr="00E861BF" w:rsidDel="003C4F35" w:rsidRDefault="00073A54" w:rsidP="00B64ECA">
      <w:pPr>
        <w:pStyle w:val="FootnoteText"/>
        <w:widowControl w:val="0"/>
        <w:jc w:val="both"/>
        <w:rPr>
          <w:del w:id="1825" w:author="User" w:date="2024-06-13T09:21:00Z"/>
          <w:rFonts w:ascii="GHEA Grapalat" w:hAnsi="GHEA Grapalat"/>
          <w:i/>
        </w:rPr>
      </w:pPr>
      <w:del w:id="1826" w:author="User" w:date="2024-06-13T09:21:00Z">
        <w:r w:rsidRPr="00E861BF" w:rsidDel="003C4F35">
          <w:rPr>
            <w:rFonts w:ascii="GHEA Grapalat" w:hAnsi="GHEA Grapalat"/>
            <w:i/>
          </w:rPr>
          <w:delTex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delText>
        </w:r>
      </w:del>
    </w:p>
  </w:footnote>
  <w:footnote w:id="39">
    <w:p w:rsidR="00073A54" w:rsidRPr="00E861BF" w:rsidRDefault="00073A54"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40">
    <w:p w:rsidR="00073A54" w:rsidRPr="008842CE" w:rsidRDefault="00073A54"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1">
    <w:p w:rsidR="00073A54" w:rsidRPr="008842CE" w:rsidRDefault="00073A54"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2CFE"/>
    <w:rsid w:val="00043225"/>
    <w:rsid w:val="0004377F"/>
    <w:rsid w:val="0004387F"/>
    <w:rsid w:val="00044E0C"/>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3A54"/>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582"/>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A77F4"/>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6F2D"/>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D6D"/>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3D6"/>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3E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4F35"/>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2B7"/>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27C0"/>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6DE"/>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688"/>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4B50"/>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0598"/>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1FD"/>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0A9"/>
    <w:rsid w:val="007F263C"/>
    <w:rsid w:val="007F281F"/>
    <w:rsid w:val="007F4126"/>
    <w:rsid w:val="007F466C"/>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061"/>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2A79"/>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05C3"/>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DA1"/>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298"/>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66"/>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725"/>
    <w:rsid w:val="009F2C5D"/>
    <w:rsid w:val="009F30E4"/>
    <w:rsid w:val="009F337A"/>
    <w:rsid w:val="009F3E70"/>
    <w:rsid w:val="009F4638"/>
    <w:rsid w:val="009F5D9B"/>
    <w:rsid w:val="009F61B9"/>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5E2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CEE"/>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A66"/>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EEB"/>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871F1"/>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29D3"/>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2BB1"/>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0E6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6E56"/>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32D"/>
    <w:rsid w:val="00C82BD2"/>
    <w:rsid w:val="00C83D8F"/>
    <w:rsid w:val="00C84419"/>
    <w:rsid w:val="00C84B20"/>
    <w:rsid w:val="00C85FFA"/>
    <w:rsid w:val="00C861E9"/>
    <w:rsid w:val="00C864DC"/>
    <w:rsid w:val="00C869C9"/>
    <w:rsid w:val="00C86AB3"/>
    <w:rsid w:val="00C87779"/>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46A6"/>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3E87"/>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901"/>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5142B4"/>
  <w15:docId w15:val="{046BABFD-F201-4796-8992-7C9EB7482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A5CA4-22AD-47D5-811B-D98415768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2148</TotalTime>
  <Pages>98</Pages>
  <Words>26964</Words>
  <Characters>153699</Characters>
  <Application>Microsoft Office Word</Application>
  <DocSecurity>0</DocSecurity>
  <Lines>1280</Lines>
  <Paragraphs>360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180303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1280</cp:revision>
  <cp:lastPrinted>2018-02-16T07:12:00Z</cp:lastPrinted>
  <dcterms:created xsi:type="dcterms:W3CDTF">2019-10-28T07:04:00Z</dcterms:created>
  <dcterms:modified xsi:type="dcterms:W3CDTF">2024-12-05T06:15:00Z</dcterms:modified>
</cp:coreProperties>
</file>